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A26E2" w14:paraId="3CB2BBC0" w14:textId="77777777" w:rsidTr="00BB0451">
        <w:tc>
          <w:tcPr>
            <w:tcW w:w="1620" w:type="dxa"/>
            <w:tcBorders>
              <w:bottom w:val="single" w:sz="4" w:space="0" w:color="auto"/>
            </w:tcBorders>
            <w:shd w:val="clear" w:color="auto" w:fill="FFFFFF"/>
            <w:vAlign w:val="center"/>
          </w:tcPr>
          <w:p w14:paraId="568E6A88" w14:textId="2EB11A9B" w:rsidR="00CA26E2" w:rsidRDefault="00CA26E2" w:rsidP="00CA26E2">
            <w:pPr>
              <w:pStyle w:val="Header"/>
              <w:spacing w:before="120" w:after="120"/>
              <w:rPr>
                <w:rFonts w:ascii="Verdana" w:hAnsi="Verdana"/>
                <w:sz w:val="22"/>
              </w:rPr>
            </w:pPr>
            <w:r>
              <w:t>NPRR Number</w:t>
            </w:r>
          </w:p>
        </w:tc>
        <w:tc>
          <w:tcPr>
            <w:tcW w:w="1260" w:type="dxa"/>
            <w:tcBorders>
              <w:bottom w:val="single" w:sz="4" w:space="0" w:color="auto"/>
            </w:tcBorders>
            <w:vAlign w:val="center"/>
          </w:tcPr>
          <w:p w14:paraId="3099CB42" w14:textId="5B567583" w:rsidR="00CA26E2" w:rsidRDefault="0029772A" w:rsidP="00CA26E2">
            <w:pPr>
              <w:pStyle w:val="Header"/>
              <w:jc w:val="center"/>
            </w:pPr>
            <w:hyperlink r:id="rId8" w:history="1">
              <w:r w:rsidR="00CA26E2" w:rsidRPr="008774C5">
                <w:rPr>
                  <w:rStyle w:val="Hyperlink"/>
                </w:rPr>
                <w:t>1264</w:t>
              </w:r>
            </w:hyperlink>
          </w:p>
        </w:tc>
        <w:tc>
          <w:tcPr>
            <w:tcW w:w="900" w:type="dxa"/>
            <w:tcBorders>
              <w:bottom w:val="single" w:sz="4" w:space="0" w:color="auto"/>
            </w:tcBorders>
            <w:shd w:val="clear" w:color="auto" w:fill="FFFFFF"/>
            <w:vAlign w:val="center"/>
          </w:tcPr>
          <w:p w14:paraId="17177361" w14:textId="21181AFC" w:rsidR="00CA26E2" w:rsidRDefault="00CA26E2" w:rsidP="00CA26E2">
            <w:pPr>
              <w:pStyle w:val="Header"/>
            </w:pPr>
            <w:r>
              <w:t>NPRR Title</w:t>
            </w:r>
          </w:p>
        </w:tc>
        <w:tc>
          <w:tcPr>
            <w:tcW w:w="6660" w:type="dxa"/>
            <w:tcBorders>
              <w:bottom w:val="single" w:sz="4" w:space="0" w:color="auto"/>
            </w:tcBorders>
            <w:vAlign w:val="center"/>
          </w:tcPr>
          <w:p w14:paraId="79B1FFE4" w14:textId="34CFFD54" w:rsidR="00CA26E2" w:rsidRDefault="00CA26E2" w:rsidP="00CA26E2">
            <w:pPr>
              <w:pStyle w:val="Header"/>
            </w:pPr>
            <w:r>
              <w:t>Creation of a New Energy Attribute Certificate Program</w:t>
            </w:r>
          </w:p>
        </w:tc>
      </w:tr>
      <w:tr w:rsidR="00C10F82" w14:paraId="30C37A2C" w14:textId="77777777" w:rsidTr="00BB0451">
        <w:trPr>
          <w:trHeight w:val="413"/>
        </w:trPr>
        <w:tc>
          <w:tcPr>
            <w:tcW w:w="2880" w:type="dxa"/>
            <w:gridSpan w:val="2"/>
            <w:tcBorders>
              <w:top w:val="nil"/>
              <w:left w:val="nil"/>
              <w:bottom w:val="single" w:sz="4" w:space="0" w:color="auto"/>
              <w:right w:val="nil"/>
            </w:tcBorders>
            <w:vAlign w:val="center"/>
          </w:tcPr>
          <w:p w14:paraId="2FD97A36" w14:textId="77777777" w:rsidR="00C10F82" w:rsidRDefault="00C10F82" w:rsidP="00BB0451">
            <w:pPr>
              <w:pStyle w:val="NormalArial"/>
            </w:pPr>
          </w:p>
        </w:tc>
        <w:tc>
          <w:tcPr>
            <w:tcW w:w="7560" w:type="dxa"/>
            <w:gridSpan w:val="2"/>
            <w:tcBorders>
              <w:top w:val="single" w:sz="4" w:space="0" w:color="auto"/>
              <w:left w:val="nil"/>
              <w:bottom w:val="nil"/>
              <w:right w:val="nil"/>
            </w:tcBorders>
            <w:vAlign w:val="center"/>
          </w:tcPr>
          <w:p w14:paraId="45322BB4" w14:textId="77777777" w:rsidR="00C10F82" w:rsidRDefault="00C10F82" w:rsidP="00BB0451">
            <w:pPr>
              <w:pStyle w:val="NormalArial"/>
            </w:pPr>
          </w:p>
        </w:tc>
      </w:tr>
      <w:tr w:rsidR="00C10F82" w14:paraId="4376C43F" w14:textId="77777777" w:rsidTr="00BB0451">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5632C565" w14:textId="77777777" w:rsidR="00C10F82" w:rsidRDefault="00C10F82" w:rsidP="00BB0451">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4CBA49B" w14:textId="03B227CD" w:rsidR="00C10F82" w:rsidRDefault="0027167F" w:rsidP="00BB0451">
            <w:pPr>
              <w:pStyle w:val="NormalArial"/>
            </w:pPr>
            <w:r>
              <w:t xml:space="preserve">March </w:t>
            </w:r>
            <w:r w:rsidR="006F4267">
              <w:t>5</w:t>
            </w:r>
            <w:r w:rsidR="00CA26E2">
              <w:t>, 2025</w:t>
            </w:r>
          </w:p>
        </w:tc>
      </w:tr>
      <w:tr w:rsidR="00C10F82" w14:paraId="6B848429" w14:textId="77777777" w:rsidTr="00BB0451">
        <w:trPr>
          <w:trHeight w:val="467"/>
        </w:trPr>
        <w:tc>
          <w:tcPr>
            <w:tcW w:w="2880" w:type="dxa"/>
            <w:gridSpan w:val="2"/>
            <w:tcBorders>
              <w:top w:val="single" w:sz="4" w:space="0" w:color="auto"/>
              <w:left w:val="nil"/>
              <w:bottom w:val="nil"/>
              <w:right w:val="nil"/>
            </w:tcBorders>
            <w:shd w:val="clear" w:color="auto" w:fill="FFFFFF"/>
            <w:vAlign w:val="center"/>
          </w:tcPr>
          <w:p w14:paraId="3E537B21" w14:textId="77777777" w:rsidR="00C10F82" w:rsidRDefault="00C10F82" w:rsidP="00BB0451">
            <w:pPr>
              <w:pStyle w:val="NormalArial"/>
            </w:pPr>
          </w:p>
        </w:tc>
        <w:tc>
          <w:tcPr>
            <w:tcW w:w="7560" w:type="dxa"/>
            <w:gridSpan w:val="2"/>
            <w:tcBorders>
              <w:top w:val="nil"/>
              <w:left w:val="nil"/>
              <w:bottom w:val="nil"/>
              <w:right w:val="nil"/>
            </w:tcBorders>
            <w:vAlign w:val="center"/>
          </w:tcPr>
          <w:p w14:paraId="23A77D74" w14:textId="77777777" w:rsidR="00C10F82" w:rsidRDefault="00C10F82" w:rsidP="00BB0451">
            <w:pPr>
              <w:pStyle w:val="NormalArial"/>
            </w:pPr>
          </w:p>
        </w:tc>
      </w:tr>
      <w:tr w:rsidR="00C10F82" w14:paraId="009338D7" w14:textId="77777777" w:rsidTr="00BB0451">
        <w:trPr>
          <w:trHeight w:val="440"/>
        </w:trPr>
        <w:tc>
          <w:tcPr>
            <w:tcW w:w="10440" w:type="dxa"/>
            <w:gridSpan w:val="4"/>
            <w:tcBorders>
              <w:top w:val="single" w:sz="4" w:space="0" w:color="auto"/>
            </w:tcBorders>
            <w:shd w:val="clear" w:color="auto" w:fill="FFFFFF"/>
            <w:vAlign w:val="center"/>
          </w:tcPr>
          <w:p w14:paraId="55CEFB80" w14:textId="77777777" w:rsidR="00C10F82" w:rsidRDefault="00C10F82" w:rsidP="00BB0451">
            <w:pPr>
              <w:pStyle w:val="Header"/>
              <w:jc w:val="center"/>
            </w:pPr>
            <w:r>
              <w:t>Submitter’s Information</w:t>
            </w:r>
          </w:p>
        </w:tc>
      </w:tr>
      <w:tr w:rsidR="0027167F" w14:paraId="4EF497DB" w14:textId="77777777" w:rsidTr="00BB0451">
        <w:trPr>
          <w:trHeight w:val="350"/>
        </w:trPr>
        <w:tc>
          <w:tcPr>
            <w:tcW w:w="2880" w:type="dxa"/>
            <w:gridSpan w:val="2"/>
            <w:shd w:val="clear" w:color="auto" w:fill="FFFFFF"/>
            <w:vAlign w:val="center"/>
          </w:tcPr>
          <w:p w14:paraId="2AF853B1" w14:textId="77777777" w:rsidR="0027167F" w:rsidRPr="00EC55B3" w:rsidRDefault="0027167F" w:rsidP="0027167F">
            <w:pPr>
              <w:pStyle w:val="Header"/>
            </w:pPr>
            <w:r w:rsidRPr="00EC55B3">
              <w:t>Name</w:t>
            </w:r>
          </w:p>
        </w:tc>
        <w:tc>
          <w:tcPr>
            <w:tcW w:w="7560" w:type="dxa"/>
            <w:gridSpan w:val="2"/>
            <w:vAlign w:val="center"/>
          </w:tcPr>
          <w:p w14:paraId="13AF8100" w14:textId="0EFC2236" w:rsidR="0027167F" w:rsidRDefault="0027167F" w:rsidP="0027167F">
            <w:pPr>
              <w:pStyle w:val="NormalArial"/>
            </w:pPr>
            <w:r w:rsidRPr="006A7518">
              <w:t>Alex Piper</w:t>
            </w:r>
          </w:p>
        </w:tc>
      </w:tr>
      <w:tr w:rsidR="0027167F" w14:paraId="433FA9E4" w14:textId="77777777" w:rsidTr="00BB0451">
        <w:trPr>
          <w:trHeight w:val="350"/>
        </w:trPr>
        <w:tc>
          <w:tcPr>
            <w:tcW w:w="2880" w:type="dxa"/>
            <w:gridSpan w:val="2"/>
            <w:shd w:val="clear" w:color="auto" w:fill="FFFFFF"/>
            <w:vAlign w:val="center"/>
          </w:tcPr>
          <w:p w14:paraId="18728D42" w14:textId="77777777" w:rsidR="0027167F" w:rsidRPr="00EC55B3" w:rsidRDefault="0027167F" w:rsidP="0027167F">
            <w:pPr>
              <w:pStyle w:val="Header"/>
            </w:pPr>
            <w:r w:rsidRPr="00EC55B3">
              <w:t>E-mail Address</w:t>
            </w:r>
          </w:p>
        </w:tc>
        <w:tc>
          <w:tcPr>
            <w:tcW w:w="7560" w:type="dxa"/>
            <w:gridSpan w:val="2"/>
            <w:vAlign w:val="center"/>
          </w:tcPr>
          <w:p w14:paraId="7DA1CCED" w14:textId="4E133AEE" w:rsidR="0027167F" w:rsidRDefault="0029772A" w:rsidP="0027167F">
            <w:pPr>
              <w:pStyle w:val="NormalArial"/>
            </w:pPr>
            <w:hyperlink r:id="rId9" w:history="1">
              <w:r w:rsidR="0027167F" w:rsidRPr="0089615D">
                <w:rPr>
                  <w:rStyle w:val="Hyperlink"/>
                </w:rPr>
                <w:t>alex@energytag.org</w:t>
              </w:r>
            </w:hyperlink>
            <w:r w:rsidR="0027167F">
              <w:t xml:space="preserve"> </w:t>
            </w:r>
          </w:p>
        </w:tc>
      </w:tr>
      <w:tr w:rsidR="0027167F" w14:paraId="2B8D091A" w14:textId="77777777" w:rsidTr="00BB0451">
        <w:trPr>
          <w:trHeight w:val="350"/>
        </w:trPr>
        <w:tc>
          <w:tcPr>
            <w:tcW w:w="2880" w:type="dxa"/>
            <w:gridSpan w:val="2"/>
            <w:shd w:val="clear" w:color="auto" w:fill="FFFFFF"/>
            <w:vAlign w:val="center"/>
          </w:tcPr>
          <w:p w14:paraId="7C656B2A" w14:textId="77777777" w:rsidR="0027167F" w:rsidRPr="00EC55B3" w:rsidRDefault="0027167F" w:rsidP="0027167F">
            <w:pPr>
              <w:pStyle w:val="Header"/>
            </w:pPr>
            <w:r w:rsidRPr="00EC55B3">
              <w:t>Company</w:t>
            </w:r>
          </w:p>
        </w:tc>
        <w:tc>
          <w:tcPr>
            <w:tcW w:w="7560" w:type="dxa"/>
            <w:gridSpan w:val="2"/>
            <w:vAlign w:val="center"/>
          </w:tcPr>
          <w:p w14:paraId="59CD1435" w14:textId="7354E3FD" w:rsidR="0027167F" w:rsidRDefault="0027167F" w:rsidP="0027167F">
            <w:pPr>
              <w:pStyle w:val="NormalArial"/>
            </w:pPr>
            <w:r w:rsidRPr="006A7518">
              <w:t>EnergyTag</w:t>
            </w:r>
          </w:p>
        </w:tc>
      </w:tr>
      <w:tr w:rsidR="0027167F" w14:paraId="6CA836D8" w14:textId="77777777" w:rsidTr="00BB0451">
        <w:trPr>
          <w:trHeight w:val="350"/>
        </w:trPr>
        <w:tc>
          <w:tcPr>
            <w:tcW w:w="2880" w:type="dxa"/>
            <w:gridSpan w:val="2"/>
            <w:tcBorders>
              <w:bottom w:val="single" w:sz="4" w:space="0" w:color="auto"/>
            </w:tcBorders>
            <w:shd w:val="clear" w:color="auto" w:fill="FFFFFF"/>
            <w:vAlign w:val="center"/>
          </w:tcPr>
          <w:p w14:paraId="5CA2E7BC" w14:textId="77777777" w:rsidR="0027167F" w:rsidRPr="00EC55B3" w:rsidRDefault="0027167F" w:rsidP="0027167F">
            <w:pPr>
              <w:pStyle w:val="Header"/>
            </w:pPr>
            <w:r w:rsidRPr="00EC55B3">
              <w:t>Phone Number</w:t>
            </w:r>
          </w:p>
        </w:tc>
        <w:tc>
          <w:tcPr>
            <w:tcW w:w="7560" w:type="dxa"/>
            <w:gridSpan w:val="2"/>
            <w:tcBorders>
              <w:bottom w:val="single" w:sz="4" w:space="0" w:color="auto"/>
            </w:tcBorders>
            <w:vAlign w:val="center"/>
          </w:tcPr>
          <w:p w14:paraId="70A10776" w14:textId="1F2242F6" w:rsidR="0027167F" w:rsidRDefault="0027167F" w:rsidP="0027167F">
            <w:pPr>
              <w:pStyle w:val="NormalArial"/>
            </w:pPr>
            <w:r w:rsidRPr="006A7518">
              <w:t>802-881-6892</w:t>
            </w:r>
          </w:p>
        </w:tc>
      </w:tr>
      <w:tr w:rsidR="0027167F" w14:paraId="09DBD51B" w14:textId="77777777" w:rsidTr="00BB0451">
        <w:trPr>
          <w:trHeight w:val="350"/>
        </w:trPr>
        <w:tc>
          <w:tcPr>
            <w:tcW w:w="2880" w:type="dxa"/>
            <w:gridSpan w:val="2"/>
            <w:shd w:val="clear" w:color="auto" w:fill="FFFFFF"/>
            <w:vAlign w:val="center"/>
          </w:tcPr>
          <w:p w14:paraId="0C4CFBC7" w14:textId="77777777" w:rsidR="0027167F" w:rsidRPr="00EC55B3" w:rsidRDefault="0027167F" w:rsidP="0027167F">
            <w:pPr>
              <w:pStyle w:val="Header"/>
            </w:pPr>
            <w:r>
              <w:t>Cell</w:t>
            </w:r>
            <w:r w:rsidRPr="00EC55B3">
              <w:t xml:space="preserve"> Number</w:t>
            </w:r>
          </w:p>
        </w:tc>
        <w:tc>
          <w:tcPr>
            <w:tcW w:w="7560" w:type="dxa"/>
            <w:gridSpan w:val="2"/>
            <w:vAlign w:val="center"/>
          </w:tcPr>
          <w:p w14:paraId="0063A5CA" w14:textId="006F90EB" w:rsidR="0027167F" w:rsidRDefault="0027167F" w:rsidP="0027167F">
            <w:pPr>
              <w:pStyle w:val="NormalArial"/>
            </w:pPr>
            <w:r w:rsidRPr="006A7518">
              <w:t>802-881-6892</w:t>
            </w:r>
          </w:p>
        </w:tc>
      </w:tr>
      <w:tr w:rsidR="0027167F" w14:paraId="57156FE3" w14:textId="77777777" w:rsidTr="00BB0451">
        <w:trPr>
          <w:trHeight w:val="350"/>
        </w:trPr>
        <w:tc>
          <w:tcPr>
            <w:tcW w:w="2880" w:type="dxa"/>
            <w:gridSpan w:val="2"/>
            <w:tcBorders>
              <w:bottom w:val="single" w:sz="4" w:space="0" w:color="auto"/>
            </w:tcBorders>
            <w:shd w:val="clear" w:color="auto" w:fill="FFFFFF"/>
            <w:vAlign w:val="center"/>
          </w:tcPr>
          <w:p w14:paraId="518B326B" w14:textId="77777777" w:rsidR="0027167F" w:rsidRPr="00EC55B3" w:rsidDel="00075A94" w:rsidRDefault="0027167F" w:rsidP="0027167F">
            <w:pPr>
              <w:pStyle w:val="Header"/>
            </w:pPr>
            <w:r>
              <w:t>Market Segment</w:t>
            </w:r>
          </w:p>
        </w:tc>
        <w:tc>
          <w:tcPr>
            <w:tcW w:w="7560" w:type="dxa"/>
            <w:gridSpan w:val="2"/>
            <w:tcBorders>
              <w:bottom w:val="single" w:sz="4" w:space="0" w:color="auto"/>
            </w:tcBorders>
            <w:vAlign w:val="center"/>
          </w:tcPr>
          <w:p w14:paraId="641A1145" w14:textId="0E05FDC9" w:rsidR="0027167F" w:rsidRDefault="0027167F" w:rsidP="0027167F">
            <w:pPr>
              <w:pStyle w:val="NormalArial"/>
            </w:pPr>
            <w:r>
              <w:t>NGO</w:t>
            </w:r>
          </w:p>
        </w:tc>
      </w:tr>
    </w:tbl>
    <w:p w14:paraId="760AD5C9" w14:textId="77777777" w:rsidR="00C10F82" w:rsidRDefault="00C10F82" w:rsidP="00C10F82">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C10F82" w:rsidRPr="00B5080A" w14:paraId="795B199B" w14:textId="77777777" w:rsidTr="00BB0451">
        <w:trPr>
          <w:trHeight w:val="422"/>
          <w:jc w:val="center"/>
        </w:trPr>
        <w:tc>
          <w:tcPr>
            <w:tcW w:w="10440" w:type="dxa"/>
            <w:vAlign w:val="center"/>
          </w:tcPr>
          <w:p w14:paraId="18B881DF" w14:textId="77777777" w:rsidR="00C10F82" w:rsidRPr="00075A94" w:rsidRDefault="00C10F82" w:rsidP="00BB0451">
            <w:pPr>
              <w:pStyle w:val="Header"/>
              <w:jc w:val="center"/>
            </w:pPr>
            <w:r w:rsidRPr="00075A94">
              <w:t>Comments</w:t>
            </w:r>
          </w:p>
        </w:tc>
      </w:tr>
    </w:tbl>
    <w:p w14:paraId="36F24818" w14:textId="77777777" w:rsidR="00C10F82" w:rsidRDefault="00C10F82" w:rsidP="00C10F82">
      <w:pPr>
        <w:pStyle w:val="NormalArial"/>
      </w:pPr>
    </w:p>
    <w:p w14:paraId="545C03FC" w14:textId="5A3F638D" w:rsidR="0027167F" w:rsidRPr="0027167F" w:rsidRDefault="0027167F" w:rsidP="0027167F">
      <w:pPr>
        <w:spacing w:before="240" w:after="240"/>
        <w:rPr>
          <w:rFonts w:ascii="Arial" w:hAnsi="Arial" w:cs="Arial"/>
        </w:rPr>
      </w:pPr>
      <w:r w:rsidRPr="0027167F">
        <w:rPr>
          <w:rFonts w:ascii="Arial" w:hAnsi="Arial" w:cs="Arial"/>
        </w:rPr>
        <w:t xml:space="preserve">EnergyTag is a </w:t>
      </w:r>
      <w:proofErr w:type="gramStart"/>
      <w:r w:rsidRPr="0027167F">
        <w:rPr>
          <w:rFonts w:ascii="Arial" w:hAnsi="Arial" w:cs="Arial"/>
        </w:rPr>
        <w:t>nonprofit developing standards</w:t>
      </w:r>
      <w:proofErr w:type="gramEnd"/>
      <w:r w:rsidRPr="0027167F">
        <w:rPr>
          <w:rFonts w:ascii="Arial" w:hAnsi="Arial" w:cs="Arial"/>
        </w:rPr>
        <w:t xml:space="preserve"> for the issuance and use of tech-neutral granular electricity certificates and advocating for market and policy adoption of granular electricity accounting.  One critical step to providing market transparency, activating innovative electricity market strategies, and enabling new revenue streams for technologies like storage is to develop the systems necessary to track all generation on a more granular basis using certificates.</w:t>
      </w:r>
    </w:p>
    <w:p w14:paraId="6911BC1A" w14:textId="77777777" w:rsidR="0027167F" w:rsidRPr="0027167F" w:rsidRDefault="0027167F" w:rsidP="0027167F">
      <w:pPr>
        <w:spacing w:before="240" w:after="240"/>
        <w:rPr>
          <w:rFonts w:ascii="Arial" w:hAnsi="Arial" w:cs="Arial"/>
        </w:rPr>
      </w:pPr>
      <w:r w:rsidRPr="0027167F">
        <w:rPr>
          <w:rFonts w:ascii="Arial" w:hAnsi="Arial" w:cs="Arial"/>
        </w:rPr>
        <w:t>This Nodal Protocol Revision Request (NPRR) would shift ERCOT’s attribute tracking system to a more granular level and enable key market functionalities and value for energy buyers, producers, and storage operators.  The granular tracking functionality would help corporate buyers with more granular procurement strategies participate in the Energy Attribute Certificate (EAC) market in ERCOT to meet their targets.  It would also unlock the use of storage to support meeting these targets by shifting granular certificates through time in a way that enables novel hybrid contracts and opens a new revenue opportunity for storage operators in Texas.  Tracking all electricity generated in ERCOT on this more granular level will also ensure greater transparency and integrity in claims made for the usage of electricity being produced and sold in ERCOT.</w:t>
      </w:r>
    </w:p>
    <w:p w14:paraId="686A1E50" w14:textId="77777777" w:rsidR="0027167F" w:rsidRPr="0027167F" w:rsidRDefault="0027167F" w:rsidP="0027167F">
      <w:pPr>
        <w:spacing w:before="240" w:after="240"/>
        <w:rPr>
          <w:rFonts w:ascii="Arial" w:hAnsi="Arial" w:cs="Arial"/>
        </w:rPr>
      </w:pPr>
      <w:r w:rsidRPr="0027167F">
        <w:rPr>
          <w:rFonts w:ascii="Arial" w:hAnsi="Arial" w:cs="Arial"/>
        </w:rPr>
        <w:t>EnergyTag urges one, small key change to the NPRR as proposed: ERCOT should make the hour of generation a required component of the EAC attribute as defined by the table in paragraph (2) of Section 14.3.2, Attributes of Renewable Energy Credits and Compliance Premiums.  Ensuring the hour of generation is included on an attribute is feasible, does not mandate that anyone use the certificate for an hourly claim, and adds value to the attribute that is not always possible to ascertain and leverage without granular temporal information.</w:t>
      </w:r>
    </w:p>
    <w:p w14:paraId="4A19E058" w14:textId="57D09B16" w:rsidR="0027167F" w:rsidRPr="0027167F" w:rsidRDefault="0027167F" w:rsidP="0027167F">
      <w:pPr>
        <w:spacing w:before="240" w:after="240"/>
        <w:rPr>
          <w:rFonts w:ascii="Arial" w:hAnsi="Arial" w:cs="Arial"/>
        </w:rPr>
      </w:pPr>
      <w:r w:rsidRPr="0027167F">
        <w:rPr>
          <w:rFonts w:ascii="Arial" w:hAnsi="Arial" w:cs="Arial"/>
        </w:rPr>
        <w:lastRenderedPageBreak/>
        <w:t xml:space="preserve">EnergyTag encourages ERCOT to either own and operate the necessary updated registry software by either developing the updates in-house or contracting for software development.  If ERCOT decides that it is more effective to outsource the operations of the updated registry software, that is also an acceptable outcome and could have positive implications such as requiring less </w:t>
      </w:r>
      <w:proofErr w:type="gramStart"/>
      <w:r w:rsidRPr="0027167F">
        <w:rPr>
          <w:rFonts w:ascii="Arial" w:hAnsi="Arial" w:cs="Arial"/>
        </w:rPr>
        <w:t>day</w:t>
      </w:r>
      <w:r>
        <w:rPr>
          <w:rFonts w:ascii="Arial" w:hAnsi="Arial" w:cs="Arial"/>
        </w:rPr>
        <w:t xml:space="preserve"> </w:t>
      </w:r>
      <w:r w:rsidRPr="0027167F">
        <w:rPr>
          <w:rFonts w:ascii="Arial" w:hAnsi="Arial" w:cs="Arial"/>
        </w:rPr>
        <w:t>to</w:t>
      </w:r>
      <w:r>
        <w:rPr>
          <w:rFonts w:ascii="Arial" w:hAnsi="Arial" w:cs="Arial"/>
        </w:rPr>
        <w:t xml:space="preserve"> </w:t>
      </w:r>
      <w:r w:rsidRPr="0027167F">
        <w:rPr>
          <w:rFonts w:ascii="Arial" w:hAnsi="Arial" w:cs="Arial"/>
        </w:rPr>
        <w:t>day</w:t>
      </w:r>
      <w:proofErr w:type="gramEnd"/>
      <w:r w:rsidRPr="0027167F">
        <w:rPr>
          <w:rFonts w:ascii="Arial" w:hAnsi="Arial" w:cs="Arial"/>
        </w:rPr>
        <w:t xml:space="preserve"> capacity from ERCOT while ensuring oversight of the registry.  EnergyTag has worked on guidelines and recommendations for software solutions to enable granularity and can provide further input as necessary. </w:t>
      </w:r>
    </w:p>
    <w:p w14:paraId="5DC05E6B" w14:textId="36BCAF37" w:rsidR="0027167F" w:rsidRPr="0027167F" w:rsidRDefault="0027167F" w:rsidP="0027167F">
      <w:pPr>
        <w:spacing w:before="240" w:after="240"/>
        <w:rPr>
          <w:rFonts w:ascii="Arial" w:hAnsi="Arial" w:cs="Arial"/>
        </w:rPr>
      </w:pPr>
      <w:r w:rsidRPr="0027167F">
        <w:rPr>
          <w:rFonts w:ascii="Arial" w:hAnsi="Arial" w:cs="Arial"/>
        </w:rPr>
        <w:t xml:space="preserve">There are </w:t>
      </w:r>
      <w:proofErr w:type="gramStart"/>
      <w:r w:rsidRPr="0027167F">
        <w:rPr>
          <w:rFonts w:ascii="Arial" w:hAnsi="Arial" w:cs="Arial"/>
        </w:rPr>
        <w:t>a number of</w:t>
      </w:r>
      <w:proofErr w:type="gramEnd"/>
      <w:r w:rsidRPr="0027167F">
        <w:rPr>
          <w:rFonts w:ascii="Arial" w:hAnsi="Arial" w:cs="Arial"/>
        </w:rPr>
        <w:t xml:space="preserve"> private sector organizations that have the expertise to either develop the registry software and make it available for ERCOT management or develop and manage the software on ERCOT’s behalf.  Future Energy Associates is also in the process of developing an </w:t>
      </w:r>
      <w:proofErr w:type="gramStart"/>
      <w:r w:rsidRPr="0027167F">
        <w:rPr>
          <w:rFonts w:ascii="Arial" w:hAnsi="Arial" w:cs="Arial"/>
        </w:rPr>
        <w:t>open</w:t>
      </w:r>
      <w:r>
        <w:rPr>
          <w:rFonts w:ascii="Arial" w:hAnsi="Arial" w:cs="Arial"/>
        </w:rPr>
        <w:t xml:space="preserve"> </w:t>
      </w:r>
      <w:r w:rsidRPr="0027167F">
        <w:rPr>
          <w:rFonts w:ascii="Arial" w:hAnsi="Arial" w:cs="Arial"/>
        </w:rPr>
        <w:t>source</w:t>
      </w:r>
      <w:proofErr w:type="gramEnd"/>
      <w:r w:rsidRPr="0027167F">
        <w:rPr>
          <w:rFonts w:ascii="Arial" w:hAnsi="Arial" w:cs="Arial"/>
        </w:rPr>
        <w:t xml:space="preserve"> granular registry and will make their codebase and product publicly available as a resource, reducing the resource needs of registries like ERCOT to make these proposed changes.</w:t>
      </w:r>
    </w:p>
    <w:p w14:paraId="041FECC0" w14:textId="77777777" w:rsidR="00C10F82" w:rsidRDefault="00C10F82" w:rsidP="00C10F8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0F82" w14:paraId="05292F92" w14:textId="77777777" w:rsidTr="00BB0451">
        <w:trPr>
          <w:trHeight w:val="350"/>
        </w:trPr>
        <w:tc>
          <w:tcPr>
            <w:tcW w:w="10440" w:type="dxa"/>
            <w:tcBorders>
              <w:bottom w:val="single" w:sz="4" w:space="0" w:color="auto"/>
            </w:tcBorders>
            <w:shd w:val="clear" w:color="auto" w:fill="FFFFFF"/>
            <w:vAlign w:val="center"/>
          </w:tcPr>
          <w:p w14:paraId="57CA40EA" w14:textId="77777777" w:rsidR="00C10F82" w:rsidRDefault="00C10F82" w:rsidP="00BB0451">
            <w:pPr>
              <w:pStyle w:val="Header"/>
              <w:jc w:val="center"/>
            </w:pPr>
            <w:r>
              <w:t>Revised Cover Page Language</w:t>
            </w:r>
          </w:p>
        </w:tc>
      </w:tr>
    </w:tbl>
    <w:p w14:paraId="2004755E" w14:textId="36B4745E" w:rsidR="00C10F82" w:rsidRDefault="00CA26E2" w:rsidP="008079D1">
      <w:pPr>
        <w:pStyle w:val="NormalArial"/>
        <w:spacing w:before="120"/>
      </w:pPr>
      <w:r>
        <w:t>None</w:t>
      </w:r>
    </w:p>
    <w:p w14:paraId="69987301" w14:textId="77777777" w:rsidR="00C10F82" w:rsidRDefault="00C10F82" w:rsidP="00C10F8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10F82" w14:paraId="20E5365D" w14:textId="77777777" w:rsidTr="00BB0451">
        <w:trPr>
          <w:trHeight w:val="350"/>
        </w:trPr>
        <w:tc>
          <w:tcPr>
            <w:tcW w:w="10440" w:type="dxa"/>
            <w:tcBorders>
              <w:bottom w:val="single" w:sz="4" w:space="0" w:color="auto"/>
            </w:tcBorders>
            <w:shd w:val="clear" w:color="auto" w:fill="FFFFFF"/>
            <w:vAlign w:val="center"/>
          </w:tcPr>
          <w:p w14:paraId="1880D12C" w14:textId="77777777" w:rsidR="00C10F82" w:rsidRDefault="00C10F82" w:rsidP="00BB0451">
            <w:pPr>
              <w:pStyle w:val="Header"/>
              <w:jc w:val="center"/>
            </w:pPr>
            <w:r>
              <w:t>Revised Proposed Protocol Language</w:t>
            </w:r>
          </w:p>
        </w:tc>
      </w:tr>
    </w:tbl>
    <w:p w14:paraId="4FD17D62" w14:textId="77777777" w:rsidR="0066370F" w:rsidRDefault="0066370F" w:rsidP="00BC2D06">
      <w:pPr>
        <w:rPr>
          <w:rFonts w:ascii="Arial" w:hAnsi="Arial" w:cs="Arial"/>
          <w:b/>
          <w:i/>
          <w:color w:val="FF0000"/>
          <w:sz w:val="22"/>
          <w:szCs w:val="22"/>
        </w:rPr>
      </w:pPr>
    </w:p>
    <w:p w14:paraId="034FC5B9" w14:textId="77777777" w:rsidR="00FE469D" w:rsidRDefault="00FE469D" w:rsidP="00FE469D">
      <w:pPr>
        <w:pStyle w:val="H4"/>
      </w:pPr>
      <w:bookmarkStart w:id="0" w:name="_Toc141685007"/>
      <w:bookmarkStart w:id="1" w:name="_Toc73088718"/>
      <w:bookmarkStart w:id="2" w:name="_Hlk184216126"/>
      <w:bookmarkStart w:id="3" w:name="_Toc73847662"/>
      <w:bookmarkStart w:id="4" w:name="_Toc118224377"/>
      <w:bookmarkStart w:id="5" w:name="_Toc118909445"/>
      <w:bookmarkStart w:id="6" w:name="_Toc205190238"/>
      <w:commentRangeStart w:id="7"/>
      <w:r>
        <w:t>1.3.1.1</w:t>
      </w:r>
      <w:commentRangeEnd w:id="7"/>
      <w:r w:rsidR="00763AA6">
        <w:rPr>
          <w:rStyle w:val="CommentReference"/>
          <w:b w:val="0"/>
          <w:bCs w:val="0"/>
          <w:snapToGrid/>
        </w:rPr>
        <w:commentReference w:id="7"/>
      </w:r>
      <w:r>
        <w:tab/>
        <w:t>Items Considered Protected Information</w:t>
      </w:r>
      <w:bookmarkEnd w:id="0"/>
      <w:bookmarkEnd w:id="1"/>
      <w:r>
        <w:t xml:space="preserve"> </w:t>
      </w:r>
    </w:p>
    <w:p w14:paraId="2660E987" w14:textId="77777777" w:rsidR="00FE469D" w:rsidRDefault="00FE469D" w:rsidP="00FE469D">
      <w:pPr>
        <w:pStyle w:val="BodyText"/>
        <w:ind w:left="720" w:hanging="720"/>
      </w:pPr>
      <w:r>
        <w:t>(1)</w:t>
      </w:r>
      <w:r>
        <w:tab/>
        <w:t>Subject to the exclusions set out in Section 1.3.1.2, Items Not Considered Protected Information, and in Section 3.2.5, Publication of Resource and Load Information, “Protected Information” is information containing or revealing any of the following:</w:t>
      </w:r>
    </w:p>
    <w:bookmarkEnd w:id="2"/>
    <w:p w14:paraId="6EEBB709" w14:textId="77777777" w:rsidR="00FE469D" w:rsidRDefault="00FE469D" w:rsidP="00FE469D">
      <w:pPr>
        <w:pStyle w:val="List"/>
        <w:ind w:left="1440"/>
      </w:pPr>
      <w:r>
        <w:t>(a)</w:t>
      </w:r>
      <w:r>
        <w:tab/>
        <w:t>Base Points, as calculated by ERCOT.  The Protected Information status of this information shall expire 60 days after the applicable Operating Day;</w:t>
      </w:r>
    </w:p>
    <w:p w14:paraId="63D9C0B0" w14:textId="77777777" w:rsidR="00FE469D" w:rsidRDefault="00FE469D" w:rsidP="00FE469D">
      <w:pPr>
        <w:pStyle w:val="List"/>
        <w:ind w:left="1440"/>
      </w:pPr>
      <w:r>
        <w:t>(b)</w:t>
      </w:r>
      <w:r>
        <w:tab/>
        <w:t>Bids, offers, or pricing information identifiable to a specific Qualified Scheduling Entity (QSE) or Resource.  The Protected Information status of part of this information shall expire 60 days after the applicable Operating Day, as follows:</w:t>
      </w:r>
    </w:p>
    <w:p w14:paraId="33C219D9" w14:textId="77777777" w:rsidR="00FE469D" w:rsidRDefault="00FE469D" w:rsidP="00FE469D">
      <w:pPr>
        <w:pStyle w:val="List2"/>
        <w:ind w:left="2160"/>
      </w:pPr>
      <w:r w:rsidRPr="00D81B49">
        <w:t>(i)</w:t>
      </w:r>
      <w:r w:rsidRPr="00D81B49">
        <w:tab/>
        <w:t>Ancillary Service Offers by Operating Hour for each Resource for all Ancillary Services submitted for the Day-Ahead Market (DAM) or any Supplemental Ancillary Services Market (SASM);</w:t>
      </w:r>
    </w:p>
    <w:p w14:paraId="3866619D" w14:textId="77777777" w:rsidR="00FE469D" w:rsidRDefault="00FE469D" w:rsidP="00FE469D">
      <w:pPr>
        <w:pStyle w:val="List2"/>
        <w:ind w:left="2160"/>
      </w:pPr>
      <w:r w:rsidRPr="00D81B49">
        <w:t>(ii)</w:t>
      </w:r>
      <w:r w:rsidRPr="00D81B49">
        <w:tab/>
        <w:t>The quantity of Ancillary Service offered by Operating Hour for each Resource for all Ancillary Service submitted for the DAM or any SASM; and</w:t>
      </w:r>
    </w:p>
    <w:p w14:paraId="4ABB9E53" w14:textId="77777777" w:rsidR="00FE469D" w:rsidRDefault="00FE469D" w:rsidP="00FE469D">
      <w:pPr>
        <w:pStyle w:val="List2"/>
        <w:ind w:left="2160"/>
      </w:pPr>
      <w:r w:rsidRPr="00D81B49">
        <w:t>(iii)</w:t>
      </w:r>
      <w:r w:rsidRPr="00D81B49">
        <w:tab/>
        <w:t xml:space="preserve">Energy Offer Curve prices and quantities for each Settlement Interval by Resource.  The Protected Information status of this information shall expire within seven days after the applicable Operating Day if required to </w:t>
      </w:r>
      <w:r w:rsidRPr="00D81B49">
        <w:lastRenderedPageBreak/>
        <w:t>be posted as part of paragraph (5) of Section 3.2.5 and within two days after the applicable Operating Day if required to b</w:t>
      </w:r>
      <w:r>
        <w:t>e posted as part of paragraph (7</w:t>
      </w:r>
      <w:r w:rsidRPr="00D81B49">
        <w:t>) of Section 3.2.5</w:t>
      </w:r>
      <w:r>
        <w:t xml:space="preserve">;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047F40C" w14:textId="77777777" w:rsidTr="00B3311E">
        <w:tc>
          <w:tcPr>
            <w:tcW w:w="9332" w:type="dxa"/>
            <w:tcBorders>
              <w:top w:val="single" w:sz="4" w:space="0" w:color="auto"/>
              <w:left w:val="single" w:sz="4" w:space="0" w:color="auto"/>
              <w:bottom w:val="single" w:sz="4" w:space="0" w:color="auto"/>
              <w:right w:val="single" w:sz="4" w:space="0" w:color="auto"/>
            </w:tcBorders>
            <w:shd w:val="clear" w:color="auto" w:fill="D9D9D9"/>
          </w:tcPr>
          <w:p w14:paraId="1AB5AB46" w14:textId="77777777" w:rsidR="00FE469D" w:rsidRDefault="00FE469D" w:rsidP="00B3311E">
            <w:pPr>
              <w:spacing w:before="120" w:after="240"/>
              <w:rPr>
                <w:b/>
                <w:i/>
              </w:rPr>
            </w:pPr>
            <w:r>
              <w:rPr>
                <w:b/>
                <w:i/>
              </w:rPr>
              <w:t>[NPRR1013 and NPRR1188</w:t>
            </w:r>
            <w:r w:rsidRPr="004B0726">
              <w:rPr>
                <w:b/>
                <w:i/>
              </w:rPr>
              <w:t xml:space="preserve">: </w:t>
            </w:r>
            <w:r>
              <w:rPr>
                <w:b/>
                <w:i/>
              </w:rPr>
              <w:t xml:space="preserve"> Replace applicable portions of paragraph (b) above with the following upon system implementation for NPRR1188; or upon system implementation of the Real-Time Co-Optimization (RTC) project for NPRR1013:</w:t>
            </w:r>
            <w:r w:rsidRPr="004B0726">
              <w:rPr>
                <w:b/>
                <w:i/>
              </w:rPr>
              <w:t>]</w:t>
            </w:r>
          </w:p>
          <w:p w14:paraId="46785D18" w14:textId="77777777" w:rsidR="00FE469D" w:rsidRPr="00FF4889" w:rsidRDefault="00FE469D" w:rsidP="00B3311E">
            <w:pPr>
              <w:spacing w:after="240"/>
              <w:ind w:left="1440" w:hanging="720"/>
            </w:pPr>
            <w:r w:rsidRPr="00FF4889">
              <w:t>(b)</w:t>
            </w:r>
            <w:r w:rsidRPr="00FF4889">
              <w:tab/>
              <w:t>Bids, offers, or pricing information identifiable to a specific Qualified Scheduling Entity (QSE) or Resource.  The Protected Information status of part of this information shall expire 60 days after the applicable Operating Day, as follows:</w:t>
            </w:r>
          </w:p>
          <w:p w14:paraId="12983232" w14:textId="77777777" w:rsidR="00FE469D" w:rsidRPr="00FF4889" w:rsidRDefault="00FE469D" w:rsidP="00B3311E">
            <w:pPr>
              <w:spacing w:after="240"/>
              <w:ind w:left="2160" w:hanging="720"/>
            </w:pPr>
            <w:r w:rsidRPr="00FF4889">
              <w:t>(i)</w:t>
            </w:r>
            <w:r w:rsidRPr="00FF4889">
              <w:tab/>
              <w:t>Ancillary Service Offers by Operating Hour</w:t>
            </w:r>
            <w:r>
              <w:t xml:space="preserve"> or Security-Constrained Economic Dispatch (SCED) interval</w:t>
            </w:r>
            <w:r w:rsidRPr="00FF4889">
              <w:t xml:space="preserve"> for each Resource for all Ancillary Services submitted for the Day-Ahead Market (DAM) or </w:t>
            </w:r>
            <w:r>
              <w:t>Real-Time Market (RTM)</w:t>
            </w:r>
            <w:r w:rsidRPr="00FF4889">
              <w:t>;</w:t>
            </w:r>
          </w:p>
          <w:p w14:paraId="73CA5EC9" w14:textId="77777777" w:rsidR="00FE469D" w:rsidRPr="00FF4889" w:rsidRDefault="00FE469D" w:rsidP="00B3311E">
            <w:pPr>
              <w:spacing w:after="240"/>
              <w:ind w:left="2160" w:hanging="720"/>
            </w:pPr>
            <w:r w:rsidRPr="00FF4889">
              <w:t>(ii)</w:t>
            </w:r>
            <w:r w:rsidRPr="00FF4889">
              <w:tab/>
              <w:t>The quantity of Ancillary Service offered by Operating Hour</w:t>
            </w:r>
            <w:r>
              <w:t xml:space="preserve"> or SCED interval</w:t>
            </w:r>
            <w:r w:rsidRPr="00FF4889">
              <w:t xml:space="preserve"> for each Resource for all Ancillary Service submitted for the DAM or </w:t>
            </w:r>
            <w:r>
              <w:t>RTM</w:t>
            </w:r>
            <w:r w:rsidRPr="00FF4889">
              <w:t>; and</w:t>
            </w:r>
          </w:p>
          <w:p w14:paraId="35A32ED2" w14:textId="77777777" w:rsidR="00FE469D" w:rsidRPr="005901EB" w:rsidRDefault="00FE469D" w:rsidP="00B3311E">
            <w:pPr>
              <w:spacing w:after="240"/>
              <w:ind w:left="2160" w:hanging="720"/>
            </w:pPr>
            <w:r w:rsidRPr="00FF4889">
              <w:t>(iii)</w:t>
            </w:r>
            <w:r w:rsidRPr="00FF4889">
              <w:tab/>
            </w:r>
            <w:r w:rsidRPr="00812ECB">
              <w:t>The prices and quantities presented in</w:t>
            </w:r>
            <w:r>
              <w:t xml:space="preserve"> a Resource’s </w:t>
            </w:r>
            <w:r w:rsidRPr="00FF4889">
              <w:t xml:space="preserve">Energy Offer Curve </w:t>
            </w:r>
            <w:r w:rsidRPr="00812ECB">
              <w:t>or Energy Bid Curve</w:t>
            </w:r>
            <w:r w:rsidRPr="00FF4889">
              <w:t xml:space="preserve"> </w:t>
            </w:r>
            <w:r>
              <w:t>by Operating Hour or SCED interval</w:t>
            </w:r>
            <w:r w:rsidRPr="00FF4889">
              <w:t>.  The Protected Information status of this information shall expire within seven days after the applicable Operating Day if required to be posted as part of paragraph (5) of Section 3.2.5 and within two days after the applicable Operating Day if required to be posted as part of paragraph (7) of Section 3.2.5;</w:t>
            </w:r>
          </w:p>
        </w:tc>
      </w:tr>
    </w:tbl>
    <w:p w14:paraId="736A4E51" w14:textId="77777777" w:rsidR="00FE469D" w:rsidRDefault="00FE469D" w:rsidP="00FE469D">
      <w:pPr>
        <w:spacing w:before="240" w:after="240"/>
        <w:ind w:left="1440" w:hanging="720"/>
      </w:pPr>
      <w:r w:rsidRPr="00827492">
        <w:t>(c)</w:t>
      </w:r>
      <w:r w:rsidRPr="00827492">
        <w:tab/>
        <w:t xml:space="preserve">Status of Resources, including Outages, limitations, or scheduled or metered Resource data.  The Protected Information status of this information shall expire </w:t>
      </w:r>
      <w:r>
        <w:t>as follows:</w:t>
      </w:r>
    </w:p>
    <w:p w14:paraId="504B7116" w14:textId="77777777" w:rsidR="00FE469D" w:rsidRDefault="00FE469D" w:rsidP="00FE469D">
      <w:pPr>
        <w:spacing w:after="240"/>
        <w:ind w:left="2160" w:hanging="720"/>
      </w:pPr>
      <w:r>
        <w:t>(i)</w:t>
      </w:r>
      <w:r>
        <w:tab/>
        <w:t xml:space="preserve">For each Forced Outage, Maintenance Outage, or Forced Derate of a Generation Resource or Energy Storage Resource (ESR) that occurs during or extends into an Operating Day, the Protected Information status of the following information shall expire three days after the applicable Operating Day: </w:t>
      </w:r>
    </w:p>
    <w:p w14:paraId="793E35FA" w14:textId="77777777" w:rsidR="00FE469D" w:rsidRDefault="00FE469D" w:rsidP="00FE469D">
      <w:pPr>
        <w:spacing w:after="240"/>
        <w:ind w:left="2880" w:hanging="720"/>
      </w:pPr>
      <w:r>
        <w:t>(A)</w:t>
      </w:r>
      <w:r>
        <w:tab/>
        <w:t>T</w:t>
      </w:r>
      <w:r w:rsidRPr="00CF4639">
        <w:t xml:space="preserve">he </w:t>
      </w:r>
      <w:r>
        <w:t>name</w:t>
      </w:r>
      <w:r w:rsidRPr="00CF4639">
        <w:t xml:space="preserve"> </w:t>
      </w:r>
      <w:r>
        <w:t xml:space="preserve">and unit code </w:t>
      </w:r>
      <w:r w:rsidRPr="00CF4639">
        <w:t>of the Resource</w:t>
      </w:r>
      <w:r>
        <w:t xml:space="preserve"> affected; </w:t>
      </w:r>
    </w:p>
    <w:p w14:paraId="62A9A19E" w14:textId="77777777" w:rsidR="00FE469D" w:rsidRDefault="00FE469D" w:rsidP="00FE469D">
      <w:pPr>
        <w:spacing w:after="240"/>
        <w:ind w:left="2880" w:hanging="720"/>
      </w:pPr>
      <w:r>
        <w:t>(B)</w:t>
      </w:r>
      <w:r>
        <w:tab/>
        <w:t>The Resource’s fuel type;</w:t>
      </w:r>
    </w:p>
    <w:p w14:paraId="20AA1686" w14:textId="77777777" w:rsidR="00FE469D" w:rsidRDefault="00FE469D" w:rsidP="00FE469D">
      <w:pPr>
        <w:spacing w:after="240"/>
        <w:ind w:left="2880" w:hanging="720"/>
      </w:pPr>
      <w:r>
        <w:t>(C)</w:t>
      </w:r>
      <w:r>
        <w:tab/>
        <w:t xml:space="preserve">The type of Outage or derate; </w:t>
      </w:r>
    </w:p>
    <w:p w14:paraId="382ECA47" w14:textId="77777777" w:rsidR="00FE469D" w:rsidRDefault="00FE469D" w:rsidP="00FE469D">
      <w:pPr>
        <w:spacing w:after="240"/>
        <w:ind w:left="2880" w:hanging="720"/>
      </w:pPr>
      <w:r>
        <w:t>(D)</w:t>
      </w:r>
      <w:r>
        <w:tab/>
        <w:t xml:space="preserve">The </w:t>
      </w:r>
      <w:r w:rsidRPr="00CF4639">
        <w:t xml:space="preserve">start </w:t>
      </w:r>
      <w:r>
        <w:t>date/</w:t>
      </w:r>
      <w:r w:rsidRPr="00CF4639">
        <w:t xml:space="preserve">time and </w:t>
      </w:r>
      <w:r>
        <w:t xml:space="preserve">the planned and actual </w:t>
      </w:r>
      <w:r w:rsidRPr="00CF4639">
        <w:t xml:space="preserve">end </w:t>
      </w:r>
      <w:r>
        <w:t>date/</w:t>
      </w:r>
      <w:r w:rsidRPr="00CF4639">
        <w:t>time;</w:t>
      </w:r>
      <w:r>
        <w:t xml:space="preserve"> </w:t>
      </w:r>
    </w:p>
    <w:p w14:paraId="7612D716" w14:textId="77777777" w:rsidR="00FE469D" w:rsidRDefault="00FE469D" w:rsidP="00FE469D">
      <w:pPr>
        <w:spacing w:after="240"/>
        <w:ind w:left="2880" w:hanging="720"/>
      </w:pPr>
      <w:r>
        <w:lastRenderedPageBreak/>
        <w:t>(E)</w:t>
      </w:r>
      <w:r>
        <w:tab/>
        <w:t>T</w:t>
      </w:r>
      <w:r w:rsidRPr="00CF4639">
        <w:t xml:space="preserve">he </w:t>
      </w:r>
      <w:r>
        <w:t>Resource’s applicable Seasonal net maximum sustainable rating;</w:t>
      </w:r>
    </w:p>
    <w:p w14:paraId="4BD26A44" w14:textId="77777777" w:rsidR="00FE469D" w:rsidRDefault="00FE469D" w:rsidP="00FE469D">
      <w:pPr>
        <w:spacing w:after="240"/>
        <w:ind w:left="2880" w:hanging="720"/>
      </w:pPr>
      <w:r>
        <w:t>(F)</w:t>
      </w:r>
      <w:r>
        <w:tab/>
        <w:t xml:space="preserve">The available and </w:t>
      </w:r>
      <w:proofErr w:type="spellStart"/>
      <w:r>
        <w:t>outaged</w:t>
      </w:r>
      <w:proofErr w:type="spellEnd"/>
      <w:r>
        <w:t xml:space="preserve"> MW during the Outage or derate</w:t>
      </w:r>
      <w:r w:rsidRPr="00CF4639">
        <w:t xml:space="preserve">; and </w:t>
      </w:r>
    </w:p>
    <w:p w14:paraId="62439588" w14:textId="77777777" w:rsidR="00FE469D" w:rsidRDefault="00FE469D" w:rsidP="00FE469D">
      <w:pPr>
        <w:spacing w:after="240"/>
        <w:ind w:left="2880" w:hanging="720"/>
      </w:pPr>
      <w:r>
        <w:t>(G)</w:t>
      </w:r>
      <w:r>
        <w:tab/>
        <w:t>T</w:t>
      </w:r>
      <w:r w:rsidRPr="00CF4639">
        <w:t xml:space="preserve">he </w:t>
      </w:r>
      <w:r>
        <w:t xml:space="preserve">entry </w:t>
      </w:r>
      <w:r w:rsidRPr="00CF4639">
        <w:t xml:space="preserve">in the “nature of work” field in the Outage Scheduler </w:t>
      </w:r>
      <w:r>
        <w:t>and</w:t>
      </w:r>
      <w:r w:rsidRPr="00CF4639">
        <w:t xml:space="preserve"> </w:t>
      </w:r>
      <w:r>
        <w:t>any other information concerning the cause of the Outage or derate;</w:t>
      </w:r>
    </w:p>
    <w:p w14:paraId="55CC72A6" w14:textId="77777777" w:rsidR="00FE469D" w:rsidRPr="003666A3" w:rsidRDefault="00FE469D" w:rsidP="00FE469D">
      <w:pPr>
        <w:spacing w:after="240"/>
        <w:ind w:left="2160" w:hanging="720"/>
      </w:pPr>
      <w:r>
        <w:t>(ii)</w:t>
      </w:r>
      <w:r>
        <w:tab/>
        <w:t>F</w:t>
      </w:r>
      <w:r w:rsidRPr="000F23F5">
        <w:t xml:space="preserve">or </w:t>
      </w:r>
      <w:r>
        <w:t>each</w:t>
      </w:r>
      <w:r w:rsidRPr="000F23F5">
        <w:t xml:space="preserve"> Resource Outage or Forced Derate that occurs during, or that extends into, any time pe</w:t>
      </w:r>
      <w:r w:rsidRPr="008676AD">
        <w:t xml:space="preserve">riod in which ERCOT has declared an Energy Emergency Alert (EEA), ERCOT may immediately disclose the information identified in paragraph (i) above to </w:t>
      </w:r>
      <w:r>
        <w:t xml:space="preserve">a state Governmental Authority, </w:t>
      </w:r>
      <w:r w:rsidRPr="008676AD">
        <w:t>the office of the Governor of Texas, the office of the Lieutenant Governor of Texas, or any member of the Texas Legislature, if requested; and</w:t>
      </w:r>
    </w:p>
    <w:p w14:paraId="1F5727E4" w14:textId="77777777" w:rsidR="00FE469D" w:rsidRDefault="00FE469D" w:rsidP="00FE469D">
      <w:pPr>
        <w:spacing w:after="240"/>
        <w:ind w:left="2160" w:hanging="720"/>
      </w:pPr>
      <w:r>
        <w:t>(iii)</w:t>
      </w:r>
      <w:r>
        <w:tab/>
        <w:t xml:space="preserve">For all other information, the Protected Information status shall expire </w:t>
      </w:r>
      <w:r w:rsidRPr="00827492">
        <w:t>60 days after the applicable Operating Day;</w:t>
      </w:r>
    </w:p>
    <w:p w14:paraId="6DA22AA5" w14:textId="77777777" w:rsidR="00FE469D" w:rsidRDefault="00FE469D" w:rsidP="00FE469D">
      <w:pPr>
        <w:pStyle w:val="List"/>
        <w:ind w:left="1440"/>
      </w:pPr>
      <w:r>
        <w:t>(d)</w:t>
      </w:r>
      <w:r>
        <w:tab/>
        <w:t>Current Operating Plans (COPs).  The Protected Information status of this information shall expire 60 days after the applicable Operating Day;</w:t>
      </w:r>
    </w:p>
    <w:p w14:paraId="014AED76" w14:textId="77777777" w:rsidR="00FE469D" w:rsidRDefault="00FE469D" w:rsidP="00FE469D">
      <w:pPr>
        <w:pStyle w:val="List"/>
        <w:ind w:left="1440"/>
      </w:pPr>
      <w:r>
        <w:t>(e)</w:t>
      </w:r>
      <w:r>
        <w:tab/>
        <w:t>Ancillary Service Trades, Energy Trades, and Capacity Trades identifiable to a specific QSE or Resource.  The Protected Information status of this information shall expire 180 days after the applicable Operating Day;</w:t>
      </w:r>
    </w:p>
    <w:p w14:paraId="3284828A" w14:textId="77777777" w:rsidR="00FE469D" w:rsidRDefault="00FE469D" w:rsidP="00FE469D">
      <w:pPr>
        <w:pStyle w:val="List"/>
        <w:ind w:left="1440"/>
      </w:pPr>
      <w:r>
        <w:t>(f)</w:t>
      </w:r>
      <w:r>
        <w:tab/>
        <w:t>Ancillary Service Schedules identifiable to a specific QSE or Resource.  The Protected Information status of this information shall expire 60 days after the applicable Operating Day;</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AFFB3E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2090A43B" w14:textId="77777777" w:rsidR="00FE469D" w:rsidRDefault="00FE469D" w:rsidP="00B3311E">
            <w:pPr>
              <w:spacing w:before="120" w:after="240"/>
              <w:rPr>
                <w:b/>
                <w:i/>
              </w:rPr>
            </w:pPr>
            <w:r>
              <w:rPr>
                <w:b/>
                <w:i/>
              </w:rPr>
              <w:t>[NPRR1013</w:t>
            </w:r>
            <w:r w:rsidRPr="004B0726">
              <w:rPr>
                <w:b/>
                <w:i/>
              </w:rPr>
              <w:t xml:space="preserve">: </w:t>
            </w:r>
            <w:r>
              <w:rPr>
                <w:b/>
                <w:i/>
              </w:rPr>
              <w:t xml:space="preserve"> Replace paragraph (f) above with the following upon system implementation of the Real-Time Co-Optimization (RTC) project:</w:t>
            </w:r>
            <w:r w:rsidRPr="004B0726">
              <w:rPr>
                <w:b/>
                <w:i/>
              </w:rPr>
              <w:t>]</w:t>
            </w:r>
          </w:p>
          <w:p w14:paraId="67F91DF8" w14:textId="77777777" w:rsidR="00FE469D" w:rsidRPr="005901EB" w:rsidRDefault="00FE469D" w:rsidP="00B3311E">
            <w:pPr>
              <w:spacing w:after="240"/>
              <w:ind w:left="1440" w:hanging="720"/>
            </w:pPr>
            <w:r w:rsidRPr="00FF4889">
              <w:t>(f)</w:t>
            </w:r>
            <w:r w:rsidRPr="00FF4889">
              <w:tab/>
              <w:t xml:space="preserve">Ancillary Service </w:t>
            </w:r>
            <w:r>
              <w:t>awards</w:t>
            </w:r>
            <w:r w:rsidRPr="00FF4889">
              <w:t xml:space="preserve"> identifiable to a specific QSE or Resource.  The Protected Information status of this information shall expire 60 days after the applicable Operating Day;</w:t>
            </w:r>
          </w:p>
        </w:tc>
      </w:tr>
    </w:tbl>
    <w:p w14:paraId="1EA6AB26" w14:textId="77777777" w:rsidR="00FE469D" w:rsidRDefault="00FE469D" w:rsidP="00FE469D">
      <w:pPr>
        <w:pStyle w:val="List"/>
        <w:spacing w:before="240"/>
        <w:ind w:left="1440"/>
      </w:pPr>
      <w:r>
        <w:t>(g)</w:t>
      </w:r>
      <w:r>
        <w:tab/>
        <w:t>Dispatch Instructions identifiable to a specific QSE or Resource, except for Reliability Unit Commitment (RUC) commitments and decommitments as provided in Section 5.5.3, Communication of RUC Commitments and Decommitments.  The Protected Information status of this information shall expire 180 days after the applicable Operating Day;</w:t>
      </w:r>
    </w:p>
    <w:p w14:paraId="7B0083AD" w14:textId="77777777" w:rsidR="00FE469D" w:rsidRDefault="00FE469D" w:rsidP="00FE469D">
      <w:pPr>
        <w:pStyle w:val="List"/>
        <w:ind w:left="1440"/>
      </w:pPr>
      <w:r>
        <w:t>(h)</w:t>
      </w:r>
      <w:r>
        <w:tab/>
        <w:t>Raw and Adjusted Metered Load (AML) data (demand and energy) identifiable to:</w:t>
      </w:r>
    </w:p>
    <w:p w14:paraId="5DC890DC" w14:textId="77777777" w:rsidR="00FE469D" w:rsidRDefault="00FE469D" w:rsidP="00FE469D">
      <w:pPr>
        <w:pStyle w:val="List2"/>
        <w:ind w:left="2160"/>
      </w:pPr>
      <w:r>
        <w:lastRenderedPageBreak/>
        <w:t>(i)</w:t>
      </w:r>
      <w:r>
        <w:tab/>
        <w:t>A specific QSE or Load Serving Entity (LSE).  The Protected Information status of this information shall expire 180 days after the applicable Operating Day; or</w:t>
      </w:r>
    </w:p>
    <w:p w14:paraId="726A426D" w14:textId="77777777" w:rsidR="00FE469D" w:rsidRDefault="00FE469D" w:rsidP="00FE469D">
      <w:pPr>
        <w:pStyle w:val="List2"/>
        <w:ind w:firstLine="0"/>
      </w:pPr>
      <w:r>
        <w:t>(ii)</w:t>
      </w:r>
      <w:r>
        <w:tab/>
        <w:t>A specific Customer or Electric Service Identifier</w:t>
      </w:r>
      <w:r w:rsidRPr="00F77F4E">
        <w:t xml:space="preserve"> </w:t>
      </w:r>
      <w:r>
        <w:t>(ESI ID);</w:t>
      </w:r>
    </w:p>
    <w:p w14:paraId="71834F1F" w14:textId="77777777" w:rsidR="00FE469D" w:rsidRDefault="00FE469D" w:rsidP="0089633B">
      <w:pPr>
        <w:pStyle w:val="List"/>
        <w:spacing w:before="240"/>
        <w:ind w:left="1440"/>
      </w:pPr>
      <w:r w:rsidRPr="009509EE">
        <w:t>(i)</w:t>
      </w:r>
      <w:r w:rsidRPr="009509EE">
        <w:tab/>
        <w:t xml:space="preserve">Wholesale Storage Load </w:t>
      </w:r>
      <w:r>
        <w:t xml:space="preserve">(WSL) </w:t>
      </w:r>
      <w:r w:rsidRPr="009509EE">
        <w:t xml:space="preserve">data identifiable to a specific QSE.  The Protected Information status of this information shall expire </w:t>
      </w:r>
      <w:r>
        <w:t>60</w:t>
      </w:r>
      <w:r w:rsidRPr="009509EE">
        <w:t xml:space="preserve"> days after the applicable Operating Day;</w:t>
      </w:r>
      <w:r>
        <w:t xml:space="preserve"> </w:t>
      </w:r>
    </w:p>
    <w:p w14:paraId="557F5E75" w14:textId="77777777" w:rsidR="00FE469D" w:rsidRDefault="00FE469D" w:rsidP="0089633B">
      <w:pPr>
        <w:pStyle w:val="List"/>
        <w:ind w:left="1440"/>
      </w:pPr>
      <w:r>
        <w:t>(j)</w:t>
      </w:r>
      <w:r>
        <w:tab/>
        <w:t>Settlement Statements and Invoices identifiable to a specific QSE.  The Protected Information status of this information shall expire 180 days after the applicable Operating Day;</w:t>
      </w:r>
    </w:p>
    <w:p w14:paraId="125794A2" w14:textId="77777777" w:rsidR="00FE469D" w:rsidRDefault="00FE469D" w:rsidP="0089633B">
      <w:pPr>
        <w:pStyle w:val="List"/>
        <w:ind w:left="1440"/>
      </w:pPr>
      <w:r>
        <w:t>(k)</w:t>
      </w:r>
      <w:r>
        <w:tab/>
        <w:t>Number of ESI IDs identifiable to a specific LSE.  The Protected Information status of this information shall expire 365 days after the applicable Operating Day;</w:t>
      </w:r>
    </w:p>
    <w:p w14:paraId="44EDD46E" w14:textId="77777777" w:rsidR="00FE469D" w:rsidRDefault="00FE469D" w:rsidP="0089633B">
      <w:pPr>
        <w:pStyle w:val="List"/>
        <w:ind w:left="1440"/>
      </w:pPr>
      <w:r>
        <w:t>(l)</w:t>
      </w:r>
      <w:r>
        <w:tab/>
        <w:t xml:space="preserve">Information related to generation interconnection requests, to the extent such information is not otherwise publicly available.  The Protected Information status of </w:t>
      </w:r>
      <w:r w:rsidRPr="00397525">
        <w:t xml:space="preserve">certain generation interconnection request information expires as provided in Section </w:t>
      </w:r>
      <w:r w:rsidRPr="008A33B0">
        <w:rPr>
          <w:szCs w:val="24"/>
        </w:rPr>
        <w:t>1.3.1.4, Expiration of Protected Information Status</w:t>
      </w:r>
      <w:r>
        <w:t>;</w:t>
      </w:r>
    </w:p>
    <w:p w14:paraId="72FB6809" w14:textId="77777777" w:rsidR="00FE469D" w:rsidRDefault="00FE469D" w:rsidP="0089633B">
      <w:pPr>
        <w:pStyle w:val="List"/>
        <w:ind w:left="1440"/>
      </w:pPr>
      <w:r>
        <w:t>(m)</w:t>
      </w:r>
      <w:r>
        <w:tab/>
        <w:t>Resource-specific costs, design and engineering data, including such data submitted in connection with a verifiable cost appeal;</w:t>
      </w:r>
    </w:p>
    <w:p w14:paraId="31D30693" w14:textId="77777777" w:rsidR="00FE469D" w:rsidRDefault="00FE469D" w:rsidP="0089633B">
      <w:pPr>
        <w:pStyle w:val="List"/>
        <w:ind w:left="1440"/>
      </w:pPr>
      <w:r>
        <w:t>(n)</w:t>
      </w:r>
      <w:r>
        <w:tab/>
        <w:t xml:space="preserve">Congestion Revenue Right (CRR) credit limits, the identity of bidders in a CRR Auction, or other bidding information identifiable to a specific CRR Account Holder.  The Protected Information status of this information shall expire as follows: </w:t>
      </w:r>
    </w:p>
    <w:p w14:paraId="07AFFF10" w14:textId="77777777" w:rsidR="00FE469D" w:rsidRDefault="00FE469D" w:rsidP="0089633B">
      <w:pPr>
        <w:pStyle w:val="List2"/>
        <w:ind w:left="2160"/>
      </w:pPr>
      <w:r>
        <w:t>(i)</w:t>
      </w:r>
      <w:r>
        <w:tab/>
        <w:t>The Protected Information status of the identities of CRR bidders that become CRR Owners and the number and type of CRRs that they each own shall expire at the end of the CRR Auction in which the CRRs were first sold; and</w:t>
      </w:r>
    </w:p>
    <w:p w14:paraId="05D8AB22" w14:textId="77777777" w:rsidR="00FE469D" w:rsidRDefault="00FE469D" w:rsidP="0089633B">
      <w:pPr>
        <w:pStyle w:val="List2"/>
        <w:ind w:left="2160"/>
      </w:pPr>
      <w:r>
        <w:t>(ii)</w:t>
      </w:r>
      <w:r>
        <w:tab/>
        <w:t>The Protected Information status of all other CRR information identified above in item (n) shall expire six months after the end of the year in which the CRR was effective.</w:t>
      </w:r>
    </w:p>
    <w:p w14:paraId="6429F22B" w14:textId="31AAA328" w:rsidR="00FE469D" w:rsidRDefault="00FE469D" w:rsidP="0089633B">
      <w:pPr>
        <w:pStyle w:val="List"/>
        <w:ind w:left="1440"/>
      </w:pPr>
      <w:r>
        <w:t>(o)</w:t>
      </w:r>
      <w:r>
        <w:tab/>
      </w:r>
      <w:del w:id="8" w:author="TEBA" w:date="2024-12-10T07:00:00Z">
        <w:r w:rsidDel="00575E6B">
          <w:delText xml:space="preserve">Renewable </w:delText>
        </w:r>
      </w:del>
      <w:r>
        <w:t xml:space="preserve">Energy </w:t>
      </w:r>
      <w:ins w:id="9" w:author="TEBA" w:date="2024-12-10T07:01:00Z">
        <w:r w:rsidR="00575E6B">
          <w:t xml:space="preserve">Attribute </w:t>
        </w:r>
      </w:ins>
      <w:del w:id="10" w:author="TEBA" w:date="2024-12-10T07:01:00Z">
        <w:r w:rsidDel="00575E6B">
          <w:delText xml:space="preserve">Credit </w:delText>
        </w:r>
      </w:del>
      <w:ins w:id="11" w:author="TEBA" w:date="2024-12-10T07:01:00Z">
        <w:r w:rsidR="00575E6B">
          <w:t xml:space="preserve">Certificate </w:t>
        </w:r>
      </w:ins>
      <w:r>
        <w:t>(</w:t>
      </w:r>
      <w:del w:id="12" w:author="TEBA" w:date="2024-12-10T07:01:00Z">
        <w:r w:rsidDel="00575E6B">
          <w:delText>REC</w:delText>
        </w:r>
      </w:del>
      <w:ins w:id="13" w:author="TEBA" w:date="2024-12-10T07:01:00Z">
        <w:r w:rsidR="00575E6B">
          <w:t>EAC</w:t>
        </w:r>
      </w:ins>
      <w:r>
        <w:t xml:space="preserve">) </w:t>
      </w:r>
      <w:del w:id="14" w:author="TEBA" w:date="2024-12-10T07:01:00Z">
        <w:r w:rsidDel="00575E6B">
          <w:delText xml:space="preserve">account </w:delText>
        </w:r>
      </w:del>
      <w:ins w:id="15" w:author="TEBA" w:date="2024-12-10T07:01:00Z">
        <w:r w:rsidR="00575E6B">
          <w:t xml:space="preserve">Account </w:t>
        </w:r>
      </w:ins>
      <w:r>
        <w:t>balances.  The Protected Information status of this information shall expire three years after the REC Settlement period ends;</w:t>
      </w:r>
    </w:p>
    <w:p w14:paraId="383C4C04" w14:textId="77777777" w:rsidR="00FE469D" w:rsidRDefault="00FE469D" w:rsidP="0089633B">
      <w:pPr>
        <w:pStyle w:val="List"/>
        <w:ind w:firstLine="0"/>
      </w:pPr>
      <w:r>
        <w:t>(p)</w:t>
      </w:r>
      <w:r>
        <w:tab/>
        <w:t>Credit limits identifiable to a specific QSE;</w:t>
      </w:r>
    </w:p>
    <w:p w14:paraId="7C3CFA9C" w14:textId="77777777" w:rsidR="00FE469D" w:rsidRDefault="00FE469D" w:rsidP="0089633B">
      <w:pPr>
        <w:pStyle w:val="List"/>
        <w:ind w:left="1440"/>
      </w:pPr>
      <w:r>
        <w:t>(q)</w:t>
      </w:r>
      <w:r>
        <w:tab/>
        <w:t xml:space="preserve">Any information that is designated as Protected Information in writing by Disclosing Party at the time the information is provided to Receiving Party except </w:t>
      </w:r>
      <w:r>
        <w:lastRenderedPageBreak/>
        <w:t xml:space="preserve">for information </w:t>
      </w:r>
      <w:r w:rsidRPr="00A72192">
        <w:t>that is expressly designated not to be Protected Information by Section 1.3.1.2 or that, pursuant to Section 1.3.</w:t>
      </w:r>
      <w:r>
        <w:t>1.4</w:t>
      </w:r>
      <w:r w:rsidRPr="00A72192">
        <w:t>, is no longer confidential</w:t>
      </w:r>
      <w:r>
        <w:t xml:space="preserve">; </w:t>
      </w:r>
    </w:p>
    <w:p w14:paraId="4A67259D" w14:textId="77777777" w:rsidR="00FE469D" w:rsidRDefault="00FE469D" w:rsidP="0089633B">
      <w:pPr>
        <w:pStyle w:val="List"/>
        <w:ind w:left="1440"/>
      </w:pPr>
      <w:r>
        <w:t>(r)</w:t>
      </w:r>
      <w:r>
        <w:tab/>
        <w:t>Any information compiled by a Market Participant on a Customer that in the normal course of a Market Participant’s business that makes possible the identification of any individual Customer by matching such information with the Customer’s name, address, account number, type of classification service, historical electricity usage, expected patterns of use, types of facilities used in providing service, individual contract terms and conditions, price, current charges, billing record, or any other information that a Customer has expressly requested not be disclosed (“Proprietary Customer Information”) unless the Customer has authorized the release for public disclosure of that information in a manner approved by the Public Utility Commission of Texas (PUCT).  Information that is redacted or organized in such a way as to make it impossible to identify the Customer to whom the information relates does not constitute Proprietary Customer Information;</w:t>
      </w:r>
    </w:p>
    <w:p w14:paraId="721AC416" w14:textId="77777777" w:rsidR="00FE469D" w:rsidRDefault="00FE469D" w:rsidP="0089633B">
      <w:pPr>
        <w:pStyle w:val="List"/>
        <w:ind w:left="1440"/>
      </w:pPr>
      <w:r>
        <w:t>(s)</w:t>
      </w:r>
      <w:r>
        <w:tab/>
        <w:t>Any software, products of software, or other vendor information that ERCOT is required to keep confidential under its agreements;</w:t>
      </w:r>
    </w:p>
    <w:p w14:paraId="07E167D9" w14:textId="77777777" w:rsidR="00FE469D" w:rsidRDefault="00FE469D" w:rsidP="0089633B">
      <w:pPr>
        <w:pStyle w:val="List"/>
        <w:ind w:left="1440"/>
      </w:pPr>
      <w:r>
        <w:t>(t)</w:t>
      </w:r>
      <w:r>
        <w:tab/>
        <w:t>QSE, Transmission Service Provider (TSP), and Distribution Service Provider (DSP) backup plans collected by ERCOT under the Protocols or Other Binding Documents;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579CCE9C"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6D599A04" w14:textId="77777777" w:rsidR="00FE469D" w:rsidRDefault="00FE469D" w:rsidP="00B3311E">
            <w:pPr>
              <w:spacing w:before="120" w:after="240"/>
              <w:rPr>
                <w:b/>
                <w:i/>
              </w:rPr>
            </w:pPr>
            <w:r>
              <w:rPr>
                <w:b/>
                <w:i/>
              </w:rPr>
              <w:t>[NPRR857</w:t>
            </w:r>
            <w:r w:rsidRPr="004B0726">
              <w:rPr>
                <w:b/>
                <w:i/>
              </w:rPr>
              <w:t xml:space="preserve">: </w:t>
            </w:r>
            <w:r>
              <w:rPr>
                <w:b/>
                <w:i/>
              </w:rPr>
              <w:t xml:space="preserve"> Replace item (t) above with the following upon system implementation and </w:t>
            </w:r>
            <w:r w:rsidRPr="00BA355E">
              <w:rPr>
                <w:b/>
                <w:i/>
              </w:rPr>
              <w:t xml:space="preserve">satisfying the following conditions: </w:t>
            </w:r>
            <w:r>
              <w:rPr>
                <w:b/>
                <w:i/>
              </w:rPr>
              <w:t xml:space="preserve"> </w:t>
            </w:r>
            <w:r w:rsidRPr="00BA355E">
              <w:rPr>
                <w:b/>
                <w:i/>
              </w:rPr>
              <w:t>(1)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Pr>
                <w:b/>
                <w:i/>
              </w:rPr>
              <w:t>:</w:t>
            </w:r>
            <w:r w:rsidRPr="004B0726">
              <w:rPr>
                <w:b/>
                <w:i/>
              </w:rPr>
              <w:t>]</w:t>
            </w:r>
          </w:p>
          <w:p w14:paraId="21766F69" w14:textId="77777777" w:rsidR="00FE469D" w:rsidRPr="005901EB" w:rsidRDefault="00FE469D" w:rsidP="00B3311E">
            <w:pPr>
              <w:spacing w:after="240"/>
              <w:ind w:left="1440" w:hanging="720"/>
            </w:pPr>
            <w:r w:rsidRPr="00E55E72">
              <w:t>(t)</w:t>
            </w:r>
            <w:r w:rsidRPr="00E55E72">
              <w:tab/>
              <w:t>QSE, Transmission Service Provider (TSP), Direct Current Tie Operator (DCTO), and Distribution Service Provider (DSP) backup plans collected by ERCOT under the Protocols or Other Binding Documents;</w:t>
            </w:r>
          </w:p>
        </w:tc>
      </w:tr>
    </w:tbl>
    <w:p w14:paraId="35AF0ABE" w14:textId="77777777" w:rsidR="00FE469D" w:rsidRDefault="00FE469D" w:rsidP="0089633B">
      <w:pPr>
        <w:pStyle w:val="List"/>
        <w:spacing w:before="240"/>
        <w:ind w:left="1440"/>
      </w:pPr>
      <w:r>
        <w:t>(u)</w:t>
      </w:r>
      <w:r>
        <w:tab/>
        <w:t xml:space="preserve">Direct Current Tie (DC Tie) Schedule information.  </w:t>
      </w:r>
      <w:r w:rsidRPr="00BC54CE">
        <w:t xml:space="preserve">The Protected Information status of this information shall expire </w:t>
      </w:r>
      <w:r>
        <w:t xml:space="preserve">on the date on which ERCOT files the report with the PUCT that is required by P.U.C. </w:t>
      </w:r>
      <w:r w:rsidRPr="008C1348">
        <w:rPr>
          <w:iCs/>
          <w:smallCaps/>
        </w:rPr>
        <w:t>Subst</w:t>
      </w:r>
      <w:r w:rsidRPr="006964D0">
        <w:rPr>
          <w:iCs/>
        </w:rPr>
        <w:t>. R.</w:t>
      </w:r>
      <w:r>
        <w:t xml:space="preserve"> 25.192,</w:t>
      </w:r>
      <w:r w:rsidRPr="00785094">
        <w:t xml:space="preserve"> </w:t>
      </w:r>
      <w:r>
        <w:t xml:space="preserve">Transmission Rates for Export from ERCOT, relating to energy imported and exported over DC Ties interconnected to the ERCOT System; </w:t>
      </w:r>
    </w:p>
    <w:p w14:paraId="173BED39" w14:textId="77777777" w:rsidR="00FE469D" w:rsidRDefault="00FE469D" w:rsidP="0089633B">
      <w:pPr>
        <w:pStyle w:val="List"/>
        <w:ind w:left="1440"/>
      </w:pPr>
      <w:r>
        <w:t>(v)</w:t>
      </w:r>
      <w:r>
        <w:tab/>
        <w:t xml:space="preserve">Any Texas Standard Electronic Transaction (TX SET) transaction submitted by an LSE to ERCOT or received by an LSE from ERCOT.  This paragraph does not apply to ERCOT’s compliance with: </w:t>
      </w:r>
    </w:p>
    <w:p w14:paraId="71086125" w14:textId="77777777" w:rsidR="00FE469D" w:rsidRDefault="00FE469D" w:rsidP="0089633B">
      <w:pPr>
        <w:pStyle w:val="List2"/>
        <w:ind w:firstLine="0"/>
      </w:pPr>
      <w:r>
        <w:lastRenderedPageBreak/>
        <w:t>(i)</w:t>
      </w:r>
      <w:r>
        <w:tab/>
        <w:t xml:space="preserve">PUCT Substantive Rules on performance measure reporting; </w:t>
      </w:r>
    </w:p>
    <w:p w14:paraId="6983C68B" w14:textId="77777777" w:rsidR="00FE469D" w:rsidRDefault="00FE469D" w:rsidP="0089633B">
      <w:pPr>
        <w:pStyle w:val="List2"/>
        <w:ind w:firstLine="0"/>
      </w:pPr>
      <w:r>
        <w:t>(ii)</w:t>
      </w:r>
      <w:r>
        <w:tab/>
        <w:t xml:space="preserve">These Protocols or Other Binding Documents; or </w:t>
      </w:r>
    </w:p>
    <w:p w14:paraId="7F64B74E" w14:textId="77777777" w:rsidR="00FE469D" w:rsidRDefault="00FE469D" w:rsidP="0089633B">
      <w:pPr>
        <w:pStyle w:val="List2"/>
        <w:ind w:left="2160"/>
      </w:pPr>
      <w:r>
        <w:t>(iii)</w:t>
      </w:r>
      <w:r>
        <w:tab/>
        <w:t>Any Technical Advisory Committee (TAC)-approved reporting requirements;</w:t>
      </w:r>
    </w:p>
    <w:p w14:paraId="55D9325B" w14:textId="77777777" w:rsidR="00FE469D" w:rsidRDefault="00FE469D" w:rsidP="0089633B">
      <w:pPr>
        <w:pStyle w:val="List"/>
        <w:ind w:left="1440"/>
      </w:pPr>
      <w:r>
        <w:t>(w)</w:t>
      </w:r>
      <w:r>
        <w:tab/>
        <w:t>Information concerning a Mothballed Generation Resource’s probability of return to service and expected lead time for returning to service submitted pursuant to Section 3.14.1.9, Generation Resource Status Updates;</w:t>
      </w:r>
    </w:p>
    <w:p w14:paraId="086DB331" w14:textId="77777777" w:rsidR="00FE469D" w:rsidRDefault="00FE469D" w:rsidP="0089633B">
      <w:pPr>
        <w:pStyle w:val="List"/>
        <w:ind w:left="1440"/>
      </w:pPr>
      <w:r>
        <w:t>(x)</w:t>
      </w:r>
      <w:r>
        <w:tab/>
        <w:t>Information provided by Entities under Section 10.3.2.4, Reporting of Net Generation Capacity;</w:t>
      </w:r>
    </w:p>
    <w:p w14:paraId="73800204" w14:textId="77777777" w:rsidR="00FE469D" w:rsidRDefault="00FE469D" w:rsidP="0089633B">
      <w:pPr>
        <w:pStyle w:val="List"/>
        <w:ind w:left="1440"/>
      </w:pPr>
      <w:r>
        <w:t>(y)</w:t>
      </w:r>
      <w:r>
        <w:tab/>
        <w:t>Alternative fuel reserve capability and firm gas availability information submitted pursuant to Section 6.5.9.3.1, Operating Condition Notice, Section 6.5.9.3.2, Advisory, and Section 6.5.9.3.3, Watch, and as defined by the Operating Guides;</w:t>
      </w:r>
    </w:p>
    <w:p w14:paraId="10DA3B88" w14:textId="77777777" w:rsidR="00FE469D" w:rsidRDefault="00FE469D" w:rsidP="0089633B">
      <w:pPr>
        <w:pStyle w:val="List"/>
        <w:ind w:left="1440"/>
      </w:pPr>
      <w:r>
        <w:t>(z)</w:t>
      </w:r>
      <w:r>
        <w:tab/>
        <w:t xml:space="preserve">Non-public financial information provided by a Counter-Party to ERCOT pursuant to meeting its credit qualification requirements as well as the QSE’s form of credit support; </w:t>
      </w:r>
    </w:p>
    <w:p w14:paraId="1F2A8F6C" w14:textId="6D5DED90" w:rsidR="00FE469D" w:rsidRDefault="00FE469D" w:rsidP="0089633B">
      <w:pPr>
        <w:pStyle w:val="List"/>
        <w:ind w:left="1440"/>
        <w:rPr>
          <w:iCs/>
        </w:rPr>
      </w:pPr>
      <w:r>
        <w:t>(aa)</w:t>
      </w:r>
      <w:r>
        <w:tab/>
      </w:r>
      <w:r w:rsidRPr="006964D0">
        <w:rPr>
          <w:iCs/>
        </w:rPr>
        <w:t xml:space="preserve">ESI ID, identity of Retail Electric Provider (REP), and MWh consumption associated with transmission-level Customers that </w:t>
      </w:r>
      <w:r>
        <w:rPr>
          <w:iCs/>
        </w:rPr>
        <w:t>submitted notice</w:t>
      </w:r>
      <w:r w:rsidRPr="006964D0">
        <w:rPr>
          <w:iCs/>
        </w:rPr>
        <w:t xml:space="preserve"> to have their Load excluded from the</w:t>
      </w:r>
      <w:r>
        <w:rPr>
          <w:iCs/>
        </w:rPr>
        <w:t xml:space="preserve"> Solar</w:t>
      </w:r>
      <w:r w:rsidRPr="006964D0">
        <w:rPr>
          <w:iCs/>
        </w:rPr>
        <w:t xml:space="preserve"> Renewable Portfolio Standard (</w:t>
      </w:r>
      <w:r>
        <w:rPr>
          <w:iCs/>
        </w:rPr>
        <w:t>S</w:t>
      </w:r>
      <w:r w:rsidRPr="006964D0">
        <w:rPr>
          <w:iCs/>
        </w:rPr>
        <w:t xml:space="preserve">RPS) calculation consistent with </w:t>
      </w:r>
      <w:del w:id="16" w:author="TEBA" w:date="2024-12-13T13:51:00Z">
        <w:r w:rsidRPr="006964D0" w:rsidDel="007158DC">
          <w:rPr>
            <w:iCs/>
          </w:rPr>
          <w:delText>Section 14.5.3, End-Use Customers</w:delText>
        </w:r>
      </w:del>
      <w:ins w:id="17" w:author="TEBA" w:date="2024-12-13T13:51:00Z">
        <w:r w:rsidR="007158DC">
          <w:rPr>
            <w:iCs/>
          </w:rPr>
          <w:t>paragraph (r) above</w:t>
        </w:r>
      </w:ins>
      <w:r w:rsidRPr="006964D0">
        <w:rPr>
          <w:iCs/>
        </w:rPr>
        <w:t>, and subsection (</w:t>
      </w:r>
      <w:r>
        <w:rPr>
          <w:iCs/>
        </w:rPr>
        <w:t>f</w:t>
      </w:r>
      <w:r w:rsidRPr="006964D0">
        <w:rPr>
          <w:iCs/>
        </w:rPr>
        <w:t xml:space="preserve">) of P.U.C. </w:t>
      </w:r>
      <w:r w:rsidRPr="008C1348">
        <w:rPr>
          <w:iCs/>
          <w:smallCaps/>
        </w:rPr>
        <w:t>Subst</w:t>
      </w:r>
      <w:r w:rsidRPr="006964D0">
        <w:rPr>
          <w:iCs/>
        </w:rPr>
        <w:t>. R. 25.173, Renewable Energy</w:t>
      </w:r>
      <w:r>
        <w:rPr>
          <w:iCs/>
        </w:rPr>
        <w:t xml:space="preserve"> Credit Program, or the Renewable Portfolio Standard (RPS) calculation consistent with subsection </w:t>
      </w:r>
      <w:r w:rsidRPr="00B62A6C">
        <w:rPr>
          <w:iCs/>
        </w:rPr>
        <w:t>(</w:t>
      </w:r>
      <w:r>
        <w:rPr>
          <w:iCs/>
        </w:rPr>
        <w:t>j</w:t>
      </w:r>
      <w:r w:rsidRPr="00B62A6C">
        <w:rPr>
          <w:iCs/>
        </w:rPr>
        <w:t>)</w:t>
      </w:r>
      <w:r w:rsidRPr="008D6A15">
        <w:rPr>
          <w:iCs/>
        </w:rPr>
        <w:t xml:space="preserve"> of P.U.C. </w:t>
      </w:r>
      <w:r w:rsidRPr="008D6A15">
        <w:rPr>
          <w:iCs/>
          <w:smallCaps/>
        </w:rPr>
        <w:t>Subst</w:t>
      </w:r>
      <w:r w:rsidRPr="008D6A15">
        <w:rPr>
          <w:iCs/>
        </w:rPr>
        <w:t>. R. 25.173</w:t>
      </w:r>
      <w:r>
        <w:rPr>
          <w:iCs/>
        </w:rPr>
        <w:t xml:space="preserve"> as it was effective until December 31, 2023;</w:t>
      </w:r>
    </w:p>
    <w:p w14:paraId="3ECCF2DC" w14:textId="77777777" w:rsidR="00FE469D" w:rsidRDefault="00FE469D" w:rsidP="0089633B">
      <w:pPr>
        <w:pStyle w:val="List"/>
        <w:ind w:left="1440"/>
        <w:rPr>
          <w:iCs/>
        </w:rPr>
      </w:pPr>
      <w:r>
        <w:rPr>
          <w:iCs/>
        </w:rPr>
        <w:t>(bb)</w:t>
      </w:r>
      <w:r>
        <w:rPr>
          <w:iCs/>
        </w:rPr>
        <w:tab/>
        <w:t xml:space="preserve">Emergency operations plans submitted pursuant to </w:t>
      </w:r>
      <w:r>
        <w:t xml:space="preserve">P.U.C. </w:t>
      </w:r>
      <w:r w:rsidRPr="008C1348">
        <w:rPr>
          <w:iCs/>
          <w:smallCaps/>
        </w:rPr>
        <w:t>Subst</w:t>
      </w:r>
      <w:r w:rsidRPr="006964D0">
        <w:rPr>
          <w:iCs/>
        </w:rPr>
        <w:t>. R.</w:t>
      </w:r>
      <w:r>
        <w:t xml:space="preserve"> 25.53, </w:t>
      </w:r>
      <w:r w:rsidRPr="0086057C">
        <w:t>Electric Service Emergency Operations Plans</w:t>
      </w:r>
      <w:r>
        <w:rPr>
          <w:iCs/>
        </w:rPr>
        <w:t xml:space="preserve">; </w:t>
      </w:r>
    </w:p>
    <w:p w14:paraId="578DA67B" w14:textId="77777777" w:rsidR="00FE469D" w:rsidRDefault="00FE469D" w:rsidP="0089633B">
      <w:pPr>
        <w:pStyle w:val="List"/>
        <w:ind w:left="1440"/>
        <w:rPr>
          <w:szCs w:val="24"/>
        </w:rPr>
      </w:pPr>
      <w:r w:rsidRPr="000C1EE9">
        <w:rPr>
          <w:iCs/>
        </w:rPr>
        <w:t>(</w:t>
      </w:r>
      <w:r>
        <w:rPr>
          <w:iCs/>
        </w:rPr>
        <w:t>cc</w:t>
      </w:r>
      <w:r w:rsidRPr="000C1EE9">
        <w:rPr>
          <w:iCs/>
        </w:rPr>
        <w:t>)</w:t>
      </w:r>
      <w:r w:rsidRPr="007335BC">
        <w:tab/>
      </w:r>
      <w:r w:rsidRPr="000C1EE9">
        <w:t xml:space="preserve">Information provided by a Counter-Party under Section 16.16.3, </w:t>
      </w:r>
      <w:r w:rsidRPr="000C1EE9">
        <w:rPr>
          <w:szCs w:val="24"/>
        </w:rPr>
        <w:t>Verification of Risk Management Framework</w:t>
      </w:r>
      <w:r>
        <w:rPr>
          <w:szCs w:val="24"/>
        </w:rPr>
        <w:t>;</w:t>
      </w:r>
    </w:p>
    <w:p w14:paraId="70389E3D" w14:textId="77777777" w:rsidR="00FE469D" w:rsidRDefault="00FE469D" w:rsidP="0089633B">
      <w:pPr>
        <w:pStyle w:val="List"/>
        <w:ind w:left="1440"/>
      </w:pPr>
      <w:r w:rsidRPr="007335BC">
        <w:t>(dd)</w:t>
      </w:r>
      <w:r w:rsidRPr="007335BC">
        <w:tab/>
        <w:t>Any data related to Load response capabilities that are self-arranged</w:t>
      </w:r>
      <w:r>
        <w:t xml:space="preserve"> by the LSE</w:t>
      </w:r>
      <w:r w:rsidRPr="007335BC">
        <w:t xml:space="preserve"> or pursuant to a bilateral agreement between a specific LSE and its Customers</w:t>
      </w:r>
      <w:r>
        <w:t>,</w:t>
      </w:r>
      <w:r w:rsidRPr="00DE4CF2">
        <w:t xml:space="preserve"> </w:t>
      </w:r>
      <w:r>
        <w:t>other than data either related to any service procured by ERCOT or non-LSE-specific aggregated data</w:t>
      </w:r>
      <w:r w:rsidRPr="007335BC">
        <w:t>.  Such data includes pricing, dispatch instructions, and other proprietary information of the Load response product</w:t>
      </w:r>
      <w:r>
        <w:t>;</w:t>
      </w:r>
    </w:p>
    <w:p w14:paraId="471B7708" w14:textId="77777777" w:rsidR="00FE469D" w:rsidRDefault="00FE469D" w:rsidP="0089633B">
      <w:pPr>
        <w:pStyle w:val="List"/>
        <w:ind w:left="1440"/>
      </w:pPr>
      <w:r w:rsidRPr="005A132B">
        <w:rPr>
          <w:iCs/>
        </w:rPr>
        <w:t>(</w:t>
      </w:r>
      <w:r>
        <w:rPr>
          <w:iCs/>
        </w:rPr>
        <w:t>ee</w:t>
      </w:r>
      <w:r w:rsidRPr="005A132B">
        <w:rPr>
          <w:iCs/>
        </w:rPr>
        <w:t>)</w:t>
      </w:r>
      <w:r w:rsidRPr="005A132B">
        <w:rPr>
          <w:iCs/>
        </w:rPr>
        <w:tab/>
      </w:r>
      <w:r w:rsidRPr="00035ACA">
        <w:t xml:space="preserve">Status of </w:t>
      </w:r>
      <w:r>
        <w:t>Settlement Only</w:t>
      </w:r>
      <w:r w:rsidRPr="00035ACA">
        <w:t xml:space="preserve"> Generators</w:t>
      </w:r>
      <w:r>
        <w:t xml:space="preserve"> (SOGs)</w:t>
      </w:r>
      <w:r w:rsidRPr="00035ACA">
        <w:t>, including Outages, limitations, or scheduled or metered output data, except that ERCOT may disclose output data from a</w:t>
      </w:r>
      <w:r>
        <w:t>n</w:t>
      </w:r>
      <w:r w:rsidRPr="00035ACA">
        <w:t xml:space="preserve"> </w:t>
      </w:r>
      <w:r>
        <w:t>SOG</w:t>
      </w:r>
      <w:r w:rsidRPr="00035ACA">
        <w:t xml:space="preserve"> as part of an extract or forwarded TX SET transaction provided to the LSE associated with the ESI ID of the Premise where the </w:t>
      </w:r>
      <w:r>
        <w:t>SOG</w:t>
      </w:r>
      <w:r w:rsidRPr="00035ACA">
        <w:t xml:space="preserve"> is located.  The Protected Information status of this information shall expire 60 days after the applicable Operating Day</w:t>
      </w:r>
      <w:r>
        <w: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FE469D" w14:paraId="3FD42CFE" w14:textId="77777777" w:rsidTr="00B3311E">
        <w:tc>
          <w:tcPr>
            <w:tcW w:w="9558" w:type="dxa"/>
            <w:tcBorders>
              <w:top w:val="single" w:sz="4" w:space="0" w:color="auto"/>
              <w:left w:val="single" w:sz="4" w:space="0" w:color="auto"/>
              <w:bottom w:val="single" w:sz="4" w:space="0" w:color="auto"/>
              <w:right w:val="single" w:sz="4" w:space="0" w:color="auto"/>
            </w:tcBorders>
            <w:shd w:val="clear" w:color="auto" w:fill="D9D9D9"/>
          </w:tcPr>
          <w:p w14:paraId="03B244E7" w14:textId="77777777" w:rsidR="00FE469D" w:rsidRDefault="00FE469D" w:rsidP="00B3311E">
            <w:pPr>
              <w:spacing w:before="120" w:after="240"/>
              <w:rPr>
                <w:b/>
                <w:i/>
              </w:rPr>
            </w:pPr>
            <w:r>
              <w:rPr>
                <w:b/>
                <w:i/>
              </w:rPr>
              <w:lastRenderedPageBreak/>
              <w:t>[NPRR829 and NPRR995</w:t>
            </w:r>
            <w:r w:rsidRPr="004B0726">
              <w:rPr>
                <w:b/>
                <w:i/>
              </w:rPr>
              <w:t xml:space="preserve">: </w:t>
            </w:r>
            <w:r>
              <w:rPr>
                <w:b/>
                <w:i/>
              </w:rPr>
              <w:t xml:space="preserve"> Replace applicable portions of paragraph (ee) above with the following upon system implementation:</w:t>
            </w:r>
            <w:r w:rsidRPr="004B0726">
              <w:rPr>
                <w:b/>
                <w:i/>
              </w:rPr>
              <w:t>]</w:t>
            </w:r>
          </w:p>
          <w:p w14:paraId="690A00F9" w14:textId="77777777" w:rsidR="00FE469D" w:rsidRPr="005901EB" w:rsidRDefault="00FE469D" w:rsidP="00B3311E">
            <w:pPr>
              <w:spacing w:after="240"/>
              <w:ind w:left="1440" w:hanging="720"/>
            </w:pPr>
            <w:r w:rsidRPr="003655BF">
              <w:rPr>
                <w:iCs/>
              </w:rPr>
              <w:t>(ee)</w:t>
            </w:r>
            <w:r w:rsidRPr="003655BF">
              <w:rPr>
                <w:iCs/>
              </w:rPr>
              <w:tab/>
            </w:r>
            <w:r>
              <w:t>Status of Settlement Only</w:t>
            </w:r>
            <w:r w:rsidRPr="003655BF">
              <w:t xml:space="preserve"> Generators</w:t>
            </w:r>
            <w:r>
              <w:t xml:space="preserve"> (SOGs) and Settlement Only</w:t>
            </w:r>
            <w:r w:rsidRPr="00035ACA">
              <w:t xml:space="preserve"> </w:t>
            </w:r>
            <w:r>
              <w:t>Energy Storage System (SOESS)</w:t>
            </w:r>
            <w:r w:rsidRPr="003655BF">
              <w:t>, including Outages, limitations, schedule</w:t>
            </w:r>
            <w:r>
              <w:t>s,</w:t>
            </w:r>
            <w:r w:rsidRPr="003655BF">
              <w:t xml:space="preserve"> metered output </w:t>
            </w:r>
            <w:r>
              <w:t>and withdrawal</w:t>
            </w:r>
            <w:r w:rsidRPr="003655BF">
              <w:t xml:space="preserve"> data, </w:t>
            </w:r>
            <w:r>
              <w:t xml:space="preserve">or data telemetered for use in the calculation of Real-Time Liability (RTL) as described in Section 16.11.4.3.2, Real-Time Liability Estimate, </w:t>
            </w:r>
            <w:r w:rsidRPr="003655BF">
              <w:t xml:space="preserve">except that ERCOT may disclose </w:t>
            </w:r>
            <w:r>
              <w:t xml:space="preserve">metered </w:t>
            </w:r>
            <w:r w:rsidRPr="003655BF">
              <w:t>output</w:t>
            </w:r>
            <w:r>
              <w:t xml:space="preserve"> and withdrawal</w:t>
            </w:r>
            <w:r w:rsidRPr="003655BF">
              <w:t xml:space="preserve"> data from a</w:t>
            </w:r>
            <w:r>
              <w:t>n</w:t>
            </w:r>
            <w:r w:rsidRPr="003655BF">
              <w:t xml:space="preserve"> </w:t>
            </w:r>
            <w:r>
              <w:t>SOG or SOESS</w:t>
            </w:r>
            <w:r w:rsidRPr="003655BF">
              <w:t xml:space="preserve"> as part of an extract or forwarded TX SET transaction provided to the LSE associated with the ESI ID of the Premise where the </w:t>
            </w:r>
            <w:r>
              <w:t>SOG</w:t>
            </w:r>
            <w:r w:rsidRPr="003655BF">
              <w:t xml:space="preserve"> is located.  The Protected Information status of this information shall expire 60 days after the applicable Operating Day;</w:t>
            </w:r>
          </w:p>
        </w:tc>
      </w:tr>
    </w:tbl>
    <w:p w14:paraId="49CEF2A0" w14:textId="77777777" w:rsidR="00FE469D" w:rsidRDefault="00FE469D" w:rsidP="0089633B">
      <w:pPr>
        <w:pStyle w:val="List"/>
        <w:spacing w:before="240"/>
        <w:ind w:left="1440"/>
      </w:pPr>
      <w:r w:rsidRPr="00F45201">
        <w:t>(ff)</w:t>
      </w:r>
      <w:r w:rsidRPr="00F45201">
        <w:tab/>
        <w:t>Any documents or data submitted to ERCOT in connection with an Alternative Dispute Resolution (ADR) proceeding.  The Protected Information status of this information shall expire upon ERCOT’s issuance of a Market Notice indicating the disposition of the ADR proceeding pursuant to paragraph (1) of Section 20.</w:t>
      </w:r>
      <w:r>
        <w:t>9</w:t>
      </w:r>
      <w:r w:rsidRPr="00F45201">
        <w:t>, Resolution of Alternative Dispute Resolution Proceeding</w:t>
      </w:r>
      <w:r>
        <w:t>s</w:t>
      </w:r>
      <w:r w:rsidRPr="00F45201">
        <w:t xml:space="preserve"> and Notification to Market Participants, except to the extent the information continues to qualify as Protected Information pursuant to another paragraph of this Section 1.3.1.1</w:t>
      </w:r>
      <w:r>
        <w:t>;</w:t>
      </w:r>
    </w:p>
    <w:p w14:paraId="233EC29D" w14:textId="77777777" w:rsidR="00FE469D" w:rsidRDefault="00FE469D" w:rsidP="0089633B">
      <w:pPr>
        <w:pStyle w:val="List"/>
        <w:ind w:left="1440"/>
      </w:pPr>
      <w:r w:rsidRPr="00F92612">
        <w:t>(gg)</w:t>
      </w:r>
      <w:r w:rsidRPr="00F92612">
        <w:tab/>
        <w:t>Reasons for and future expectations of overrides to a specific Resource’s High Dispatch Limit (HDL) or Low Dispatch Limit (LDL).  The Protected Information status of this information shall expire 60 days after the applicable Operating Day</w:t>
      </w:r>
      <w:r>
        <w:t>;</w:t>
      </w:r>
      <w:r w:rsidRPr="00147940">
        <w:t xml:space="preserve"> </w:t>
      </w:r>
    </w:p>
    <w:p w14:paraId="39BCB663" w14:textId="77777777" w:rsidR="00FE469D" w:rsidRDefault="00FE469D" w:rsidP="0089633B">
      <w:pPr>
        <w:pStyle w:val="List"/>
        <w:ind w:left="1440"/>
      </w:pPr>
      <w:r>
        <w:t>(hh)</w:t>
      </w:r>
      <w:r>
        <w:tab/>
        <w:t>Information provided to ERCOT under Section 16.18, Cybersecurity Incident Notification, except that ERCOT may disclose general information concerning a Cybersecurity Incident in a Market Notice in accordance with paragraph (5) of Section 16.18 to assist Market Participants in mitigating risk associated with a Cybersecurity Incident;</w:t>
      </w:r>
    </w:p>
    <w:p w14:paraId="17ADB408" w14:textId="77777777" w:rsidR="00FE469D" w:rsidRDefault="00FE469D" w:rsidP="0089633B">
      <w:pPr>
        <w:pStyle w:val="List"/>
        <w:ind w:left="1440"/>
      </w:pPr>
      <w:r>
        <w:t>(ii</w:t>
      </w:r>
      <w:r w:rsidRPr="00DE65AB">
        <w:t>)</w:t>
      </w:r>
      <w:r w:rsidRPr="00DE65AB">
        <w:tab/>
      </w:r>
      <w:r>
        <w:t>Information</w:t>
      </w:r>
      <w:r w:rsidRPr="00DE65AB">
        <w:t xml:space="preserve"> disclosed in </w:t>
      </w:r>
      <w:r>
        <w:t>response to paragraphs (1)-(4) of the Natural Gas Pipeline Coordination section of Section 22, Attachment K,</w:t>
      </w:r>
      <w:r w:rsidRPr="00DE65AB">
        <w:t xml:space="preserve"> Declaration of </w:t>
      </w:r>
      <w:r w:rsidRPr="004204B1">
        <w:t>Natural</w:t>
      </w:r>
      <w:r>
        <w:t xml:space="preserve"> </w:t>
      </w:r>
      <w:r w:rsidRPr="00DE65AB">
        <w:t>Gas Pipeline Coordination</w:t>
      </w:r>
      <w:r>
        <w:t>,</w:t>
      </w:r>
      <w:r w:rsidRPr="00DE65AB">
        <w:t xml:space="preserve"> submitted to ERCOT in accordance with Section 3.21, </w:t>
      </w:r>
      <w:r w:rsidRPr="00A72192">
        <w:t xml:space="preserve">Submission of Declarations of </w:t>
      </w:r>
      <w:r w:rsidRPr="00EB27A7">
        <w:t>Natural Gas Pipeline Coordination</w:t>
      </w:r>
      <w:r w:rsidRPr="00DE65AB">
        <w:t>.  The Protected Information status of Resource Outage information shall expire as provided in paragraph (1)(c) of Section 1.3.1.1</w:t>
      </w:r>
      <w:r>
        <w:t>;</w:t>
      </w:r>
    </w:p>
    <w:p w14:paraId="7DE055FE" w14:textId="77777777" w:rsidR="00FE469D" w:rsidRDefault="00FE469D" w:rsidP="00FE469D">
      <w:pPr>
        <w:spacing w:after="240"/>
        <w:ind w:left="1440" w:hanging="720"/>
      </w:pPr>
      <w:r>
        <w:t>(jj)</w:t>
      </w:r>
      <w:r>
        <w:tab/>
        <w:t>I</w:t>
      </w:r>
      <w:r w:rsidRPr="00066C09">
        <w:t>nformation concerning weatherization activities submitted to</w:t>
      </w:r>
      <w:r>
        <w:t>,</w:t>
      </w:r>
      <w:r w:rsidRPr="00066C09">
        <w:t xml:space="preserve"> obtained by</w:t>
      </w:r>
      <w:r>
        <w:t xml:space="preserve">, or generated by </w:t>
      </w:r>
      <w:r w:rsidRPr="00066C09">
        <w:t xml:space="preserve">ERCOT in connection with </w:t>
      </w:r>
      <w:r>
        <w:t xml:space="preserve">P.U.C. </w:t>
      </w:r>
      <w:r w:rsidRPr="008C1348">
        <w:rPr>
          <w:iCs/>
          <w:smallCaps/>
        </w:rPr>
        <w:t>Subst</w:t>
      </w:r>
      <w:r w:rsidRPr="006964D0">
        <w:rPr>
          <w:iCs/>
        </w:rPr>
        <w:t>. R.</w:t>
      </w:r>
      <w:r>
        <w:rPr>
          <w:iCs/>
        </w:rPr>
        <w:t xml:space="preserve"> </w:t>
      </w:r>
      <w:r w:rsidRPr="00066C09">
        <w:t>25.55,</w:t>
      </w:r>
      <w:r w:rsidRPr="0086057C">
        <w:t xml:space="preserve"> Weather Emergency Preparedness</w:t>
      </w:r>
      <w:r>
        <w:t>,</w:t>
      </w:r>
      <w:r w:rsidRPr="00066C09">
        <w:t xml:space="preserve"> if such information allows the identification of any Resource or Resource Entity</w:t>
      </w:r>
      <w:r>
        <w:t>;</w:t>
      </w:r>
    </w:p>
    <w:p w14:paraId="224FEF3B" w14:textId="77777777" w:rsidR="00FE469D" w:rsidRPr="00DF6D6B" w:rsidRDefault="00FE469D" w:rsidP="00FE469D">
      <w:pPr>
        <w:spacing w:after="240"/>
        <w:ind w:left="1440" w:hanging="720"/>
      </w:pPr>
      <w:r w:rsidRPr="00DF6D6B">
        <w:t>(kk)</w:t>
      </w:r>
      <w:r w:rsidRPr="00DF6D6B">
        <w:tab/>
        <w:t xml:space="preserve">Information provided to ERCOT: </w:t>
      </w:r>
    </w:p>
    <w:p w14:paraId="6F996AF2" w14:textId="77777777" w:rsidR="00FE469D" w:rsidRPr="00DF6D6B" w:rsidRDefault="00FE469D" w:rsidP="00FE469D">
      <w:pPr>
        <w:spacing w:after="240"/>
        <w:ind w:left="2160" w:hanging="720"/>
      </w:pPr>
      <w:r w:rsidRPr="00DF6D6B">
        <w:lastRenderedPageBreak/>
        <w:t>(i)</w:t>
      </w:r>
      <w:r w:rsidRPr="00DF6D6B">
        <w:tab/>
        <w:t xml:space="preserve">By a QSE under paragraph (3) of Section 3.14.5, Firm Fuel Supply Service, as part of an offer to provide Firm Fuel Supply Service (FFSS), except that within ten Business Days of issuing FFSS awards, ERCOT may disclose the identity of all Generation Resources that were offered as primary Generation Resources or alternate Generation Resources to provide FFSS for the most recent procurement period, including prices and quantities offered; </w:t>
      </w:r>
    </w:p>
    <w:p w14:paraId="6BA8AED0" w14:textId="77777777" w:rsidR="00FE469D" w:rsidRPr="00DF6D6B" w:rsidRDefault="00FE469D" w:rsidP="00FE469D">
      <w:pPr>
        <w:spacing w:after="240"/>
        <w:ind w:left="2160" w:hanging="720"/>
      </w:pPr>
      <w:r w:rsidRPr="00DF6D6B">
        <w:t>(ii)</w:t>
      </w:r>
      <w:r w:rsidRPr="00DF6D6B">
        <w:tab/>
        <w:t xml:space="preserve">By a Resource Entity under paragraph (2) of Section 8.1.1.2.1.6, Firm Fuel Supply Service Resource Qualification, Testing, Decertification, </w:t>
      </w:r>
      <w:r>
        <w:t xml:space="preserve">and Recertification, </w:t>
      </w:r>
      <w:r w:rsidRPr="00DF6D6B">
        <w:t>as part of the voluntary process for ERCOT certification of a FFSS Qualified Contract; or</w:t>
      </w:r>
    </w:p>
    <w:p w14:paraId="414746CA" w14:textId="77777777" w:rsidR="00FE469D" w:rsidRDefault="00FE469D" w:rsidP="00FE469D">
      <w:pPr>
        <w:spacing w:after="240"/>
        <w:ind w:left="2160" w:hanging="720"/>
      </w:pPr>
      <w:r w:rsidRPr="00DF6D6B">
        <w:t>(iii)</w:t>
      </w:r>
      <w:r w:rsidRPr="00DF6D6B">
        <w:tab/>
        <w:t>By a Resource Entity in a Force Majeure Event report required under paragraph (14) of Section 8.1.1.2.6</w:t>
      </w:r>
      <w:r>
        <w:t>;</w:t>
      </w:r>
    </w:p>
    <w:p w14:paraId="66739C81" w14:textId="77777777" w:rsidR="00FE469D" w:rsidRDefault="00FE469D" w:rsidP="00FE469D">
      <w:pPr>
        <w:spacing w:after="240"/>
        <w:ind w:left="1440" w:hanging="720"/>
      </w:pPr>
      <w:r>
        <w:t>(ll)</w:t>
      </w:r>
      <w:r>
        <w:tab/>
      </w:r>
      <w:r w:rsidRPr="00636B19">
        <w:t xml:space="preserve">Information provided to ERCOT pursuant to Section 16.2.1.1, QSE Background Check Process, or </w:t>
      </w:r>
      <w:r>
        <w:t xml:space="preserve">Section </w:t>
      </w:r>
      <w:r w:rsidRPr="00636B19">
        <w:t>16.8.1.1, CRR Account Holder Background Check Process</w:t>
      </w:r>
      <w:r>
        <w:t>; and</w:t>
      </w:r>
    </w:p>
    <w:p w14:paraId="5C86C7F0" w14:textId="7C47FAFE" w:rsidR="00FE469D" w:rsidRDefault="00FE469D" w:rsidP="00FE469D">
      <w:pPr>
        <w:spacing w:after="240"/>
        <w:ind w:left="1440" w:hanging="720"/>
      </w:pPr>
      <w:r w:rsidRPr="003A7262">
        <w:t>(</w:t>
      </w:r>
      <w:r>
        <w:t>mm</w:t>
      </w:r>
      <w:r w:rsidRPr="003A7262">
        <w:t>)</w:t>
      </w:r>
      <w:r w:rsidRPr="003A7262">
        <w:tab/>
        <w:t xml:space="preserve">Information concerning coal or lignite inventory provided by a QSE under Section 3.24, </w:t>
      </w:r>
      <w:r>
        <w:t>Notification</w:t>
      </w:r>
      <w:r w:rsidRPr="003A7262">
        <w:t xml:space="preserve"> of </w:t>
      </w:r>
      <w:r>
        <w:t>Low</w:t>
      </w:r>
      <w:r w:rsidRPr="003A7262">
        <w:t xml:space="preserve"> Coal and Lignite Inventory </w:t>
      </w:r>
      <w:r>
        <w:t>Levels</w:t>
      </w:r>
      <w:r w:rsidRPr="003A7262">
        <w:t>.</w:t>
      </w:r>
    </w:p>
    <w:p w14:paraId="49C6EC21" w14:textId="2937CB80" w:rsidR="006253C9" w:rsidRPr="006253C9" w:rsidRDefault="006253C9" w:rsidP="006253C9">
      <w:pPr>
        <w:pStyle w:val="Heading2"/>
        <w:numPr>
          <w:ilvl w:val="0"/>
          <w:numId w:val="0"/>
        </w:numPr>
      </w:pPr>
      <w:r>
        <w:t>2.1</w:t>
      </w:r>
      <w:r>
        <w:tab/>
        <w:t>DEFINITIONS</w:t>
      </w:r>
      <w:bookmarkEnd w:id="3"/>
      <w:bookmarkEnd w:id="4"/>
      <w:bookmarkEnd w:id="5"/>
      <w:bookmarkEnd w:id="6"/>
    </w:p>
    <w:p w14:paraId="4809FF6B" w14:textId="2581C298" w:rsidR="00E862F1" w:rsidRPr="00D5497B" w:rsidDel="008A48FC" w:rsidRDefault="00E862F1" w:rsidP="00E862F1">
      <w:pPr>
        <w:pStyle w:val="H2"/>
        <w:rPr>
          <w:del w:id="18" w:author="TEBA" w:date="2024-11-08T07:40:00Z"/>
          <w:b w:val="0"/>
        </w:rPr>
      </w:pPr>
      <w:bookmarkStart w:id="19" w:name="_Toc205190280"/>
      <w:del w:id="20" w:author="TEBA" w:date="2024-11-08T07:40:00Z">
        <w:r w:rsidRPr="00D5497B" w:rsidDel="008A48FC">
          <w:delText>Compliance Period</w:delText>
        </w:r>
        <w:bookmarkEnd w:id="19"/>
      </w:del>
    </w:p>
    <w:p w14:paraId="42987AD8" w14:textId="3431AF7E" w:rsidR="00E862F1" w:rsidDel="008A48FC" w:rsidRDefault="00E862F1" w:rsidP="00E862F1">
      <w:pPr>
        <w:pStyle w:val="BodyText"/>
        <w:rPr>
          <w:del w:id="21" w:author="TEBA" w:date="2024-11-08T07:40:00Z"/>
        </w:rPr>
      </w:pPr>
      <w:del w:id="22" w:author="TEBA" w:date="2024-11-08T07:40:00Z">
        <w:r w:rsidDel="008A48FC">
          <w:delText>A calendar year beginning January 1 and ending December 31 in which Renewable Energy Credits (RECs) are required of a Retail Entity.</w:delText>
        </w:r>
      </w:del>
    </w:p>
    <w:p w14:paraId="56461B24" w14:textId="63A07BBA" w:rsidR="00E862F1" w:rsidRPr="00D5497B" w:rsidDel="008A48FC" w:rsidRDefault="00E862F1" w:rsidP="00E862F1">
      <w:pPr>
        <w:pStyle w:val="H2"/>
        <w:rPr>
          <w:del w:id="23" w:author="TEBA" w:date="2024-11-08T07:40:00Z"/>
          <w:b w:val="0"/>
        </w:rPr>
      </w:pPr>
      <w:bookmarkStart w:id="24" w:name="_Toc205190281"/>
      <w:commentRangeStart w:id="25"/>
      <w:del w:id="26" w:author="TEBA" w:date="2024-11-08T07:40:00Z">
        <w:r w:rsidRPr="00D5497B" w:rsidDel="008A48FC">
          <w:delText>Compliance Premium</w:delText>
        </w:r>
      </w:del>
      <w:bookmarkEnd w:id="24"/>
      <w:commentRangeEnd w:id="25"/>
      <w:r w:rsidR="00750469">
        <w:rPr>
          <w:rStyle w:val="CommentReference"/>
          <w:b w:val="0"/>
        </w:rPr>
        <w:commentReference w:id="25"/>
      </w:r>
    </w:p>
    <w:p w14:paraId="5A8C1123" w14:textId="50777949" w:rsidR="00E862F1" w:rsidRDefault="00E862F1" w:rsidP="00E862F1">
      <w:pPr>
        <w:pStyle w:val="BodyText"/>
      </w:pPr>
      <w:del w:id="27" w:author="TEBA" w:date="2024-11-08T07:40:00Z">
        <w:r w:rsidDel="008A48FC">
          <w:delText xml:space="preserve">A payment awarded by the Program Administrator in conjunction with a </w:delText>
        </w:r>
        <w:r w:rsidRPr="00322438" w:rsidDel="008A48FC">
          <w:rPr>
            <w:bCs/>
          </w:rPr>
          <w:delText xml:space="preserve">Solar </w:delText>
        </w:r>
        <w:r w:rsidRPr="004222A1" w:rsidDel="008A48FC">
          <w:delText>Renewable Energy Credit</w:delText>
        </w:r>
        <w:r w:rsidDel="008A48FC">
          <w:delText xml:space="preserve"> (SREC) that is generated by a renewable energy source that meets the criteria of subsection (e) of P.U.C. S</w:delText>
        </w:r>
        <w:r w:rsidDel="008A48FC">
          <w:rPr>
            <w:smallCaps/>
          </w:rPr>
          <w:delText>ubst</w:delText>
        </w:r>
        <w:r w:rsidDel="008A48FC">
          <w:delText>. R. 25.173, Renewable Energy Credit Program.  For the purpose of the Solar Renewable Portfolio Standard (SRPS) requirements, one Compliance Premium is equal to one SREC.</w:delText>
        </w:r>
      </w:del>
    </w:p>
    <w:p w14:paraId="30C882BD" w14:textId="77777777" w:rsidR="00FE469D" w:rsidRPr="00D5497B" w:rsidRDefault="00FE469D" w:rsidP="00FE469D">
      <w:pPr>
        <w:pStyle w:val="H2"/>
        <w:rPr>
          <w:b w:val="0"/>
        </w:rPr>
      </w:pPr>
      <w:bookmarkStart w:id="28" w:name="_Toc205190319"/>
      <w:r w:rsidRPr="00D5497B">
        <w:t>Designated Representative</w:t>
      </w:r>
      <w:bookmarkEnd w:id="28"/>
    </w:p>
    <w:p w14:paraId="26ED4CBE" w14:textId="692DD5CA" w:rsidR="00FE469D" w:rsidDel="008A48FC" w:rsidRDefault="00FE469D" w:rsidP="00E862F1">
      <w:pPr>
        <w:pStyle w:val="BodyText"/>
        <w:rPr>
          <w:del w:id="29" w:author="TEBA" w:date="2024-11-08T07:40:00Z"/>
        </w:rPr>
      </w:pPr>
      <w:r>
        <w:t>A responsible natural person authorized by an Entity to register with ERCOT as a</w:t>
      </w:r>
      <w:ins w:id="30" w:author="TEBA" w:date="2024-12-10T07:02:00Z">
        <w:r w:rsidR="00575E6B">
          <w:t>n</w:t>
        </w:r>
      </w:ins>
      <w:r>
        <w:t xml:space="preserve"> </w:t>
      </w:r>
      <w:del w:id="31" w:author="TEBA" w:date="2024-12-10T07:02:00Z">
        <w:r w:rsidDel="00575E6B">
          <w:delText xml:space="preserve">Renewable </w:delText>
        </w:r>
      </w:del>
      <w:r>
        <w:t xml:space="preserve">Energy </w:t>
      </w:r>
      <w:ins w:id="32" w:author="TEBA" w:date="2024-12-10T07:02:00Z">
        <w:r w:rsidR="00575E6B">
          <w:t xml:space="preserve">Attribute </w:t>
        </w:r>
      </w:ins>
      <w:del w:id="33" w:author="TEBA" w:date="2024-12-10T07:02:00Z">
        <w:r w:rsidDel="00575E6B">
          <w:delText xml:space="preserve">Credit </w:delText>
        </w:r>
      </w:del>
      <w:ins w:id="34" w:author="TEBA" w:date="2024-12-10T07:02:00Z">
        <w:r w:rsidR="00575E6B">
          <w:t xml:space="preserve">Certificate </w:t>
        </w:r>
      </w:ins>
      <w:r>
        <w:t>(</w:t>
      </w:r>
      <w:del w:id="35" w:author="TEBA" w:date="2024-12-10T07:02:00Z">
        <w:r w:rsidDel="00575E6B">
          <w:delText>REC</w:delText>
        </w:r>
      </w:del>
      <w:ins w:id="36" w:author="TEBA" w:date="2024-12-10T07:02:00Z">
        <w:r w:rsidR="00575E6B">
          <w:t>EAC</w:t>
        </w:r>
      </w:ins>
      <w:r>
        <w:t>) Account Holder</w:t>
      </w:r>
      <w:r w:rsidRPr="00A03EBA">
        <w:t xml:space="preserve"> </w:t>
      </w:r>
      <w:r>
        <w:t xml:space="preserve">or manage an </w:t>
      </w:r>
      <w:del w:id="37" w:author="TEBA" w:date="2024-12-10T07:02:00Z">
        <w:r w:rsidDel="00575E6B">
          <w:delText xml:space="preserve">REC </w:delText>
        </w:r>
      </w:del>
      <w:ins w:id="38" w:author="TEBA" w:date="2024-12-10T07:02:00Z">
        <w:r w:rsidR="00575E6B">
          <w:t xml:space="preserve">EAC </w:t>
        </w:r>
      </w:ins>
      <w:r>
        <w:t xml:space="preserve">Account.  </w:t>
      </w:r>
    </w:p>
    <w:p w14:paraId="035099FA" w14:textId="442227B9" w:rsidR="009A3772" w:rsidRDefault="00E862F1" w:rsidP="00BC2D06">
      <w:pPr>
        <w:rPr>
          <w:ins w:id="39" w:author="TEBA" w:date="2024-11-25T14:05:00Z"/>
          <w:b/>
          <w:bCs/>
        </w:rPr>
      </w:pPr>
      <w:ins w:id="40" w:author="TEBA" w:date="2024-11-07T14:42:00Z">
        <w:r>
          <w:rPr>
            <w:b/>
            <w:bCs/>
          </w:rPr>
          <w:t>Energy Attribute Certificate</w:t>
        </w:r>
      </w:ins>
      <w:ins w:id="41" w:author="TEBA" w:date="2024-11-25T15:01:00Z">
        <w:r w:rsidR="00F56445">
          <w:rPr>
            <w:b/>
            <w:bCs/>
          </w:rPr>
          <w:t xml:space="preserve"> (EAC)</w:t>
        </w:r>
      </w:ins>
    </w:p>
    <w:p w14:paraId="654D0F4A" w14:textId="77777777" w:rsidR="00FC2B7C" w:rsidRDefault="00FC2B7C" w:rsidP="00BC2D06">
      <w:pPr>
        <w:rPr>
          <w:ins w:id="42" w:author="TEBA" w:date="2024-11-07T14:42:00Z"/>
          <w:b/>
          <w:bCs/>
        </w:rPr>
      </w:pPr>
    </w:p>
    <w:p w14:paraId="40039267" w14:textId="7DED0CEA" w:rsidR="00E862F1" w:rsidRPr="003C69FB" w:rsidRDefault="00E862F1" w:rsidP="00E862F1">
      <w:pPr>
        <w:pStyle w:val="BodyText"/>
        <w:rPr>
          <w:ins w:id="43" w:author="TEBA" w:date="2024-11-07T14:46:00Z"/>
        </w:rPr>
      </w:pPr>
      <w:ins w:id="44" w:author="TEBA" w:date="2024-11-07T14:42:00Z">
        <w:r>
          <w:t xml:space="preserve">A tradable instrument that </w:t>
        </w:r>
      </w:ins>
      <w:ins w:id="45" w:author="TEBA" w:date="2024-11-07T14:43:00Z">
        <w:r>
          <w:t xml:space="preserve">represents </w:t>
        </w:r>
        <w:proofErr w:type="gramStart"/>
        <w:r>
          <w:t>all of</w:t>
        </w:r>
        <w:proofErr w:type="gramEnd"/>
        <w:r>
          <w:t xml:space="preserve"> the attributes associated with one MWh of production from a generator that </w:t>
        </w:r>
      </w:ins>
      <w:ins w:id="46" w:author="TEBA" w:date="2024-11-07T14:46:00Z">
        <w:r>
          <w:t>registers</w:t>
        </w:r>
      </w:ins>
      <w:ins w:id="47" w:author="TEBA" w:date="2024-11-07T14:43:00Z">
        <w:r>
          <w:t xml:space="preserve"> to participate in the program. </w:t>
        </w:r>
      </w:ins>
      <w:ins w:id="48" w:author="TEBA" w:date="2024-11-25T14:06:00Z">
        <w:r w:rsidR="00FC2B7C">
          <w:t xml:space="preserve"> </w:t>
        </w:r>
      </w:ins>
      <w:ins w:id="49" w:author="TEBA" w:date="2024-11-07T14:43:00Z">
        <w:r>
          <w:t xml:space="preserve">An EAC may be fractional. </w:t>
        </w:r>
      </w:ins>
      <w:ins w:id="50" w:author="TEBA" w:date="2024-11-25T14:06:00Z">
        <w:r w:rsidR="00FC2B7C">
          <w:t xml:space="preserve"> </w:t>
        </w:r>
      </w:ins>
      <w:ins w:id="51" w:author="TEBA" w:date="2024-11-07T14:43:00Z">
        <w:r>
          <w:t xml:space="preserve">EACs </w:t>
        </w:r>
      </w:ins>
      <w:ins w:id="52" w:author="TEBA" w:date="2024-11-07T14:45:00Z">
        <w:r>
          <w:lastRenderedPageBreak/>
          <w:t xml:space="preserve">do not include any </w:t>
        </w:r>
      </w:ins>
      <w:ins w:id="53" w:author="TEBA" w:date="2024-11-07T14:46:00Z">
        <w:r>
          <w:t>energy</w:t>
        </w:r>
        <w:r>
          <w:rPr>
            <w:rStyle w:val="ui-provider"/>
          </w:rPr>
          <w:t>, capacity, reliability, or other power attributes used to provide electricity services, nor liabilities associated with such generation, nor any tax credits, depreciation allowances or third</w:t>
        </w:r>
      </w:ins>
      <w:ins w:id="54" w:author="TEBA" w:date="2024-11-25T18:46:00Z">
        <w:r w:rsidR="00E034FF">
          <w:rPr>
            <w:rStyle w:val="ui-provider"/>
          </w:rPr>
          <w:t>-</w:t>
        </w:r>
      </w:ins>
      <w:ins w:id="55" w:author="TEBA" w:date="2024-11-07T14:46:00Z">
        <w:r>
          <w:rPr>
            <w:rStyle w:val="ui-provider"/>
          </w:rPr>
          <w:t>party subsidies of any kind.</w:t>
        </w:r>
      </w:ins>
    </w:p>
    <w:p w14:paraId="206B20EE" w14:textId="37E37C56" w:rsidR="00852A79" w:rsidRPr="00B340B6" w:rsidRDefault="00852A79" w:rsidP="00B340B6">
      <w:pPr>
        <w:pStyle w:val="H2"/>
        <w:ind w:hanging="540"/>
        <w:rPr>
          <w:b w:val="0"/>
          <w:i/>
          <w:iCs/>
        </w:rPr>
      </w:pPr>
      <w:r w:rsidRPr="00B340B6">
        <w:rPr>
          <w:i/>
          <w:iCs/>
        </w:rPr>
        <w:t>Renewable Energy Credit (REC)</w:t>
      </w:r>
    </w:p>
    <w:p w14:paraId="48DB1996" w14:textId="73F737C2" w:rsidR="00852A79" w:rsidRDefault="00852A79" w:rsidP="00B340B6">
      <w:pPr>
        <w:pStyle w:val="BodyText"/>
        <w:ind w:left="360"/>
        <w:rPr>
          <w:ins w:id="56" w:author="TEBA" w:date="2024-11-07T14:51:00Z"/>
        </w:rPr>
      </w:pPr>
      <w:r>
        <w:t xml:space="preserve">A tradable instrument that represents </w:t>
      </w:r>
      <w:proofErr w:type="gramStart"/>
      <w:r>
        <w:t>all of</w:t>
      </w:r>
      <w:proofErr w:type="gramEnd"/>
      <w:r>
        <w:t xml:space="preserve"> the renewable attributes associated with one MWh of production from a certified renewable generator.  </w:t>
      </w:r>
      <w:ins w:id="57" w:author="TEBA" w:date="2024-11-07T14:51:00Z">
        <w:r>
          <w:t>REC</w:t>
        </w:r>
      </w:ins>
      <w:ins w:id="58" w:author="TEBA" w:date="2024-11-27T09:26:00Z">
        <w:r w:rsidR="00C16941">
          <w:t>s</w:t>
        </w:r>
      </w:ins>
      <w:ins w:id="59" w:author="TEBA" w:date="2024-11-07T14:51:00Z">
        <w:r>
          <w:t xml:space="preserve"> </w:t>
        </w:r>
      </w:ins>
      <w:ins w:id="60" w:author="TEBA" w:date="2024-11-27T09:26:00Z">
        <w:r w:rsidR="00C16941">
          <w:t>are</w:t>
        </w:r>
      </w:ins>
      <w:ins w:id="61" w:author="TEBA" w:date="2024-11-07T14:51:00Z">
        <w:r>
          <w:t xml:space="preserve"> a subcategory of EACs.</w:t>
        </w:r>
      </w:ins>
    </w:p>
    <w:p w14:paraId="390BF34B" w14:textId="4013FB7D" w:rsidR="00852A79" w:rsidRPr="00852A79" w:rsidRDefault="00852A79" w:rsidP="00852A79">
      <w:pPr>
        <w:pStyle w:val="H2"/>
        <w:ind w:left="0" w:firstLine="0"/>
      </w:pPr>
      <w:del w:id="62" w:author="TEBA" w:date="2024-11-07T14:52:00Z">
        <w:r w:rsidRPr="004222A1" w:rsidDel="00852A79">
          <w:delText xml:space="preserve">Renewable </w:delText>
        </w:r>
      </w:del>
      <w:r w:rsidRPr="004222A1">
        <w:t xml:space="preserve">Energy </w:t>
      </w:r>
      <w:ins w:id="63" w:author="TEBA" w:date="2024-11-07T14:53:00Z">
        <w:r>
          <w:t xml:space="preserve">Attribute </w:t>
        </w:r>
      </w:ins>
      <w:del w:id="64" w:author="TEBA" w:date="2024-11-07T14:53:00Z">
        <w:r w:rsidRPr="004222A1" w:rsidDel="00852A79">
          <w:delText xml:space="preserve">Credit </w:delText>
        </w:r>
      </w:del>
      <w:ins w:id="65" w:author="TEBA" w:date="2024-11-07T14:53:00Z">
        <w:del w:id="66" w:author="TEBA" w:date="2024-11-25T21:13:00Z">
          <w:r w:rsidDel="00320D77">
            <w:delText xml:space="preserve"> </w:delText>
          </w:r>
        </w:del>
        <w:r>
          <w:t xml:space="preserve">Certificate </w:t>
        </w:r>
      </w:ins>
      <w:r w:rsidRPr="004222A1">
        <w:t>(</w:t>
      </w:r>
      <w:del w:id="67" w:author="TEBA" w:date="2024-11-07T14:53:00Z">
        <w:r w:rsidRPr="004222A1" w:rsidDel="00852A79">
          <w:delText>R</w:delText>
        </w:r>
      </w:del>
      <w:r w:rsidRPr="004222A1">
        <w:t>E</w:t>
      </w:r>
      <w:ins w:id="68" w:author="TEBA" w:date="2024-11-07T14:53:00Z">
        <w:r>
          <w:t>A</w:t>
        </w:r>
      </w:ins>
      <w:r w:rsidRPr="004222A1">
        <w:t>C) Account</w:t>
      </w:r>
    </w:p>
    <w:p w14:paraId="1A8150FA" w14:textId="4D6B532B" w:rsidR="00852A79" w:rsidRDefault="00852A79" w:rsidP="00852A79">
      <w:pPr>
        <w:pStyle w:val="BodyText"/>
      </w:pPr>
      <w:r>
        <w:t xml:space="preserve">An account maintained by ERCOT for the purpose of tracking the production, sale, transfer, purchase, and retirement of </w:t>
      </w:r>
      <w:del w:id="69" w:author="TEBA" w:date="2024-11-07T14:53:00Z">
        <w:r w:rsidDel="00852A79">
          <w:delText>R</w:delText>
        </w:r>
      </w:del>
      <w:r>
        <w:t>E</w:t>
      </w:r>
      <w:ins w:id="70" w:author="TEBA" w:date="2024-11-07T14:53:00Z">
        <w:r>
          <w:t>A</w:t>
        </w:r>
      </w:ins>
      <w:r>
        <w:t xml:space="preserve">Cs </w:t>
      </w:r>
      <w:del w:id="71" w:author="TEBA" w:date="2024-11-07T14:53:00Z">
        <w:r w:rsidDel="00852A79">
          <w:delText xml:space="preserve">or Compliance Premiums </w:delText>
        </w:r>
      </w:del>
      <w:r>
        <w:t>by a</w:t>
      </w:r>
      <w:ins w:id="72" w:author="TEBA" w:date="2024-11-07T14:53:00Z">
        <w:r>
          <w:t>n</w:t>
        </w:r>
      </w:ins>
      <w:r>
        <w:t xml:space="preserve"> </w:t>
      </w:r>
      <w:del w:id="73" w:author="TEBA" w:date="2024-11-07T14:53:00Z">
        <w:r w:rsidRPr="008548B7" w:rsidDel="00852A79">
          <w:delText>R</w:delText>
        </w:r>
      </w:del>
      <w:r w:rsidRPr="008548B7">
        <w:t>E</w:t>
      </w:r>
      <w:ins w:id="74" w:author="TEBA" w:date="2024-11-07T14:53:00Z">
        <w:r>
          <w:t>A</w:t>
        </w:r>
      </w:ins>
      <w:r w:rsidRPr="008548B7">
        <w:t>C Account Holder</w:t>
      </w:r>
      <w:r>
        <w:t>.</w:t>
      </w:r>
    </w:p>
    <w:p w14:paraId="6E0C3A4B" w14:textId="0282CC21" w:rsidR="00852A79" w:rsidRPr="004222A1" w:rsidRDefault="00852A79" w:rsidP="00852A79">
      <w:pPr>
        <w:pStyle w:val="H2"/>
        <w:rPr>
          <w:b w:val="0"/>
        </w:rPr>
      </w:pPr>
      <w:del w:id="75" w:author="TEBA" w:date="2024-11-07T14:53:00Z">
        <w:r w:rsidRPr="004222A1" w:rsidDel="00852A79">
          <w:delText xml:space="preserve">Renewable </w:delText>
        </w:r>
      </w:del>
      <w:r w:rsidRPr="004222A1">
        <w:t xml:space="preserve">Energy </w:t>
      </w:r>
      <w:ins w:id="76" w:author="TEBA" w:date="2024-11-07T14:54:00Z">
        <w:r>
          <w:t xml:space="preserve">Attribute </w:t>
        </w:r>
      </w:ins>
      <w:del w:id="77" w:author="TEBA" w:date="2024-11-07T14:54:00Z">
        <w:r w:rsidRPr="004222A1" w:rsidDel="00852A79">
          <w:delText>Credit</w:delText>
        </w:r>
      </w:del>
      <w:ins w:id="78" w:author="TEBA" w:date="2024-11-07T14:54:00Z">
        <w:del w:id="79" w:author="TEBA" w:date="2024-11-25T21:13:00Z">
          <w:r w:rsidDel="00320D77">
            <w:delText xml:space="preserve"> </w:delText>
          </w:r>
        </w:del>
        <w:r>
          <w:t>Certificate</w:t>
        </w:r>
      </w:ins>
      <w:r w:rsidRPr="004222A1">
        <w:t xml:space="preserve"> (</w:t>
      </w:r>
      <w:del w:id="80" w:author="TEBA" w:date="2024-11-07T14:54:00Z">
        <w:r w:rsidRPr="004222A1" w:rsidDel="00852A79">
          <w:delText>R</w:delText>
        </w:r>
      </w:del>
      <w:r w:rsidRPr="004222A1">
        <w:t>E</w:t>
      </w:r>
      <w:ins w:id="81" w:author="TEBA" w:date="2024-11-07T14:54:00Z">
        <w:r>
          <w:t>A</w:t>
        </w:r>
      </w:ins>
      <w:r w:rsidRPr="004222A1">
        <w:t>C) Account Holder</w:t>
      </w:r>
    </w:p>
    <w:p w14:paraId="66254747" w14:textId="7D10C352" w:rsidR="00852A79" w:rsidRDefault="00852A79" w:rsidP="00852A79">
      <w:pPr>
        <w:pStyle w:val="BodyText"/>
      </w:pPr>
      <w:r>
        <w:t xml:space="preserve">An Entity registered with ERCOT to participate in the </w:t>
      </w:r>
      <w:del w:id="82" w:author="TEBA" w:date="2024-11-07T14:54:00Z">
        <w:r w:rsidDel="00852A79">
          <w:delText>R</w:delText>
        </w:r>
      </w:del>
      <w:r>
        <w:t>E</w:t>
      </w:r>
      <w:ins w:id="83" w:author="TEBA" w:date="2024-11-07T14:54:00Z">
        <w:r>
          <w:t>A</w:t>
        </w:r>
      </w:ins>
      <w:r>
        <w:t>C Trading Program.</w:t>
      </w:r>
    </w:p>
    <w:p w14:paraId="3F2C6E8C" w14:textId="29A08789" w:rsidR="00852A79" w:rsidRPr="004222A1" w:rsidRDefault="00852A79" w:rsidP="00CF1BDF">
      <w:pPr>
        <w:pStyle w:val="H2"/>
        <w:ind w:left="0" w:firstLine="0"/>
        <w:rPr>
          <w:b w:val="0"/>
        </w:rPr>
      </w:pPr>
      <w:del w:id="84" w:author="TEBA" w:date="2024-11-07T14:54:00Z">
        <w:r w:rsidRPr="004222A1" w:rsidDel="00852A79">
          <w:delText xml:space="preserve">Renewable </w:delText>
        </w:r>
      </w:del>
      <w:r w:rsidRPr="004222A1">
        <w:t xml:space="preserve">Energy </w:t>
      </w:r>
      <w:ins w:id="85" w:author="TEBA" w:date="2024-11-07T14:55:00Z">
        <w:r>
          <w:t>Attribute</w:t>
        </w:r>
      </w:ins>
      <w:ins w:id="86" w:author="TEBA" w:date="2024-11-07T14:54:00Z">
        <w:r>
          <w:t xml:space="preserve"> </w:t>
        </w:r>
      </w:ins>
      <w:del w:id="87" w:author="TEBA" w:date="2024-11-07T14:54:00Z">
        <w:r w:rsidRPr="004222A1" w:rsidDel="00852A79">
          <w:delText>Credit</w:delText>
        </w:r>
      </w:del>
      <w:del w:id="88" w:author="TEBA" w:date="2024-11-25T21:13:00Z">
        <w:r w:rsidRPr="004222A1" w:rsidDel="00320D77">
          <w:delText xml:space="preserve"> </w:delText>
        </w:r>
      </w:del>
      <w:ins w:id="89" w:author="TEBA" w:date="2024-11-07T14:54:00Z">
        <w:r>
          <w:t>Certific</w:t>
        </w:r>
      </w:ins>
      <w:ins w:id="90" w:author="TEBA" w:date="2024-11-07T14:55:00Z">
        <w:r>
          <w:t xml:space="preserve">ate </w:t>
        </w:r>
      </w:ins>
      <w:r w:rsidRPr="004222A1">
        <w:t>(</w:t>
      </w:r>
      <w:del w:id="91" w:author="TEBA" w:date="2024-11-07T14:55:00Z">
        <w:r w:rsidRPr="004222A1" w:rsidDel="00852A79">
          <w:delText>R</w:delText>
        </w:r>
      </w:del>
      <w:r w:rsidRPr="004222A1">
        <w:t>E</w:t>
      </w:r>
      <w:ins w:id="92" w:author="TEBA" w:date="2024-11-07T14:55:00Z">
        <w:r>
          <w:t>A</w:t>
        </w:r>
      </w:ins>
      <w:r w:rsidRPr="004222A1">
        <w:t>C) Trading Program</w:t>
      </w:r>
    </w:p>
    <w:p w14:paraId="0C8703E9" w14:textId="0AC94430" w:rsidR="00852A79" w:rsidRDefault="00852A79" w:rsidP="00852A79">
      <w:pPr>
        <w:pStyle w:val="BodyText"/>
      </w:pPr>
      <w:bookmarkStart w:id="93" w:name="_Hlk184724413"/>
      <w:r>
        <w:t xml:space="preserve">The </w:t>
      </w:r>
      <w:del w:id="94" w:author="TEBA" w:date="2024-11-07T14:55:00Z">
        <w:r w:rsidDel="00852A79">
          <w:delText>R</w:delText>
        </w:r>
      </w:del>
      <w:r>
        <w:t>E</w:t>
      </w:r>
      <w:ins w:id="95" w:author="TEBA" w:date="2024-11-07T14:55:00Z">
        <w:r>
          <w:t>A</w:t>
        </w:r>
      </w:ins>
      <w:r>
        <w:t xml:space="preserve">C Trading Program, as described in Section 14, State of Texas </w:t>
      </w:r>
      <w:del w:id="96" w:author="TEBA" w:date="2024-11-07T14:55:00Z">
        <w:r w:rsidDel="00852A79">
          <w:delText xml:space="preserve">Renewable </w:delText>
        </w:r>
      </w:del>
      <w:r>
        <w:t xml:space="preserve">Energy </w:t>
      </w:r>
      <w:ins w:id="97" w:author="TEBA" w:date="2024-11-07T14:55:00Z">
        <w:r>
          <w:t xml:space="preserve">Attribute </w:t>
        </w:r>
      </w:ins>
      <w:del w:id="98" w:author="TEBA" w:date="2024-11-25T18:56:00Z">
        <w:r w:rsidDel="00F82970">
          <w:delText xml:space="preserve">Credit </w:delText>
        </w:r>
      </w:del>
      <w:ins w:id="99" w:author="TEBA" w:date="2024-11-25T18:56:00Z">
        <w:r w:rsidR="00F82970">
          <w:t xml:space="preserve">Certificate </w:t>
        </w:r>
      </w:ins>
      <w:r>
        <w:t xml:space="preserve">Trading Program, </w:t>
      </w:r>
      <w:ins w:id="100" w:author="TEBA" w:date="2024-11-07T14:55:00Z">
        <w:r>
          <w:t xml:space="preserve">which includes the </w:t>
        </w:r>
      </w:ins>
      <w:ins w:id="101" w:author="TEBA" w:date="2024-11-25T19:03:00Z">
        <w:r w:rsidR="009B3702">
          <w:t>Renewable Energy Credit (</w:t>
        </w:r>
      </w:ins>
      <w:ins w:id="102" w:author="TEBA" w:date="2024-11-07T14:55:00Z">
        <w:r>
          <w:t>REC</w:t>
        </w:r>
      </w:ins>
      <w:ins w:id="103" w:author="TEBA" w:date="2024-11-25T19:03:00Z">
        <w:r w:rsidR="009B3702">
          <w:t>)</w:t>
        </w:r>
      </w:ins>
      <w:ins w:id="104" w:author="TEBA" w:date="2024-11-07T14:55:00Z">
        <w:r>
          <w:t xml:space="preserve"> </w:t>
        </w:r>
      </w:ins>
      <w:ins w:id="105" w:author="TEBA" w:date="2024-12-13T13:49:00Z">
        <w:r w:rsidR="002868A1">
          <w:t>t</w:t>
        </w:r>
      </w:ins>
      <w:ins w:id="106" w:author="TEBA" w:date="2024-11-07T14:55:00Z">
        <w:r>
          <w:t xml:space="preserve">rading </w:t>
        </w:r>
      </w:ins>
      <w:ins w:id="107" w:author="TEBA" w:date="2024-12-13T13:49:00Z">
        <w:r w:rsidR="002868A1">
          <w:t>p</w:t>
        </w:r>
      </w:ins>
      <w:ins w:id="108" w:author="TEBA" w:date="2024-11-07T14:55:00Z">
        <w:r>
          <w:t>rogram de</w:t>
        </w:r>
      </w:ins>
      <w:ins w:id="109" w:author="TEBA" w:date="2024-11-07T14:56:00Z">
        <w:r>
          <w:t xml:space="preserve">scribed in </w:t>
        </w:r>
      </w:ins>
      <w:del w:id="110" w:author="TEBA" w:date="2024-11-07T14:56:00Z">
        <w:r w:rsidDel="00852A79">
          <w:delText xml:space="preserve">and </w:delText>
        </w:r>
      </w:del>
      <w:r>
        <w:t>P.U.C. S</w:t>
      </w:r>
      <w:r>
        <w:rPr>
          <w:smallCaps/>
        </w:rPr>
        <w:t>ubst</w:t>
      </w:r>
      <w:r>
        <w:t>. R. 25.173, Renewable Energy Credit Program</w:t>
      </w:r>
      <w:r w:rsidR="001B6FC3">
        <w:t>.</w:t>
      </w:r>
    </w:p>
    <w:bookmarkEnd w:id="93"/>
    <w:p w14:paraId="49928346" w14:textId="77777777" w:rsidR="00FE469D" w:rsidRPr="004222A1" w:rsidRDefault="00FE469D" w:rsidP="00FE469D">
      <w:pPr>
        <w:pStyle w:val="H2"/>
        <w:keepNext w:val="0"/>
        <w:rPr>
          <w:b w:val="0"/>
        </w:rPr>
      </w:pPr>
      <w:r w:rsidRPr="004222A1">
        <w:t>Market Participant</w:t>
      </w:r>
    </w:p>
    <w:p w14:paraId="14C2DF23" w14:textId="77777777" w:rsidR="00FE469D" w:rsidRDefault="00FE469D" w:rsidP="00FE469D">
      <w:pPr>
        <w:pStyle w:val="BodyText"/>
      </w:pPr>
      <w:r>
        <w:t xml:space="preserve">An Entity, other than ERCOT, that engages in any activity that is in whole or in part the subject of these Protocols, regardless of whether that Entity has signed an Agreement with ERCOT.  Examples of such an Entity include but are not limited to the following: </w:t>
      </w:r>
    </w:p>
    <w:p w14:paraId="12F6F8DD" w14:textId="77777777" w:rsidR="00FE469D" w:rsidRDefault="00FE469D" w:rsidP="00FE469D">
      <w:pPr>
        <w:pStyle w:val="BodyText"/>
      </w:pPr>
      <w:r>
        <w:t>(a)</w:t>
      </w:r>
      <w:r>
        <w:tab/>
        <w:t xml:space="preserve">Load Serving Entity (LSE); </w:t>
      </w:r>
    </w:p>
    <w:p w14:paraId="27B60423" w14:textId="77777777" w:rsidR="00FE469D" w:rsidRDefault="00FE469D" w:rsidP="00FE469D">
      <w:pPr>
        <w:pStyle w:val="BodyText"/>
      </w:pPr>
      <w:r>
        <w:t>(b)</w:t>
      </w:r>
      <w:r>
        <w:tab/>
        <w:t xml:space="preserve">Qualified Scheduling Entity (QSE); </w:t>
      </w:r>
    </w:p>
    <w:p w14:paraId="0CC981FE" w14:textId="77777777" w:rsidR="00FE469D" w:rsidRDefault="00FE469D" w:rsidP="00FE469D">
      <w:pPr>
        <w:pStyle w:val="BodyText"/>
      </w:pPr>
      <w:r>
        <w:t>(c)</w:t>
      </w:r>
      <w:r>
        <w:tab/>
        <w:t xml:space="preserve">Transmission and/or Distribution Service Provider (TDSP); </w:t>
      </w:r>
    </w:p>
    <w:p w14:paraId="298CA77F" w14:textId="77777777" w:rsidR="00FE469D" w:rsidRDefault="00FE469D" w:rsidP="00FE469D">
      <w:pPr>
        <w:pStyle w:val="BodyText"/>
      </w:pPr>
      <w:r>
        <w:t>(d)</w:t>
      </w:r>
      <w:r>
        <w:tab/>
        <w:t xml:space="preserve">Congestion Revenue Right (CRR) Account Holder; </w:t>
      </w:r>
    </w:p>
    <w:p w14:paraId="14026BC9" w14:textId="77777777" w:rsidR="00FE469D" w:rsidRDefault="00FE469D" w:rsidP="00FE469D">
      <w:pPr>
        <w:pStyle w:val="BodyText"/>
      </w:pPr>
      <w:r>
        <w:t>(e)</w:t>
      </w:r>
      <w:r>
        <w:tab/>
        <w:t xml:space="preserve">Resource Entity; </w:t>
      </w:r>
    </w:p>
    <w:p w14:paraId="3BEDBDC9" w14:textId="77777777" w:rsidR="00FE469D" w:rsidRDefault="00FE469D" w:rsidP="00FE469D">
      <w:pPr>
        <w:pStyle w:val="BodyText"/>
      </w:pPr>
      <w:r>
        <w:t>(f)</w:t>
      </w:r>
      <w:r>
        <w:tab/>
      </w:r>
      <w:r w:rsidRPr="000F6934">
        <w:t>Independent Market Information System Registered Entity</w:t>
      </w:r>
      <w:r>
        <w:t xml:space="preserve"> (IMRE); and </w:t>
      </w:r>
    </w:p>
    <w:p w14:paraId="2A96919A" w14:textId="3B604531" w:rsidR="00FE469D" w:rsidRDefault="00FE469D" w:rsidP="00FE469D">
      <w:pPr>
        <w:pStyle w:val="BodyText"/>
      </w:pPr>
      <w:r>
        <w:t>(g)</w:t>
      </w:r>
      <w:r>
        <w:tab/>
      </w:r>
      <w:del w:id="111" w:author="TEBA" w:date="2024-12-10T07:03:00Z">
        <w:r w:rsidDel="00575E6B">
          <w:delText xml:space="preserve">Renewable </w:delText>
        </w:r>
      </w:del>
      <w:r>
        <w:t xml:space="preserve">Energy </w:t>
      </w:r>
      <w:ins w:id="112" w:author="TEBA" w:date="2024-12-10T07:03:00Z">
        <w:r w:rsidR="00575E6B">
          <w:t xml:space="preserve">Attribute </w:t>
        </w:r>
      </w:ins>
      <w:del w:id="113" w:author="TEBA" w:date="2024-12-10T07:03:00Z">
        <w:r w:rsidDel="00575E6B">
          <w:delText xml:space="preserve">Credit </w:delText>
        </w:r>
      </w:del>
      <w:ins w:id="114" w:author="TEBA" w:date="2024-12-10T07:03:00Z">
        <w:r w:rsidR="00575E6B">
          <w:t xml:space="preserve">Certificate </w:t>
        </w:r>
      </w:ins>
      <w:r>
        <w:t>(</w:t>
      </w:r>
      <w:del w:id="115" w:author="TEBA" w:date="2024-12-10T07:03:00Z">
        <w:r w:rsidDel="00575E6B">
          <w:delText>REC</w:delText>
        </w:r>
      </w:del>
      <w:ins w:id="116" w:author="TEBA" w:date="2024-12-10T07:03:00Z">
        <w:r w:rsidR="00575E6B">
          <w:t>EAC</w:t>
        </w:r>
      </w:ins>
      <w:r>
        <w:t xml:space="preserve">) Account Holder.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FE469D" w:rsidRPr="004B32CF" w14:paraId="4ABEC551" w14:textId="77777777" w:rsidTr="00B3311E">
        <w:trPr>
          <w:trHeight w:val="386"/>
        </w:trPr>
        <w:tc>
          <w:tcPr>
            <w:tcW w:w="9350" w:type="dxa"/>
            <w:shd w:val="pct12" w:color="auto" w:fill="auto"/>
          </w:tcPr>
          <w:p w14:paraId="6D5C82A8" w14:textId="77777777" w:rsidR="00FE469D" w:rsidRPr="004B32CF" w:rsidRDefault="00FE469D" w:rsidP="00B3311E">
            <w:pPr>
              <w:spacing w:before="120" w:after="240"/>
              <w:rPr>
                <w:b/>
                <w:i/>
                <w:iCs/>
              </w:rPr>
            </w:pPr>
            <w:r>
              <w:rPr>
                <w:b/>
                <w:i/>
                <w:iCs/>
              </w:rPr>
              <w:t>[NPRR857</w:t>
            </w:r>
            <w:r w:rsidRPr="004B32CF">
              <w:rPr>
                <w:b/>
                <w:i/>
                <w:iCs/>
              </w:rPr>
              <w:t>:  Replace the above definition “</w:t>
            </w:r>
            <w:r>
              <w:rPr>
                <w:b/>
                <w:i/>
                <w:iCs/>
              </w:rPr>
              <w:t>Market Participant</w:t>
            </w:r>
            <w:r w:rsidRPr="004B32CF">
              <w:rPr>
                <w:b/>
                <w:i/>
                <w:iCs/>
              </w:rPr>
              <w:t>” with the following upon system implementation</w:t>
            </w:r>
            <w:r>
              <w:rPr>
                <w:b/>
                <w:i/>
              </w:rPr>
              <w:t xml:space="preserve"> and satisfying the following conditions:  (1) Southern Cross provides ERCOT with funds to cover the entire estimated cost of the project; and (2) Southern Cross </w:t>
            </w:r>
            <w:r>
              <w:rPr>
                <w:b/>
                <w:i/>
              </w:rPr>
              <w:lastRenderedPageBreak/>
              <w:t>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4B32CF">
              <w:rPr>
                <w:b/>
                <w:i/>
                <w:iCs/>
              </w:rPr>
              <w:t>:]</w:t>
            </w:r>
          </w:p>
          <w:p w14:paraId="110D4C56" w14:textId="77777777" w:rsidR="00FE469D" w:rsidRPr="00E55E72" w:rsidRDefault="00FE469D" w:rsidP="00B3311E">
            <w:pPr>
              <w:tabs>
                <w:tab w:val="left" w:pos="900"/>
              </w:tabs>
              <w:spacing w:after="240"/>
              <w:ind w:left="900" w:hanging="900"/>
              <w:outlineLvl w:val="1"/>
              <w:rPr>
                <w:b/>
              </w:rPr>
            </w:pPr>
            <w:r w:rsidRPr="00E55E72">
              <w:rPr>
                <w:b/>
              </w:rPr>
              <w:t>Market Participant</w:t>
            </w:r>
          </w:p>
          <w:p w14:paraId="463648E6" w14:textId="77777777" w:rsidR="00FE469D" w:rsidRDefault="00FE469D" w:rsidP="00B3311E">
            <w:pPr>
              <w:spacing w:after="240"/>
            </w:pPr>
            <w:r w:rsidRPr="00E55E72">
              <w:t>An Entity, other than ERCOT, that engages in any activity that is in whole or in part the subject of these Protocols, regardless of whether that Entity has signed an Agreement with ERCOT.  Examples of such an Entity include but are not limited to the following:</w:t>
            </w:r>
          </w:p>
          <w:p w14:paraId="2B97683D" w14:textId="77777777" w:rsidR="00FE469D" w:rsidRDefault="00FE469D" w:rsidP="00B3311E">
            <w:pPr>
              <w:spacing w:after="240"/>
            </w:pPr>
            <w:r>
              <w:t xml:space="preserve">(a) </w:t>
            </w:r>
            <w:r>
              <w:tab/>
            </w:r>
            <w:r w:rsidRPr="000F6934">
              <w:t>Load Serving Entity</w:t>
            </w:r>
            <w:r>
              <w:t xml:space="preserve"> (</w:t>
            </w:r>
            <w:r w:rsidRPr="00E55E72">
              <w:t>LSE</w:t>
            </w:r>
            <w:r>
              <w:t>);</w:t>
            </w:r>
          </w:p>
          <w:p w14:paraId="6A86A6FA" w14:textId="77777777" w:rsidR="00FE469D" w:rsidRDefault="00FE469D" w:rsidP="00B3311E">
            <w:pPr>
              <w:spacing w:after="240"/>
            </w:pPr>
            <w:r>
              <w:t xml:space="preserve">(b) </w:t>
            </w:r>
            <w:r>
              <w:tab/>
            </w:r>
            <w:r w:rsidRPr="000F6934">
              <w:t>Qualified Scheduling Entity</w:t>
            </w:r>
            <w:r>
              <w:t xml:space="preserve"> (</w:t>
            </w:r>
            <w:r w:rsidRPr="00E55E72">
              <w:t>QSE</w:t>
            </w:r>
            <w:r>
              <w:t>);</w:t>
            </w:r>
          </w:p>
          <w:p w14:paraId="4AC0B536" w14:textId="77777777" w:rsidR="00FE469D" w:rsidRDefault="00FE469D" w:rsidP="00B3311E">
            <w:pPr>
              <w:spacing w:after="240"/>
            </w:pPr>
            <w:r>
              <w:t>(c)</w:t>
            </w:r>
            <w:r>
              <w:tab/>
            </w:r>
            <w:r w:rsidRPr="000F6934">
              <w:t>Transmission and/or Distribution Service Provider</w:t>
            </w:r>
            <w:r>
              <w:t xml:space="preserve"> (</w:t>
            </w:r>
            <w:r w:rsidRPr="00E55E72">
              <w:t>TDSP</w:t>
            </w:r>
            <w:r>
              <w:t>);</w:t>
            </w:r>
          </w:p>
          <w:p w14:paraId="5DF4C423" w14:textId="77777777" w:rsidR="00FE469D" w:rsidRDefault="00FE469D" w:rsidP="00B3311E">
            <w:pPr>
              <w:spacing w:after="240"/>
            </w:pPr>
            <w:r>
              <w:t xml:space="preserve">(d) </w:t>
            </w:r>
            <w:r>
              <w:tab/>
              <w:t>Direct Current Tie Operator (</w:t>
            </w:r>
            <w:r w:rsidRPr="00E55E72">
              <w:t>DCTO</w:t>
            </w:r>
            <w:r>
              <w:t>);</w:t>
            </w:r>
          </w:p>
          <w:p w14:paraId="121565A8" w14:textId="77777777" w:rsidR="00FE469D" w:rsidRDefault="00FE469D" w:rsidP="00B3311E">
            <w:pPr>
              <w:spacing w:after="240"/>
            </w:pPr>
            <w:r>
              <w:t xml:space="preserve">(e) </w:t>
            </w:r>
            <w:r>
              <w:tab/>
            </w:r>
            <w:r w:rsidRPr="000F6934">
              <w:t>Congestion Revenue Right</w:t>
            </w:r>
            <w:r>
              <w:t xml:space="preserve"> (</w:t>
            </w:r>
            <w:r w:rsidRPr="00E55E72">
              <w:t>CRR</w:t>
            </w:r>
            <w:r>
              <w:t>) Account Holder;</w:t>
            </w:r>
          </w:p>
          <w:p w14:paraId="59E9A9EF" w14:textId="77777777" w:rsidR="00FE469D" w:rsidRDefault="00FE469D" w:rsidP="00B3311E">
            <w:pPr>
              <w:spacing w:after="240"/>
            </w:pPr>
            <w:r>
              <w:t xml:space="preserve">(f) </w:t>
            </w:r>
            <w:r>
              <w:tab/>
              <w:t>Resource Entity;</w:t>
            </w:r>
          </w:p>
          <w:p w14:paraId="74290FBC" w14:textId="77777777" w:rsidR="00FE469D" w:rsidRDefault="00FE469D" w:rsidP="00B3311E">
            <w:pPr>
              <w:spacing w:after="240"/>
            </w:pPr>
            <w:r>
              <w:t xml:space="preserve">(g) </w:t>
            </w:r>
            <w:r>
              <w:tab/>
            </w:r>
            <w:r w:rsidRPr="000F6934">
              <w:t>Independent Market Information System Registered Entity</w:t>
            </w:r>
            <w:r>
              <w:t xml:space="preserve"> (</w:t>
            </w:r>
            <w:r w:rsidRPr="00E55E72">
              <w:t>IMRE</w:t>
            </w:r>
            <w:r>
              <w:t>);</w:t>
            </w:r>
            <w:r w:rsidRPr="00E55E72">
              <w:t xml:space="preserve"> and </w:t>
            </w:r>
          </w:p>
          <w:p w14:paraId="664D9E4C" w14:textId="3F7D2E10" w:rsidR="00FE469D" w:rsidRPr="00F7520C" w:rsidRDefault="00FE469D" w:rsidP="00B3311E">
            <w:pPr>
              <w:spacing w:after="240"/>
            </w:pPr>
            <w:r>
              <w:t xml:space="preserve">(h) </w:t>
            </w:r>
            <w:r>
              <w:tab/>
            </w:r>
            <w:del w:id="117" w:author="TEBA" w:date="2024-12-10T07:05:00Z">
              <w:r w:rsidRPr="000F6934" w:rsidDel="00575E6B">
                <w:delText xml:space="preserve">Renewable </w:delText>
              </w:r>
            </w:del>
            <w:r w:rsidRPr="000F6934">
              <w:t xml:space="preserve">Energy </w:t>
            </w:r>
            <w:ins w:id="118" w:author="TEBA" w:date="2024-12-10T07:05:00Z">
              <w:r w:rsidR="00575E6B">
                <w:t xml:space="preserve">Attribute </w:t>
              </w:r>
            </w:ins>
            <w:del w:id="119" w:author="TEBA" w:date="2024-12-10T07:05:00Z">
              <w:r w:rsidRPr="000F6934" w:rsidDel="00575E6B">
                <w:delText>Credit</w:delText>
              </w:r>
              <w:r w:rsidDel="00575E6B">
                <w:delText xml:space="preserve"> </w:delText>
              </w:r>
            </w:del>
            <w:ins w:id="120" w:author="TEBA" w:date="2024-12-10T07:05:00Z">
              <w:r w:rsidR="00575E6B">
                <w:t xml:space="preserve">Certificate </w:t>
              </w:r>
            </w:ins>
            <w:r>
              <w:t>(</w:t>
            </w:r>
            <w:del w:id="121" w:author="TEBA" w:date="2024-12-10T07:06:00Z">
              <w:r w:rsidRPr="00E55E72" w:rsidDel="00575E6B">
                <w:delText>REC</w:delText>
              </w:r>
            </w:del>
            <w:ins w:id="122" w:author="TEBA" w:date="2024-12-10T07:06:00Z">
              <w:r w:rsidR="00575E6B">
                <w:t>EAC</w:t>
              </w:r>
            </w:ins>
            <w:r>
              <w:t>)</w:t>
            </w:r>
            <w:r w:rsidRPr="00E55E72">
              <w:t xml:space="preserve"> Account Holder.</w:t>
            </w:r>
          </w:p>
        </w:tc>
      </w:tr>
    </w:tbl>
    <w:p w14:paraId="627E9E00" w14:textId="77777777" w:rsidR="00FE469D" w:rsidRDefault="00FE469D" w:rsidP="00852A79">
      <w:pPr>
        <w:pStyle w:val="BodyText"/>
      </w:pPr>
    </w:p>
    <w:p w14:paraId="366419FA" w14:textId="77777777" w:rsidR="00852A79" w:rsidRDefault="00852A79" w:rsidP="00852A79">
      <w:pPr>
        <w:pStyle w:val="Heading2"/>
        <w:numPr>
          <w:ilvl w:val="0"/>
          <w:numId w:val="0"/>
        </w:numPr>
        <w:spacing w:after="360"/>
      </w:pPr>
      <w:bookmarkStart w:id="123" w:name="_Toc118224650"/>
      <w:bookmarkStart w:id="124" w:name="_Toc118909718"/>
      <w:bookmarkStart w:id="125" w:name="_Toc205190567"/>
      <w:r>
        <w:t>2.2</w:t>
      </w:r>
      <w:r>
        <w:tab/>
        <w:t>ACRONYMS AND ABBREVIATIONS</w:t>
      </w:r>
      <w:bookmarkEnd w:id="123"/>
      <w:bookmarkEnd w:id="124"/>
      <w:bookmarkEnd w:id="125"/>
    </w:p>
    <w:p w14:paraId="0B6A9EC2" w14:textId="7D08D690" w:rsidR="00E066C5" w:rsidRPr="00E066C5" w:rsidRDefault="00E066C5" w:rsidP="00BC2D06">
      <w:pPr>
        <w:rPr>
          <w:ins w:id="126" w:author="TEBA" w:date="2024-11-27T10:39:00Z"/>
        </w:rPr>
      </w:pPr>
      <w:ins w:id="127" w:author="TEBA" w:date="2024-11-27T10:39:00Z">
        <w:r>
          <w:rPr>
            <w:b/>
            <w:bCs/>
          </w:rPr>
          <w:t>API</w:t>
        </w:r>
        <w:r>
          <w:rPr>
            <w:b/>
            <w:bCs/>
          </w:rPr>
          <w:tab/>
        </w:r>
        <w:r>
          <w:rPr>
            <w:b/>
            <w:bCs/>
          </w:rPr>
          <w:tab/>
        </w:r>
        <w:r>
          <w:rPr>
            <w:b/>
            <w:bCs/>
          </w:rPr>
          <w:tab/>
        </w:r>
        <w:r>
          <w:t>Application Programming Interface</w:t>
        </w:r>
      </w:ins>
    </w:p>
    <w:p w14:paraId="4B4FDFA5" w14:textId="218BCE00" w:rsidR="00E862F1" w:rsidRDefault="00852A79" w:rsidP="00BC2D06">
      <w:pPr>
        <w:rPr>
          <w:ins w:id="128" w:author="TEBA" w:date="2024-11-27T10:37:00Z"/>
        </w:rPr>
      </w:pPr>
      <w:ins w:id="129" w:author="TEBA" w:date="2024-11-07T14:57:00Z">
        <w:r>
          <w:rPr>
            <w:b/>
            <w:bCs/>
          </w:rPr>
          <w:t>EAC</w:t>
        </w:r>
        <w:r>
          <w:rPr>
            <w:b/>
            <w:bCs/>
          </w:rPr>
          <w:tab/>
        </w:r>
        <w:r>
          <w:rPr>
            <w:b/>
            <w:bCs/>
          </w:rPr>
          <w:tab/>
        </w:r>
        <w:r>
          <w:rPr>
            <w:b/>
            <w:bCs/>
          </w:rPr>
          <w:tab/>
        </w:r>
        <w:r>
          <w:t>Energy Attribute Certificate</w:t>
        </w:r>
      </w:ins>
    </w:p>
    <w:p w14:paraId="61710BB9" w14:textId="57672C9D" w:rsidR="00E066C5" w:rsidRDefault="00E066C5" w:rsidP="00BC2D06">
      <w:pPr>
        <w:rPr>
          <w:ins w:id="130" w:author="TEBA" w:date="2024-11-27T10:37:00Z"/>
        </w:rPr>
      </w:pPr>
      <w:ins w:id="131" w:author="TEBA" w:date="2024-11-27T10:37:00Z">
        <w:r w:rsidRPr="00E066C5">
          <w:rPr>
            <w:b/>
            <w:bCs/>
          </w:rPr>
          <w:t>JSON</w:t>
        </w:r>
        <w:r>
          <w:tab/>
        </w:r>
        <w:r>
          <w:tab/>
        </w:r>
        <w:r>
          <w:tab/>
          <w:t>JavaScript Object Notation</w:t>
        </w:r>
      </w:ins>
    </w:p>
    <w:p w14:paraId="48E99C8F" w14:textId="391B7B0B" w:rsidR="00E066C5" w:rsidRDefault="00E066C5" w:rsidP="00BC2D06">
      <w:pPr>
        <w:rPr>
          <w:ins w:id="132" w:author="TEBA" w:date="2024-11-27T10:38:00Z"/>
        </w:rPr>
      </w:pPr>
      <w:ins w:id="133" w:author="TEBA" w:date="2024-11-27T10:38:00Z">
        <w:r w:rsidRPr="00E066C5">
          <w:rPr>
            <w:b/>
            <w:bCs/>
          </w:rPr>
          <w:t>REST</w:t>
        </w:r>
        <w:r>
          <w:tab/>
        </w:r>
        <w:r>
          <w:tab/>
        </w:r>
        <w:r>
          <w:tab/>
          <w:t>Representational State Transfer</w:t>
        </w:r>
      </w:ins>
    </w:p>
    <w:p w14:paraId="73FB5FAB" w14:textId="2B7B2F2C" w:rsidR="00E066C5" w:rsidRDefault="00E066C5" w:rsidP="00BC2D06">
      <w:pPr>
        <w:rPr>
          <w:ins w:id="134" w:author="TEBA" w:date="2024-11-27T10:38:00Z"/>
        </w:rPr>
      </w:pPr>
      <w:ins w:id="135" w:author="TEBA" w:date="2024-11-27T10:38:00Z">
        <w:r w:rsidRPr="00E066C5">
          <w:rPr>
            <w:b/>
            <w:bCs/>
          </w:rPr>
          <w:t>Wh</w:t>
        </w:r>
        <w:r>
          <w:tab/>
        </w:r>
        <w:r>
          <w:tab/>
        </w:r>
        <w:r>
          <w:tab/>
          <w:t>Watt-hour</w:t>
        </w:r>
      </w:ins>
    </w:p>
    <w:p w14:paraId="754CE9A6" w14:textId="42396251" w:rsidR="00E066C5" w:rsidRDefault="00E066C5" w:rsidP="00BC2D06">
      <w:pPr>
        <w:rPr>
          <w:ins w:id="136" w:author="TEBA" w:date="2024-11-07T14:58:00Z"/>
        </w:rPr>
      </w:pPr>
      <w:ins w:id="137" w:author="TEBA" w:date="2024-11-27T10:38:00Z">
        <w:r w:rsidRPr="00E066C5">
          <w:rPr>
            <w:b/>
            <w:bCs/>
          </w:rPr>
          <w:t>UTC</w:t>
        </w:r>
        <w:r>
          <w:tab/>
        </w:r>
        <w:r>
          <w:tab/>
        </w:r>
        <w:r>
          <w:tab/>
          <w:t>Coordina</w:t>
        </w:r>
      </w:ins>
      <w:ins w:id="138" w:author="TEBA" w:date="2024-11-27T10:39:00Z">
        <w:r>
          <w:t>ted Universal Time</w:t>
        </w:r>
      </w:ins>
    </w:p>
    <w:p w14:paraId="308B3E11" w14:textId="77777777" w:rsidR="004C30CF" w:rsidRDefault="004C30CF" w:rsidP="00BC2D06">
      <w:pPr>
        <w:rPr>
          <w:ins w:id="139" w:author="TEBA" w:date="2024-11-07T14:58:00Z"/>
        </w:rPr>
      </w:pPr>
    </w:p>
    <w:p w14:paraId="5DB75214" w14:textId="70179E99" w:rsidR="00A5670D" w:rsidRDefault="00A5670D" w:rsidP="00A5670D">
      <w:pPr>
        <w:pStyle w:val="BodyTextNumbered"/>
        <w:spacing w:before="240"/>
        <w:ind w:left="720" w:hanging="720"/>
      </w:pPr>
    </w:p>
    <w:p w14:paraId="1B83049D" w14:textId="2F8E2C63" w:rsidR="004C30CF" w:rsidRDefault="004C30CF">
      <w:pPr>
        <w:rPr>
          <w:b/>
          <w:sz w:val="36"/>
        </w:rPr>
      </w:pPr>
    </w:p>
    <w:p w14:paraId="47E0E6A8" w14:textId="1CDC3506" w:rsidR="004C30CF" w:rsidRDefault="004C30CF">
      <w:pPr>
        <w:rPr>
          <w:b/>
          <w:sz w:val="36"/>
        </w:rPr>
      </w:pPr>
    </w:p>
    <w:p w14:paraId="092537CA" w14:textId="77777777" w:rsidR="00310DBC" w:rsidRDefault="00310DBC">
      <w:pPr>
        <w:rPr>
          <w:b/>
          <w:sz w:val="36"/>
        </w:rPr>
      </w:pPr>
    </w:p>
    <w:p w14:paraId="0A815B34" w14:textId="77777777" w:rsidR="00310DBC" w:rsidRDefault="00310DBC">
      <w:pPr>
        <w:rPr>
          <w:b/>
          <w:sz w:val="36"/>
        </w:rPr>
      </w:pPr>
    </w:p>
    <w:p w14:paraId="1FD52E46" w14:textId="77777777" w:rsidR="00310DBC" w:rsidRDefault="00310DBC">
      <w:pPr>
        <w:rPr>
          <w:b/>
          <w:sz w:val="36"/>
        </w:rPr>
      </w:pPr>
    </w:p>
    <w:p w14:paraId="17FED95A" w14:textId="77777777" w:rsidR="00310DBC" w:rsidRDefault="00310DBC">
      <w:pPr>
        <w:rPr>
          <w:b/>
          <w:sz w:val="36"/>
        </w:rPr>
      </w:pPr>
    </w:p>
    <w:p w14:paraId="3C0CAEC2" w14:textId="77777777" w:rsidR="00310DBC" w:rsidRDefault="00310DBC">
      <w:pPr>
        <w:rPr>
          <w:b/>
          <w:sz w:val="36"/>
        </w:rPr>
      </w:pPr>
    </w:p>
    <w:p w14:paraId="0761881E" w14:textId="77777777" w:rsidR="00310DBC" w:rsidRDefault="00310DBC">
      <w:pPr>
        <w:rPr>
          <w:b/>
          <w:sz w:val="36"/>
        </w:rPr>
      </w:pPr>
    </w:p>
    <w:p w14:paraId="43D61A22" w14:textId="77777777" w:rsidR="00310DBC" w:rsidRDefault="00310DBC">
      <w:pPr>
        <w:rPr>
          <w:b/>
          <w:sz w:val="36"/>
        </w:rPr>
      </w:pPr>
    </w:p>
    <w:p w14:paraId="52F452F1" w14:textId="77777777" w:rsidR="00310DBC" w:rsidRDefault="00310DBC">
      <w:pPr>
        <w:rPr>
          <w:b/>
          <w:sz w:val="36"/>
        </w:rPr>
      </w:pPr>
    </w:p>
    <w:p w14:paraId="56A3B794" w14:textId="5EDC6378" w:rsidR="004C30CF" w:rsidRDefault="004C30CF" w:rsidP="004C30CF">
      <w:pPr>
        <w:spacing w:before="2400"/>
        <w:jc w:val="center"/>
        <w:rPr>
          <w:b/>
          <w:sz w:val="36"/>
        </w:rPr>
      </w:pPr>
      <w:r>
        <w:rPr>
          <w:b/>
          <w:sz w:val="36"/>
        </w:rPr>
        <w:t>ERCOT Nodal Protocols</w:t>
      </w:r>
    </w:p>
    <w:p w14:paraId="61C699FB" w14:textId="77777777" w:rsidR="004C30CF" w:rsidRDefault="004C30CF" w:rsidP="004C30CF">
      <w:pPr>
        <w:jc w:val="center"/>
        <w:rPr>
          <w:b/>
          <w:sz w:val="36"/>
          <w:szCs w:val="36"/>
        </w:rPr>
      </w:pPr>
    </w:p>
    <w:p w14:paraId="1B0E1DA2" w14:textId="5CA3B3B2" w:rsidR="004C30CF" w:rsidRDefault="004C30CF" w:rsidP="004C30CF">
      <w:pPr>
        <w:jc w:val="center"/>
        <w:rPr>
          <w:b/>
          <w:sz w:val="36"/>
        </w:rPr>
      </w:pPr>
      <w:r>
        <w:rPr>
          <w:b/>
          <w:sz w:val="36"/>
          <w:szCs w:val="36"/>
        </w:rPr>
        <w:t xml:space="preserve">Section 14:  State of Texas </w:t>
      </w:r>
      <w:del w:id="140" w:author="TEBA" w:date="2024-11-07T14:59:00Z">
        <w:r w:rsidDel="004C30CF">
          <w:rPr>
            <w:b/>
            <w:sz w:val="36"/>
          </w:rPr>
          <w:delText>Renewable Energy Credit</w:delText>
        </w:r>
      </w:del>
      <w:ins w:id="141" w:author="TEBA" w:date="2024-11-07T14:59:00Z">
        <w:r>
          <w:rPr>
            <w:b/>
            <w:sz w:val="36"/>
          </w:rPr>
          <w:t>Energ</w:t>
        </w:r>
      </w:ins>
      <w:ins w:id="142" w:author="TEBA" w:date="2024-11-07T15:00:00Z">
        <w:r>
          <w:rPr>
            <w:b/>
            <w:sz w:val="36"/>
          </w:rPr>
          <w:t>y Attribute Certificate</w:t>
        </w:r>
      </w:ins>
      <w:r>
        <w:rPr>
          <w:b/>
          <w:sz w:val="36"/>
        </w:rPr>
        <w:t xml:space="preserve"> Trading Program</w:t>
      </w:r>
    </w:p>
    <w:p w14:paraId="07939577" w14:textId="77777777" w:rsidR="004C30CF" w:rsidRDefault="004C30CF" w:rsidP="004C30CF">
      <w:pPr>
        <w:jc w:val="center"/>
        <w:rPr>
          <w:b/>
          <w:sz w:val="36"/>
        </w:rPr>
      </w:pPr>
    </w:p>
    <w:p w14:paraId="43D99FE4" w14:textId="77777777" w:rsidR="004C30CF" w:rsidRDefault="004C30CF" w:rsidP="004C30CF">
      <w:pPr>
        <w:jc w:val="center"/>
        <w:rPr>
          <w:b/>
          <w:sz w:val="36"/>
          <w:szCs w:val="36"/>
        </w:rPr>
      </w:pPr>
    </w:p>
    <w:p w14:paraId="0ED7C75F" w14:textId="7D26D5DA" w:rsidR="004C30CF" w:rsidRDefault="004C30CF" w:rsidP="004C30CF">
      <w:pPr>
        <w:pStyle w:val="BodyText"/>
        <w:jc w:val="center"/>
        <w:rPr>
          <w:b/>
        </w:rPr>
      </w:pPr>
      <w:del w:id="143" w:author="TEBA" w:date="2024-11-25T10:18:00Z">
        <w:r w:rsidDel="008D725C">
          <w:rPr>
            <w:b/>
          </w:rPr>
          <w:delText>November 1, 2024</w:delText>
        </w:r>
      </w:del>
      <w:ins w:id="144" w:author="TEBA" w:date="2024-11-25T10:18:00Z">
        <w:r w:rsidR="008D725C">
          <w:rPr>
            <w:b/>
          </w:rPr>
          <w:t>TBD</w:t>
        </w:r>
      </w:ins>
    </w:p>
    <w:p w14:paraId="07083D50" w14:textId="77777777" w:rsidR="004C30CF" w:rsidRDefault="004C30CF" w:rsidP="004C30CF">
      <w:pPr>
        <w:pStyle w:val="BodyText"/>
        <w:jc w:val="center"/>
        <w:rPr>
          <w:b/>
        </w:rPr>
      </w:pPr>
    </w:p>
    <w:p w14:paraId="6224E992" w14:textId="77777777" w:rsidR="004C30CF" w:rsidRDefault="004C30CF" w:rsidP="004C30CF">
      <w:pPr>
        <w:pBdr>
          <w:top w:val="single" w:sz="4" w:space="25" w:color="auto"/>
        </w:pBdr>
        <w:rPr>
          <w:b/>
          <w:sz w:val="20"/>
        </w:rPr>
      </w:pPr>
    </w:p>
    <w:p w14:paraId="1B861CB2" w14:textId="5D675820" w:rsidR="004C30CF" w:rsidRDefault="004C30CF">
      <w:r>
        <w:br w:type="page"/>
      </w:r>
    </w:p>
    <w:p w14:paraId="12213CB0" w14:textId="6E22F52D" w:rsidR="004C30CF" w:rsidRDefault="004C30CF" w:rsidP="004C30CF">
      <w:pPr>
        <w:pStyle w:val="Heading1"/>
        <w:numPr>
          <w:ilvl w:val="0"/>
          <w:numId w:val="0"/>
        </w:numPr>
      </w:pPr>
      <w:bookmarkStart w:id="145" w:name="_Toc180673452"/>
      <w:r>
        <w:lastRenderedPageBreak/>
        <w:t>14</w:t>
      </w:r>
      <w:r>
        <w:tab/>
      </w:r>
      <w:proofErr w:type="gramStart"/>
      <w:r>
        <w:t>State</w:t>
      </w:r>
      <w:proofErr w:type="gramEnd"/>
      <w:r>
        <w:t xml:space="preserve"> of Texas </w:t>
      </w:r>
      <w:del w:id="146" w:author="TEBA" w:date="2024-11-07T15:01:00Z">
        <w:r w:rsidDel="004C30CF">
          <w:delText>Renewable Energy Credit</w:delText>
        </w:r>
      </w:del>
      <w:ins w:id="147" w:author="TEBA" w:date="2024-11-07T15:01:00Z">
        <w:r>
          <w:t>ENERGY ATTRIBUTE CERTIFICATE</w:t>
        </w:r>
      </w:ins>
      <w:r>
        <w:t xml:space="preserve"> Trading Program</w:t>
      </w:r>
      <w:bookmarkEnd w:id="145"/>
    </w:p>
    <w:p w14:paraId="1CC28EE5" w14:textId="77777777" w:rsidR="004C30CF" w:rsidRDefault="004C30CF" w:rsidP="004C30CF">
      <w:pPr>
        <w:pStyle w:val="H2"/>
      </w:pPr>
      <w:bookmarkStart w:id="148" w:name="_Toc239073016"/>
      <w:bookmarkStart w:id="149" w:name="_Toc180673453"/>
      <w:commentRangeStart w:id="150"/>
      <w:r>
        <w:t>14.1</w:t>
      </w:r>
      <w:commentRangeEnd w:id="150"/>
      <w:r w:rsidR="00310DBC">
        <w:rPr>
          <w:rStyle w:val="CommentReference"/>
          <w:b w:val="0"/>
        </w:rPr>
        <w:commentReference w:id="150"/>
      </w:r>
      <w:r>
        <w:tab/>
        <w:t>Overview</w:t>
      </w:r>
      <w:bookmarkEnd w:id="148"/>
      <w:bookmarkEnd w:id="149"/>
    </w:p>
    <w:p w14:paraId="6EF0BA6F" w14:textId="657A0F43" w:rsidR="004C30CF" w:rsidRDefault="004C30CF" w:rsidP="004C30CF">
      <w:pPr>
        <w:pStyle w:val="BodyText"/>
        <w:ind w:left="720" w:hanging="720"/>
      </w:pPr>
      <w:bookmarkStart w:id="151" w:name="_Hlk184724752"/>
      <w:r>
        <w:t>(1)</w:t>
      </w:r>
      <w:r>
        <w:tab/>
        <w:t xml:space="preserve">On May 9, 2000, the Public Utility Commission of Texas (PUCT) appointed ERCOT as Program Administrator of the Renewable Energy Credits (REC) </w:t>
      </w:r>
      <w:del w:id="152" w:author="TEBA" w:date="2024-12-13T13:49:00Z">
        <w:r w:rsidDel="002868A1">
          <w:delText xml:space="preserve">Trading </w:delText>
        </w:r>
      </w:del>
      <w:ins w:id="153" w:author="TEBA" w:date="2024-12-13T13:49:00Z">
        <w:r w:rsidR="002868A1">
          <w:t xml:space="preserve">trading </w:t>
        </w:r>
      </w:ins>
      <w:del w:id="154" w:author="TEBA" w:date="2024-12-13T13:49:00Z">
        <w:r w:rsidDel="002868A1">
          <w:delText>Program</w:delText>
        </w:r>
      </w:del>
      <w:ins w:id="155" w:author="TEBA" w:date="2024-12-13T13:49:00Z">
        <w:r w:rsidR="002868A1">
          <w:t>program</w:t>
        </w:r>
      </w:ins>
      <w:r>
        <w:t xml:space="preserve"> described in subsection (h) of P.U.C. </w:t>
      </w:r>
      <w:r w:rsidRPr="00A37962">
        <w:rPr>
          <w:smallCaps/>
        </w:rPr>
        <w:t>Subst.</w:t>
      </w:r>
      <w:r>
        <w:t xml:space="preserve"> R. 25.173, Renewable Energy Credit Program.  On November 30, 2023, the PUCT reaffirmed ERCOT as Program Administrator of the REC </w:t>
      </w:r>
      <w:del w:id="156" w:author="TEBA" w:date="2024-12-13T13:49:00Z">
        <w:r w:rsidDel="002868A1">
          <w:delText xml:space="preserve">Trading </w:delText>
        </w:r>
      </w:del>
      <w:ins w:id="157" w:author="TEBA" w:date="2024-12-13T13:49:00Z">
        <w:r w:rsidR="002868A1">
          <w:t xml:space="preserve">trading </w:t>
        </w:r>
      </w:ins>
      <w:del w:id="158" w:author="TEBA" w:date="2024-12-13T13:49:00Z">
        <w:r w:rsidDel="002868A1">
          <w:delText>Program</w:delText>
        </w:r>
      </w:del>
      <w:ins w:id="159" w:author="TEBA" w:date="2024-12-13T13:49:00Z">
        <w:r w:rsidR="002868A1">
          <w:t>program</w:t>
        </w:r>
      </w:ins>
      <w:r>
        <w:t xml:space="preserve"> described in subsection (a)(2) of P.U.C. </w:t>
      </w:r>
      <w:r w:rsidRPr="00A37962">
        <w:rPr>
          <w:smallCaps/>
        </w:rPr>
        <w:t>Subst.</w:t>
      </w:r>
      <w:r>
        <w:t xml:space="preserve"> R. 25.173.  The PUCT also established a </w:t>
      </w:r>
      <w:bookmarkStart w:id="160" w:name="_Hlk183454582"/>
      <w:r>
        <w:t xml:space="preserve">Solar Renewable Portfolio Standard </w:t>
      </w:r>
      <w:bookmarkEnd w:id="160"/>
      <w:r>
        <w:t xml:space="preserve">(SRPS) pursuant to Section 53 of House Bill 1500, enacted by the 88th Texas Legislature, Regular Session, to be phased out by September 1, 2025.  Public Utility Regulatory Act (PURA) </w:t>
      </w:r>
      <w:r w:rsidRPr="00994701">
        <w:t>§</w:t>
      </w:r>
      <w:r>
        <w:t xml:space="preserve"> 39.9113, adopted by the 88</w:t>
      </w:r>
      <w:r w:rsidRPr="00994701">
        <w:t>th</w:t>
      </w:r>
      <w:r>
        <w:t xml:space="preserve"> Texas Legislature and </w:t>
      </w:r>
      <w:r w:rsidRPr="00113268">
        <w:t>implemented by</w:t>
      </w:r>
      <w:r>
        <w:t xml:space="preserve"> the PUCT in P.U.C. </w:t>
      </w:r>
      <w:r w:rsidRPr="00A37962">
        <w:rPr>
          <w:smallCaps/>
        </w:rPr>
        <w:t>Subst.</w:t>
      </w:r>
      <w:r>
        <w:t xml:space="preserve"> R. 25.173, require that ERCOT administer a voluntary trading program on an ongoing basis.</w:t>
      </w:r>
    </w:p>
    <w:bookmarkEnd w:id="151"/>
    <w:p w14:paraId="3AFE3C01" w14:textId="07A28ABC" w:rsidR="004C30CF" w:rsidRDefault="004C30CF" w:rsidP="004C30CF">
      <w:pPr>
        <w:pStyle w:val="BodyText"/>
        <w:ind w:left="720" w:hanging="720"/>
      </w:pPr>
      <w:ins w:id="161" w:author="TEBA" w:date="2024-11-07T15:02:00Z">
        <w:r>
          <w:t>(2)</w:t>
        </w:r>
        <w:r>
          <w:tab/>
          <w:t>ERCOT has determined it is appropriate to allow generators to earn Energy Attribute Certificates</w:t>
        </w:r>
      </w:ins>
      <w:ins w:id="162" w:author="TEBA" w:date="2024-11-07T15:03:00Z">
        <w:r>
          <w:t xml:space="preserve"> (EACs) as described in Section 14</w:t>
        </w:r>
      </w:ins>
      <w:ins w:id="163" w:author="TEBA" w:date="2024-11-25T18:58:00Z">
        <w:r w:rsidR="009B3702">
          <w:t>, State of Texas Energy Attribute Certificate Trading Program</w:t>
        </w:r>
      </w:ins>
      <w:ins w:id="164" w:author="TEBA" w:date="2024-11-07T15:03:00Z">
        <w:r>
          <w:t xml:space="preserve">. </w:t>
        </w:r>
      </w:ins>
      <w:ins w:id="165" w:author="TEBA" w:date="2024-11-25T21:15:00Z">
        <w:r w:rsidR="00320D77">
          <w:t xml:space="preserve"> </w:t>
        </w:r>
      </w:ins>
      <w:ins w:id="166" w:author="TEBA" w:date="2024-11-07T15:03:00Z">
        <w:r>
          <w:t>RECs are a subcategory of EACs.</w:t>
        </w:r>
      </w:ins>
    </w:p>
    <w:p w14:paraId="242D2CF6" w14:textId="33B3CBDD" w:rsidR="004C30CF" w:rsidRDefault="004C30CF" w:rsidP="004C30CF">
      <w:pPr>
        <w:pStyle w:val="BodyText"/>
        <w:ind w:left="720" w:hanging="720"/>
      </w:pPr>
      <w:r>
        <w:t>(</w:t>
      </w:r>
      <w:ins w:id="167" w:author="TEBA" w:date="2024-11-07T15:03:00Z">
        <w:r>
          <w:t>3</w:t>
        </w:r>
      </w:ins>
      <w:del w:id="168" w:author="TEBA" w:date="2024-11-07T15:03:00Z">
        <w:r w:rsidDel="004C30CF">
          <w:delText>2</w:delText>
        </w:r>
      </w:del>
      <w:r>
        <w:t>)</w:t>
      </w:r>
      <w:r>
        <w:tab/>
        <w:t>The purpose</w:t>
      </w:r>
      <w:del w:id="169" w:author="TEBA" w:date="2024-11-07T15:03:00Z">
        <w:r w:rsidDel="004C30CF">
          <w:delText>s</w:delText>
        </w:r>
      </w:del>
      <w:r>
        <w:t xml:space="preserve"> of the </w:t>
      </w:r>
      <w:del w:id="170" w:author="TEBA" w:date="2024-11-07T15:03:00Z">
        <w:r w:rsidDel="004C30CF">
          <w:delText>R</w:delText>
        </w:r>
      </w:del>
      <w:r>
        <w:t>E</w:t>
      </w:r>
      <w:ins w:id="171" w:author="TEBA" w:date="2024-11-07T15:03:00Z">
        <w:r>
          <w:t>A</w:t>
        </w:r>
      </w:ins>
      <w:r>
        <w:t xml:space="preserve">C Trading Program </w:t>
      </w:r>
      <w:ins w:id="172" w:author="TEBA" w:date="2024-11-07T15:03:00Z">
        <w:r>
          <w:t>is to provide a voluntary EAC and REC</w:t>
        </w:r>
      </w:ins>
      <w:ins w:id="173" w:author="TEBA" w:date="2024-11-07T15:04:00Z">
        <w:r>
          <w:t xml:space="preserve"> market as required by PURA §39.9113 and these Protocols.</w:t>
        </w:r>
      </w:ins>
      <w:del w:id="174" w:author="TEBA" w:date="2024-11-07T15:03:00Z">
        <w:r w:rsidDel="004C30CF">
          <w:delText>are:</w:delText>
        </w:r>
      </w:del>
      <w:r>
        <w:t xml:space="preserve"> </w:t>
      </w:r>
    </w:p>
    <w:p w14:paraId="74229DC6" w14:textId="63AD9107" w:rsidR="004C30CF" w:rsidDel="004C30CF" w:rsidRDefault="004C30CF" w:rsidP="004C30CF">
      <w:pPr>
        <w:pStyle w:val="List"/>
        <w:ind w:left="1440"/>
        <w:rPr>
          <w:del w:id="175" w:author="TEBA" w:date="2024-11-07T15:04:00Z"/>
        </w:rPr>
      </w:pPr>
      <w:del w:id="176" w:author="TEBA" w:date="2024-11-07T15:04:00Z">
        <w:r w:rsidDel="004C30CF">
          <w:delText>(a)</w:delText>
        </w:r>
        <w:r w:rsidDel="004C30CF">
          <w:tab/>
          <w:delText>To ensure that the total amount of installed generating capacity from new solar renewable energy technologies in this state totals 1,310 megawatts (MW) by January 1, 2024 and 655 MW by January 1, 2025;</w:delText>
        </w:r>
      </w:del>
    </w:p>
    <w:p w14:paraId="6F0BAEE9" w14:textId="6405E298" w:rsidR="004C30CF" w:rsidDel="004C30CF" w:rsidRDefault="004C30CF" w:rsidP="004C30CF">
      <w:pPr>
        <w:pStyle w:val="List"/>
        <w:ind w:left="1440"/>
        <w:rPr>
          <w:del w:id="177" w:author="TEBA" w:date="2024-11-07T15:04:00Z"/>
        </w:rPr>
      </w:pPr>
      <w:del w:id="178" w:author="TEBA" w:date="2024-11-07T15:04:00Z">
        <w:r w:rsidDel="004C30CF">
          <w:delText>(b)</w:delText>
        </w:r>
        <w:r w:rsidDel="004C30CF">
          <w:tab/>
          <w:delText>To provide for a REC Trading Program to facilitate voluntary trading under subsection (g) of P.U.C. S</w:delText>
        </w:r>
        <w:r w:rsidRPr="009276AF" w:rsidDel="004C30CF">
          <w:rPr>
            <w:smallCaps/>
          </w:rPr>
          <w:delText>ubst</w:delText>
        </w:r>
        <w:r w:rsidDel="004C30CF">
          <w:delText xml:space="preserve">. R. 25.173 and PURA § 39.9113, and by which the solar renewable energy requirements established by subsection (f) of P.U.C. </w:delText>
        </w:r>
        <w:r w:rsidRPr="009276AF" w:rsidDel="004C30CF">
          <w:rPr>
            <w:smallCaps/>
          </w:rPr>
          <w:delText>Subst.</w:delText>
        </w:r>
        <w:r w:rsidDel="004C30CF">
          <w:delText xml:space="preserve"> R. 25.173 may be achieved in the most efficient and economical manner; to encourage the development, construction, and operation of new renewable energy Resources at those sites in this state that have the greatest economic potential for capture and development of this state’s environmentally beneficial Resources; to protect and enhance the quality of the environment in Texas through increased use of renewable Resources; and</w:delText>
        </w:r>
      </w:del>
    </w:p>
    <w:p w14:paraId="2E4215C2" w14:textId="3FD4DAD2" w:rsidR="004C30CF" w:rsidDel="004C30CF" w:rsidRDefault="004C30CF" w:rsidP="004C30CF">
      <w:pPr>
        <w:pStyle w:val="List"/>
        <w:ind w:left="1440"/>
        <w:rPr>
          <w:del w:id="179" w:author="TEBA" w:date="2024-11-07T15:04:00Z"/>
        </w:rPr>
      </w:pPr>
      <w:del w:id="180" w:author="TEBA" w:date="2024-11-07T15:04:00Z">
        <w:r w:rsidDel="004C30CF">
          <w:delText>(c)</w:delText>
        </w:r>
        <w:r w:rsidDel="004C30CF">
          <w:tab/>
          <w:delText>To ensure that all Customers have access to providers of energy generated by renewable energy Resources pursuant to PURA § 39.101(b)(3).</w:delText>
        </w:r>
      </w:del>
    </w:p>
    <w:p w14:paraId="384989B8" w14:textId="4E24A82C" w:rsidR="004C30CF" w:rsidRDefault="004C30CF" w:rsidP="004C30CF">
      <w:pPr>
        <w:spacing w:after="240"/>
        <w:ind w:left="720" w:hanging="720"/>
      </w:pPr>
      <w:r>
        <w:t>(</w:t>
      </w:r>
      <w:del w:id="181" w:author="TEBA" w:date="2024-11-25T21:14:00Z">
        <w:r w:rsidDel="00320D77">
          <w:delText>3</w:delText>
        </w:r>
      </w:del>
      <w:ins w:id="182" w:author="TEBA" w:date="2024-11-25T21:14:00Z">
        <w:r w:rsidR="00320D77">
          <w:t>4</w:t>
        </w:r>
      </w:ins>
      <w:r>
        <w:t>)</w:t>
      </w:r>
      <w:r>
        <w:tab/>
        <w:t xml:space="preserve">ERCOT shall administer the </w:t>
      </w:r>
      <w:del w:id="183" w:author="TEBA" w:date="2024-11-07T15:04:00Z">
        <w:r w:rsidDel="004C30CF">
          <w:delText>R</w:delText>
        </w:r>
      </w:del>
      <w:r>
        <w:t>E</w:t>
      </w:r>
      <w:ins w:id="184" w:author="TEBA" w:date="2024-11-07T15:04:00Z">
        <w:r>
          <w:t>A</w:t>
        </w:r>
      </w:ins>
      <w:r>
        <w:t>C Trading Program, which became effective July 1, 2001</w:t>
      </w:r>
      <w:ins w:id="185" w:author="TEBA" w:date="2024-11-07T15:04:00Z">
        <w:r>
          <w:t xml:space="preserve">, and </w:t>
        </w:r>
      </w:ins>
      <w:ins w:id="186" w:author="TEBA" w:date="2024-11-27T09:53:00Z">
        <w:r w:rsidR="0024273A">
          <w:t>is to become</w:t>
        </w:r>
      </w:ins>
      <w:ins w:id="187" w:author="TEBA" w:date="2024-11-07T15:04:00Z">
        <w:r>
          <w:t xml:space="preserve"> a voluntary market on </w:t>
        </w:r>
      </w:ins>
      <w:ins w:id="188" w:author="TEBA" w:date="2024-11-08T07:35:00Z">
        <w:r w:rsidR="008962F1">
          <w:t>September 1, 2025</w:t>
        </w:r>
      </w:ins>
      <w:r>
        <w:t xml:space="preserve">.  Entities participating in the </w:t>
      </w:r>
      <w:del w:id="189" w:author="TEBA" w:date="2024-11-08T07:35:00Z">
        <w:r w:rsidDel="008962F1">
          <w:delText>R</w:delText>
        </w:r>
      </w:del>
      <w:r>
        <w:t>E</w:t>
      </w:r>
      <w:ins w:id="190" w:author="TEBA" w:date="2024-11-08T07:35:00Z">
        <w:r w:rsidR="008962F1">
          <w:t>A</w:t>
        </w:r>
      </w:ins>
      <w:r>
        <w:t>C Trading Program must register with and execute the appropriate agreements with ERCOT.</w:t>
      </w:r>
    </w:p>
    <w:p w14:paraId="7655A893" w14:textId="77777777" w:rsidR="008962F1" w:rsidRDefault="008962F1" w:rsidP="008962F1">
      <w:pPr>
        <w:pStyle w:val="H2"/>
        <w:ind w:left="907" w:hanging="907"/>
      </w:pPr>
      <w:bookmarkStart w:id="191" w:name="_Toc239073017"/>
      <w:bookmarkStart w:id="192" w:name="_Toc180673454"/>
      <w:commentRangeStart w:id="193"/>
      <w:r>
        <w:lastRenderedPageBreak/>
        <w:t>14.2</w:t>
      </w:r>
      <w:commentRangeEnd w:id="193"/>
      <w:r w:rsidR="00677D8F">
        <w:rPr>
          <w:rStyle w:val="CommentReference"/>
          <w:b w:val="0"/>
        </w:rPr>
        <w:commentReference w:id="193"/>
      </w:r>
      <w:r>
        <w:tab/>
        <w:t>Duties of ERCOT</w:t>
      </w:r>
      <w:bookmarkEnd w:id="191"/>
      <w:bookmarkEnd w:id="192"/>
    </w:p>
    <w:p w14:paraId="4F3102DE" w14:textId="77777777" w:rsidR="008962F1" w:rsidRDefault="008962F1" w:rsidP="008962F1">
      <w:pPr>
        <w:pStyle w:val="BodyText"/>
        <w:ind w:left="720" w:hanging="720"/>
        <w:rPr>
          <w:iCs/>
        </w:rPr>
      </w:pPr>
      <w:r>
        <w:t>(1)</w:t>
      </w:r>
      <w:r>
        <w:tab/>
      </w:r>
      <w:r>
        <w:rPr>
          <w:iCs/>
        </w:rPr>
        <w:t xml:space="preserve">As </w:t>
      </w:r>
      <w:r w:rsidRPr="005A12EF">
        <w:t>described</w:t>
      </w:r>
      <w:r>
        <w:rPr>
          <w:iCs/>
        </w:rPr>
        <w:t xml:space="preserve"> in more detail in this Section, ERCOT shall:</w:t>
      </w:r>
    </w:p>
    <w:p w14:paraId="2647D50B" w14:textId="03412048" w:rsidR="008962F1" w:rsidRDefault="008962F1" w:rsidP="008962F1">
      <w:pPr>
        <w:pStyle w:val="List"/>
        <w:ind w:left="1440"/>
      </w:pPr>
      <w:r>
        <w:t>(a)</w:t>
      </w:r>
      <w:r>
        <w:tab/>
        <w:t xml:space="preserve">Register </w:t>
      </w:r>
      <w:del w:id="194" w:author="TEBA" w:date="2024-11-08T07:37:00Z">
        <w:r w:rsidDel="008A48FC">
          <w:delText xml:space="preserve">renewable </w:delText>
        </w:r>
      </w:del>
      <w:r>
        <w:t>energy generators;</w:t>
      </w:r>
    </w:p>
    <w:p w14:paraId="2CC4CB08" w14:textId="77777777" w:rsidR="008962F1" w:rsidRDefault="008962F1" w:rsidP="008962F1">
      <w:pPr>
        <w:pStyle w:val="List"/>
        <w:ind w:left="1440"/>
      </w:pPr>
      <w:r>
        <w:t>(b)</w:t>
      </w:r>
      <w:r>
        <w:tab/>
        <w:t xml:space="preserve">Register Retail Entities;   </w:t>
      </w:r>
    </w:p>
    <w:p w14:paraId="14ADC90D" w14:textId="5B4CED64" w:rsidR="008962F1" w:rsidRDefault="008962F1" w:rsidP="008962F1">
      <w:pPr>
        <w:pStyle w:val="List"/>
        <w:ind w:left="1440"/>
      </w:pPr>
      <w:r>
        <w:t>(c)</w:t>
      </w:r>
      <w:r>
        <w:tab/>
        <w:t xml:space="preserve">Register other Entities choosing to participate in the </w:t>
      </w:r>
      <w:del w:id="195" w:author="TEBA" w:date="2024-11-08T07:38:00Z">
        <w:r w:rsidDel="008A48FC">
          <w:delText xml:space="preserve">Renewable </w:delText>
        </w:r>
      </w:del>
      <w:r>
        <w:t xml:space="preserve">Energy </w:t>
      </w:r>
      <w:ins w:id="196" w:author="TEBA" w:date="2024-11-08T07:38:00Z">
        <w:r w:rsidR="008A48FC">
          <w:t xml:space="preserve">Attribute </w:t>
        </w:r>
      </w:ins>
      <w:del w:id="197" w:author="TEBA" w:date="2024-11-08T07:38:00Z">
        <w:r w:rsidDel="008A48FC">
          <w:delText xml:space="preserve">Credit </w:delText>
        </w:r>
      </w:del>
      <w:ins w:id="198" w:author="TEBA" w:date="2024-11-08T07:38:00Z">
        <w:r w:rsidR="008A48FC">
          <w:t xml:space="preserve">Certificate </w:t>
        </w:r>
      </w:ins>
      <w:r>
        <w:t>(</w:t>
      </w:r>
      <w:del w:id="199" w:author="TEBA" w:date="2024-11-08T07:38:00Z">
        <w:r w:rsidDel="008A48FC">
          <w:delText>R</w:delText>
        </w:r>
      </w:del>
      <w:r>
        <w:t>E</w:t>
      </w:r>
      <w:ins w:id="200" w:author="TEBA" w:date="2024-11-08T07:38:00Z">
        <w:r w:rsidR="008A48FC">
          <w:t>A</w:t>
        </w:r>
      </w:ins>
      <w:r>
        <w:t>C) Trading Program;</w:t>
      </w:r>
    </w:p>
    <w:p w14:paraId="6A06B4B6" w14:textId="78068C8D" w:rsidR="008962F1" w:rsidRDefault="008962F1" w:rsidP="008962F1">
      <w:pPr>
        <w:pStyle w:val="List"/>
        <w:ind w:left="1440"/>
      </w:pPr>
      <w:r>
        <w:t>(d)</w:t>
      </w:r>
      <w:r>
        <w:tab/>
        <w:t xml:space="preserve">Create and maintain </w:t>
      </w:r>
      <w:del w:id="201" w:author="TEBA" w:date="2024-11-08T07:38:00Z">
        <w:r w:rsidDel="008A48FC">
          <w:delText>R</w:delText>
        </w:r>
      </w:del>
      <w:r>
        <w:t>E</w:t>
      </w:r>
      <w:ins w:id="202" w:author="TEBA" w:date="2024-11-08T07:38:00Z">
        <w:r w:rsidR="008A48FC">
          <w:t>A</w:t>
        </w:r>
      </w:ins>
      <w:r>
        <w:t xml:space="preserve">C trading accounts for </w:t>
      </w:r>
      <w:del w:id="203" w:author="TEBA" w:date="2024-11-08T07:38:00Z">
        <w:r w:rsidDel="008A48FC">
          <w:delText>R</w:delText>
        </w:r>
      </w:del>
      <w:r>
        <w:t>E</w:t>
      </w:r>
      <w:ins w:id="204" w:author="TEBA" w:date="2024-11-08T07:38:00Z">
        <w:r w:rsidR="008A48FC">
          <w:t>A</w:t>
        </w:r>
      </w:ins>
      <w:r>
        <w:t>C Trading Program participants;</w:t>
      </w:r>
    </w:p>
    <w:p w14:paraId="1E4FA4C7" w14:textId="705E4CF1" w:rsidR="008962F1" w:rsidDel="008A48FC" w:rsidRDefault="008962F1" w:rsidP="008962F1">
      <w:pPr>
        <w:pStyle w:val="List"/>
        <w:ind w:left="1440"/>
        <w:rPr>
          <w:del w:id="205" w:author="TEBA" w:date="2024-11-08T07:38:00Z"/>
        </w:rPr>
      </w:pPr>
      <w:del w:id="206" w:author="TEBA" w:date="2024-11-08T07:38:00Z">
        <w:r w:rsidDel="008A48FC">
          <w:delText>(e)</w:delText>
        </w:r>
        <w:r w:rsidDel="008A48FC">
          <w:tab/>
          <w:delText>Determine the annual Solar Renewable Portfolio Standard (SRPS) requirement for each Retail Entity in Texas using the formulas set forth in this Section;</w:delText>
        </w:r>
      </w:del>
    </w:p>
    <w:p w14:paraId="70712707" w14:textId="75A0AFEC" w:rsidR="008962F1" w:rsidRDefault="008962F1" w:rsidP="008962F1">
      <w:pPr>
        <w:pStyle w:val="List"/>
        <w:ind w:left="1440"/>
      </w:pPr>
      <w:r>
        <w:t>(</w:t>
      </w:r>
      <w:ins w:id="207" w:author="TEBA" w:date="2024-11-08T07:45:00Z">
        <w:r w:rsidR="008A48FC">
          <w:t>e</w:t>
        </w:r>
      </w:ins>
      <w:del w:id="208" w:author="TEBA" w:date="2024-11-08T07:45:00Z">
        <w:r w:rsidDel="008A48FC">
          <w:delText>f</w:delText>
        </w:r>
      </w:del>
      <w:r>
        <w:t>)</w:t>
      </w:r>
      <w:r>
        <w:tab/>
        <w:t xml:space="preserve">On a </w:t>
      </w:r>
      <w:del w:id="209" w:author="TEBA" w:date="2024-11-08T07:38:00Z">
        <w:r w:rsidDel="008A48FC">
          <w:delText xml:space="preserve">quarterly </w:delText>
        </w:r>
      </w:del>
      <w:ins w:id="210" w:author="TEBA" w:date="2024-11-08T07:38:00Z">
        <w:r w:rsidR="008A48FC">
          <w:t xml:space="preserve">monthly </w:t>
        </w:r>
      </w:ins>
      <w:r>
        <w:t xml:space="preserve">basis, award </w:t>
      </w:r>
      <w:del w:id="211" w:author="TEBA" w:date="2024-11-08T07:38:00Z">
        <w:r w:rsidDel="008A48FC">
          <w:delText>R</w:delText>
        </w:r>
      </w:del>
      <w:r>
        <w:t>E</w:t>
      </w:r>
      <w:ins w:id="212" w:author="TEBA" w:date="2024-11-08T07:39:00Z">
        <w:r w:rsidR="008A48FC">
          <w:t>A</w:t>
        </w:r>
      </w:ins>
      <w:r>
        <w:t xml:space="preserve">Cs </w:t>
      </w:r>
      <w:del w:id="213" w:author="TEBA" w:date="2024-11-08T07:39:00Z">
        <w:r w:rsidDel="008A48FC">
          <w:delText xml:space="preserve">or Compliance Premiums </w:delText>
        </w:r>
      </w:del>
      <w:r>
        <w:t xml:space="preserve">earned by </w:t>
      </w:r>
      <w:ins w:id="214" w:author="TEBA" w:date="2024-11-25T19:04:00Z">
        <w:r w:rsidR="009B3702">
          <w:t>Renewable Energy Credit (</w:t>
        </w:r>
      </w:ins>
      <w:r>
        <w:t>REC</w:t>
      </w:r>
      <w:ins w:id="215" w:author="TEBA" w:date="2024-11-25T19:04:00Z">
        <w:r w:rsidR="009B3702">
          <w:t>)</w:t>
        </w:r>
      </w:ins>
      <w:r>
        <w:t xml:space="preserve"> </w:t>
      </w:r>
      <w:ins w:id="216" w:author="TEBA" w:date="2024-11-08T07:39:00Z">
        <w:r w:rsidR="008A48FC">
          <w:t xml:space="preserve">and EAC </w:t>
        </w:r>
      </w:ins>
      <w:r>
        <w:t>generators based on verified MWh production data;</w:t>
      </w:r>
    </w:p>
    <w:p w14:paraId="3FF33559" w14:textId="659B7462" w:rsidR="008962F1" w:rsidDel="008A48FC" w:rsidRDefault="008962F1" w:rsidP="008962F1">
      <w:pPr>
        <w:pStyle w:val="List"/>
        <w:ind w:left="1440"/>
        <w:rPr>
          <w:del w:id="217" w:author="TEBA" w:date="2024-11-08T07:39:00Z"/>
        </w:rPr>
      </w:pPr>
      <w:del w:id="218" w:author="TEBA" w:date="2024-11-08T07:39:00Z">
        <w:r w:rsidDel="008A48FC">
          <w:delText>(g)</w:delText>
        </w:r>
        <w:r w:rsidDel="008A48FC">
          <w:tab/>
          <w:delText>Verify that Retail Entities meet annual SREC compliance requirements;</w:delText>
        </w:r>
      </w:del>
    </w:p>
    <w:p w14:paraId="70527045" w14:textId="5620CD19" w:rsidR="008962F1" w:rsidRDefault="008962F1" w:rsidP="008962F1">
      <w:pPr>
        <w:pStyle w:val="List"/>
        <w:ind w:left="1440"/>
      </w:pPr>
      <w:r>
        <w:t>(</w:t>
      </w:r>
      <w:ins w:id="219" w:author="TEBA" w:date="2024-11-08T07:45:00Z">
        <w:r w:rsidR="008A48FC">
          <w:t>f</w:t>
        </w:r>
      </w:ins>
      <w:del w:id="220" w:author="TEBA" w:date="2024-11-08T07:45:00Z">
        <w:r w:rsidDel="008A48FC">
          <w:delText>h</w:delText>
        </w:r>
      </w:del>
      <w:r>
        <w:t>)</w:t>
      </w:r>
      <w:r>
        <w:tab/>
        <w:t xml:space="preserve">Retire </w:t>
      </w:r>
      <w:del w:id="221" w:author="TEBA" w:date="2024-11-08T07:39:00Z">
        <w:r w:rsidDel="008A48FC">
          <w:delText>R</w:delText>
        </w:r>
      </w:del>
      <w:r>
        <w:t>E</w:t>
      </w:r>
      <w:ins w:id="222" w:author="TEBA" w:date="2024-11-08T07:39:00Z">
        <w:r w:rsidR="008A48FC">
          <w:t>A</w:t>
        </w:r>
      </w:ins>
      <w:r>
        <w:t xml:space="preserve">Cs </w:t>
      </w:r>
      <w:del w:id="223" w:author="TEBA" w:date="2024-11-25T10:28:00Z">
        <w:r w:rsidDel="00EF0261">
          <w:delText>o</w:delText>
        </w:r>
      </w:del>
      <w:del w:id="224" w:author="TEBA" w:date="2024-11-08T07:39:00Z">
        <w:r w:rsidDel="008A48FC">
          <w:delText>r Compliance Premiums</w:delText>
        </w:r>
      </w:del>
      <w:del w:id="225" w:author="TEBA" w:date="2024-11-25T21:17:00Z">
        <w:r w:rsidDel="00320D77">
          <w:delText xml:space="preserve"> </w:delText>
        </w:r>
      </w:del>
      <w:r>
        <w:t xml:space="preserve">as directed by </w:t>
      </w:r>
      <w:del w:id="226" w:author="TEBA" w:date="2024-11-08T07:39:00Z">
        <w:r w:rsidDel="008A48FC">
          <w:delText>R</w:delText>
        </w:r>
      </w:del>
      <w:r>
        <w:t>E</w:t>
      </w:r>
      <w:ins w:id="227" w:author="TEBA" w:date="2024-11-08T07:39:00Z">
        <w:r w:rsidR="008A48FC">
          <w:t>A</w:t>
        </w:r>
      </w:ins>
      <w:r>
        <w:t>C Trading Program participants;</w:t>
      </w:r>
    </w:p>
    <w:p w14:paraId="25A9F836" w14:textId="40C3FEEB" w:rsidR="008962F1" w:rsidRDefault="008962F1" w:rsidP="008962F1">
      <w:pPr>
        <w:pStyle w:val="List"/>
        <w:ind w:left="1440"/>
      </w:pPr>
      <w:r>
        <w:t>(</w:t>
      </w:r>
      <w:ins w:id="228" w:author="TEBA" w:date="2024-11-08T07:45:00Z">
        <w:r w:rsidR="008A48FC">
          <w:t>g</w:t>
        </w:r>
      </w:ins>
      <w:del w:id="229" w:author="TEBA" w:date="2024-11-08T07:45:00Z">
        <w:r w:rsidDel="008A48FC">
          <w:delText>i</w:delText>
        </w:r>
      </w:del>
      <w:r>
        <w:t>)</w:t>
      </w:r>
      <w:r>
        <w:tab/>
        <w:t xml:space="preserve">Retire </w:t>
      </w:r>
      <w:del w:id="230" w:author="TEBA" w:date="2024-11-08T07:39:00Z">
        <w:r w:rsidDel="008A48FC">
          <w:delText>R</w:delText>
        </w:r>
      </w:del>
      <w:r>
        <w:t>E</w:t>
      </w:r>
      <w:ins w:id="231" w:author="TEBA" w:date="2024-11-08T07:39:00Z">
        <w:r w:rsidR="008A48FC">
          <w:t>A</w:t>
        </w:r>
      </w:ins>
      <w:r>
        <w:t xml:space="preserve">Cs </w:t>
      </w:r>
      <w:del w:id="232" w:author="TEBA" w:date="2024-11-08T07:40:00Z">
        <w:r w:rsidDel="008A48FC">
          <w:delText xml:space="preserve">or Compliance Premiums </w:delText>
        </w:r>
      </w:del>
      <w:r>
        <w:t>as they expire;</w:t>
      </w:r>
    </w:p>
    <w:p w14:paraId="04A3EDBD" w14:textId="583CA930" w:rsidR="008962F1" w:rsidRDefault="008962F1" w:rsidP="008962F1">
      <w:pPr>
        <w:pStyle w:val="List"/>
        <w:ind w:left="1440"/>
      </w:pPr>
      <w:r>
        <w:t>(</w:t>
      </w:r>
      <w:ins w:id="233" w:author="TEBA" w:date="2024-11-08T07:45:00Z">
        <w:r w:rsidR="008A48FC">
          <w:t>h</w:t>
        </w:r>
      </w:ins>
      <w:del w:id="234" w:author="TEBA" w:date="2024-11-08T07:45:00Z">
        <w:r w:rsidDel="008A48FC">
          <w:delText>j</w:delText>
        </w:r>
      </w:del>
      <w:r>
        <w:t>)</w:t>
      </w:r>
      <w:r>
        <w:tab/>
        <w:t>On a monthly basis, make public the aggregated total MWh competitive energy sales in Texas;</w:t>
      </w:r>
    </w:p>
    <w:p w14:paraId="1FE40F07" w14:textId="6D076204" w:rsidR="008962F1" w:rsidRDefault="008962F1" w:rsidP="008962F1">
      <w:pPr>
        <w:pStyle w:val="List"/>
        <w:ind w:left="1440"/>
      </w:pPr>
      <w:r>
        <w:t>(</w:t>
      </w:r>
      <w:ins w:id="235" w:author="TEBA" w:date="2024-11-08T07:45:00Z">
        <w:r w:rsidR="008A48FC">
          <w:t>i</w:t>
        </w:r>
      </w:ins>
      <w:del w:id="236" w:author="TEBA" w:date="2024-11-08T07:45:00Z">
        <w:r w:rsidDel="008A48FC">
          <w:delText>k</w:delText>
        </w:r>
      </w:del>
      <w:r>
        <w:t>)</w:t>
      </w:r>
      <w:r>
        <w:tab/>
        <w:t xml:space="preserve">Make public a list of </w:t>
      </w:r>
      <w:del w:id="237" w:author="TEBA" w:date="2024-11-08T07:40:00Z">
        <w:r w:rsidDel="008A48FC">
          <w:delText>R</w:delText>
        </w:r>
      </w:del>
      <w:r>
        <w:t>E</w:t>
      </w:r>
      <w:ins w:id="238" w:author="TEBA" w:date="2024-11-08T07:40:00Z">
        <w:r w:rsidR="008A48FC">
          <w:t>A</w:t>
        </w:r>
      </w:ins>
      <w:r>
        <w:t>C Account Holders with contact information (e-mail, address, and</w:t>
      </w:r>
      <w:ins w:id="239" w:author="TEBA" w:date="2024-11-08T07:40:00Z">
        <w:r w:rsidR="008A48FC">
          <w:t>/or</w:t>
        </w:r>
      </w:ins>
      <w:r>
        <w:t xml:space="preserve"> telephone number) </w:t>
      </w:r>
      <w:proofErr w:type="gramStart"/>
      <w:r>
        <w:t>so as to</w:t>
      </w:r>
      <w:proofErr w:type="gramEnd"/>
      <w:r>
        <w:t xml:space="preserve"> facilitate </w:t>
      </w:r>
      <w:del w:id="240" w:author="TEBA" w:date="2024-11-08T07:40:00Z">
        <w:r w:rsidDel="008A48FC">
          <w:delText>R</w:delText>
        </w:r>
      </w:del>
      <w:r>
        <w:t>E</w:t>
      </w:r>
      <w:ins w:id="241" w:author="TEBA" w:date="2024-11-08T07:40:00Z">
        <w:r w:rsidR="008A48FC">
          <w:t>A</w:t>
        </w:r>
      </w:ins>
      <w:r>
        <w:t xml:space="preserve">C </w:t>
      </w:r>
      <w:del w:id="242" w:author="TEBA" w:date="2024-11-08T07:41:00Z">
        <w:r w:rsidDel="008A48FC">
          <w:delText xml:space="preserve">or Compliance Premium </w:delText>
        </w:r>
      </w:del>
      <w:r>
        <w:t>trading;</w:t>
      </w:r>
    </w:p>
    <w:p w14:paraId="0B214F32" w14:textId="163C70BE" w:rsidR="008962F1" w:rsidRDefault="008962F1" w:rsidP="008962F1">
      <w:pPr>
        <w:pStyle w:val="List"/>
        <w:ind w:left="1440"/>
      </w:pPr>
      <w:r>
        <w:t>(</w:t>
      </w:r>
      <w:ins w:id="243" w:author="TEBA" w:date="2024-11-08T07:45:00Z">
        <w:r w:rsidR="008A48FC">
          <w:t>j</w:t>
        </w:r>
      </w:ins>
      <w:del w:id="244" w:author="TEBA" w:date="2024-11-08T07:45:00Z">
        <w:r w:rsidDel="008A48FC">
          <w:delText>l</w:delText>
        </w:r>
      </w:del>
      <w:r>
        <w:t>)</w:t>
      </w:r>
      <w:r>
        <w:tab/>
        <w:t>Maintain a list of offset generators and the Retail Entities to whom such a generator’s offsets were awarded by the Public Utility Commission of Texas (PUCT);</w:t>
      </w:r>
    </w:p>
    <w:p w14:paraId="17E7E7DD" w14:textId="1E67585A" w:rsidR="008962F1" w:rsidRDefault="008962F1" w:rsidP="008962F1">
      <w:pPr>
        <w:pStyle w:val="List"/>
        <w:ind w:left="1440"/>
      </w:pPr>
      <w:r>
        <w:t>(</w:t>
      </w:r>
      <w:ins w:id="245" w:author="TEBA" w:date="2024-11-08T07:45:00Z">
        <w:r w:rsidR="008A48FC">
          <w:t>k</w:t>
        </w:r>
      </w:ins>
      <w:del w:id="246" w:author="TEBA" w:date="2024-11-08T07:45:00Z">
        <w:r w:rsidDel="008A48FC">
          <w:delText>m</w:delText>
        </w:r>
      </w:del>
      <w:r>
        <w:t>)</w:t>
      </w:r>
      <w:r>
        <w:tab/>
        <w:t>Conduct a</w:t>
      </w:r>
      <w:ins w:id="247" w:author="TEBA" w:date="2024-11-25T18:37:00Z">
        <w:r w:rsidR="00E034FF">
          <w:t>n</w:t>
        </w:r>
      </w:ins>
      <w:r>
        <w:t xml:space="preserve"> </w:t>
      </w:r>
      <w:del w:id="248" w:author="TEBA" w:date="2024-11-08T07:41:00Z">
        <w:r w:rsidDel="008A48FC">
          <w:delText>R</w:delText>
        </w:r>
      </w:del>
      <w:r>
        <w:t>E</w:t>
      </w:r>
      <w:ins w:id="249" w:author="TEBA" w:date="2024-11-08T07:41:00Z">
        <w:r w:rsidR="008A48FC">
          <w:t>A</w:t>
        </w:r>
      </w:ins>
      <w:r>
        <w:t>C Trading Program Settlement process annually;</w:t>
      </w:r>
    </w:p>
    <w:p w14:paraId="36B6D3B1" w14:textId="7A065234" w:rsidR="008962F1" w:rsidRDefault="008962F1" w:rsidP="008962F1">
      <w:pPr>
        <w:pStyle w:val="List"/>
        <w:ind w:left="1440"/>
      </w:pPr>
      <w:r>
        <w:t>(</w:t>
      </w:r>
      <w:ins w:id="250" w:author="TEBA" w:date="2024-11-08T07:45:00Z">
        <w:r w:rsidR="008A48FC">
          <w:t>l</w:t>
        </w:r>
      </w:ins>
      <w:del w:id="251" w:author="TEBA" w:date="2024-11-08T07:45:00Z">
        <w:r w:rsidDel="008A48FC">
          <w:delText>n</w:delText>
        </w:r>
      </w:del>
      <w:r>
        <w:t>)</w:t>
      </w:r>
      <w:r>
        <w:tab/>
        <w:t xml:space="preserve">File an annual report with the PUCT as specified in subsection (h)(11) of P.U.C. </w:t>
      </w:r>
      <w:r>
        <w:rPr>
          <w:smallCaps/>
          <w:szCs w:val="24"/>
        </w:rPr>
        <w:t>Subst</w:t>
      </w:r>
      <w:r>
        <w:t xml:space="preserve">. R. 25.173, </w:t>
      </w:r>
      <w:r>
        <w:rPr>
          <w:iCs/>
        </w:rPr>
        <w:t>Renewable Energy Credit Program</w:t>
      </w:r>
      <w:r>
        <w:t>;</w:t>
      </w:r>
    </w:p>
    <w:p w14:paraId="1EE3EEF1" w14:textId="7A1A2CB8" w:rsidR="008962F1" w:rsidRDefault="008962F1" w:rsidP="008962F1">
      <w:pPr>
        <w:pStyle w:val="List"/>
        <w:ind w:left="1440"/>
      </w:pPr>
      <w:r>
        <w:t>(</w:t>
      </w:r>
      <w:ins w:id="252" w:author="TEBA" w:date="2024-11-08T07:45:00Z">
        <w:r w:rsidR="008A48FC">
          <w:t>m</w:t>
        </w:r>
      </w:ins>
      <w:del w:id="253" w:author="TEBA" w:date="2024-11-08T07:45:00Z">
        <w:r w:rsidDel="008A48FC">
          <w:delText>o</w:delText>
        </w:r>
      </w:del>
      <w:r>
        <w:t>)</w:t>
      </w:r>
      <w:r>
        <w:tab/>
        <w:t>Monitor the operational status of participating renewable energy generation facilities in Texas and record retirements;</w:t>
      </w:r>
    </w:p>
    <w:p w14:paraId="29524B86" w14:textId="5966B9B8" w:rsidR="008962F1" w:rsidDel="008A48FC" w:rsidRDefault="008962F1" w:rsidP="008962F1">
      <w:pPr>
        <w:pStyle w:val="List"/>
        <w:ind w:left="1440"/>
        <w:rPr>
          <w:del w:id="254" w:author="TEBA" w:date="2024-11-08T07:42:00Z"/>
        </w:rPr>
      </w:pPr>
      <w:del w:id="255" w:author="TEBA" w:date="2024-11-08T07:42:00Z">
        <w:r w:rsidDel="008A48FC">
          <w:delText>(p)</w:delText>
        </w:r>
        <w:r w:rsidDel="008A48FC">
          <w:tab/>
          <w:delText>Compute and apply a revised Capacity Conversion Factor (CCF) (as described in Section 14.9.2, Capacity Conversion Factor);</w:delText>
        </w:r>
      </w:del>
    </w:p>
    <w:p w14:paraId="55282174" w14:textId="787762BE" w:rsidR="008962F1" w:rsidRDefault="008962F1" w:rsidP="008962F1">
      <w:pPr>
        <w:pStyle w:val="List"/>
        <w:ind w:left="1440"/>
      </w:pPr>
      <w:r>
        <w:lastRenderedPageBreak/>
        <w:t>(</w:t>
      </w:r>
      <w:ins w:id="256" w:author="TEBA" w:date="2024-11-08T07:45:00Z">
        <w:r w:rsidR="008A48FC">
          <w:t>n</w:t>
        </w:r>
      </w:ins>
      <w:del w:id="257" w:author="TEBA" w:date="2024-11-08T07:45:00Z">
        <w:r w:rsidDel="008A48FC">
          <w:delText>q</w:delText>
        </w:r>
      </w:del>
      <w:r>
        <w:t>)</w:t>
      </w:r>
      <w:r>
        <w:tab/>
        <w:t>Audit MWh production data from certified REC generating facilities</w:t>
      </w:r>
      <w:ins w:id="258" w:author="TEBA" w:date="2024-11-08T07:42:00Z">
        <w:r w:rsidR="008A48FC">
          <w:t xml:space="preserve"> and other registered EAC generating facilities</w:t>
        </w:r>
      </w:ins>
      <w:r>
        <w:t>;</w:t>
      </w:r>
    </w:p>
    <w:p w14:paraId="7F984DCE" w14:textId="6DD04050" w:rsidR="008962F1" w:rsidRDefault="008962F1" w:rsidP="008962F1">
      <w:pPr>
        <w:pStyle w:val="List"/>
        <w:ind w:left="1440"/>
      </w:pPr>
      <w:r>
        <w:t>(</w:t>
      </w:r>
      <w:ins w:id="259" w:author="TEBA" w:date="2024-11-08T07:46:00Z">
        <w:r w:rsidR="008A48FC">
          <w:t>o</w:t>
        </w:r>
      </w:ins>
      <w:del w:id="260" w:author="TEBA" w:date="2024-11-08T07:46:00Z">
        <w:r w:rsidDel="008A48FC">
          <w:delText>r</w:delText>
        </w:r>
      </w:del>
      <w:r>
        <w:t>)</w:t>
      </w:r>
      <w:r>
        <w:tab/>
        <w:t>Audit MWh production from renewable energy generation facilities producing offsets for Retail Entities on an annual basis;</w:t>
      </w:r>
    </w:p>
    <w:p w14:paraId="10EDE2E8" w14:textId="6F547E51" w:rsidR="008962F1" w:rsidRDefault="008962F1" w:rsidP="008962F1">
      <w:pPr>
        <w:pStyle w:val="List"/>
        <w:ind w:left="1440"/>
      </w:pPr>
      <w:r>
        <w:t>(</w:t>
      </w:r>
      <w:ins w:id="261" w:author="TEBA" w:date="2024-11-08T07:46:00Z">
        <w:r w:rsidR="008A48FC">
          <w:t>p</w:t>
        </w:r>
      </w:ins>
      <w:del w:id="262" w:author="TEBA" w:date="2024-11-08T07:46:00Z">
        <w:r w:rsidDel="008A48FC">
          <w:delText>s</w:delText>
        </w:r>
      </w:del>
      <w:r>
        <w:t>)</w:t>
      </w:r>
      <w:r>
        <w:tab/>
        <w:t xml:space="preserve">Post a list of Facility Identification Numbers, and the associated </w:t>
      </w:r>
      <w:del w:id="263" w:author="TEBA" w:date="2024-11-08T07:43:00Z">
        <w:r w:rsidDel="008A48FC">
          <w:delText xml:space="preserve">renewable </w:delText>
        </w:r>
      </w:del>
      <w:r>
        <w:t>energy generation facility name, location, type, and noncompetitive certification data on the ERCOT website</w:t>
      </w:r>
      <w:ins w:id="264" w:author="TEBA" w:date="2024-11-08T07:43:00Z">
        <w:r w:rsidR="008A48FC">
          <w:t xml:space="preserve"> and a database of all EACs (</w:t>
        </w:r>
      </w:ins>
      <w:ins w:id="265" w:author="TEBA" w:date="2024-11-27T09:27:00Z">
        <w:r w:rsidR="00C16941">
          <w:t>with</w:t>
        </w:r>
      </w:ins>
      <w:ins w:id="266" w:author="TEBA" w:date="2024-11-08T07:43:00Z">
        <w:r w:rsidR="008A48FC">
          <w:t xml:space="preserve"> confidentiality protections described in </w:t>
        </w:r>
        <w:r w:rsidR="008A48FC" w:rsidRPr="00303687">
          <w:t>Se</w:t>
        </w:r>
      </w:ins>
      <w:ins w:id="267" w:author="TEBA" w:date="2024-11-22T09:58:00Z">
        <w:r w:rsidR="00303687">
          <w:t>c</w:t>
        </w:r>
      </w:ins>
      <w:ins w:id="268" w:author="TEBA" w:date="2024-11-08T07:43:00Z">
        <w:r w:rsidR="008A48FC" w:rsidRPr="00303687">
          <w:t>tion 14</w:t>
        </w:r>
      </w:ins>
      <w:ins w:id="269" w:author="TEBA" w:date="2024-11-22T09:57:00Z">
        <w:r w:rsidR="00303687" w:rsidRPr="00303687">
          <w:t>.</w:t>
        </w:r>
        <w:r w:rsidR="00303687">
          <w:t>1</w:t>
        </w:r>
      </w:ins>
      <w:ins w:id="270" w:author="TEBA" w:date="2024-11-22T09:58:00Z">
        <w:r w:rsidR="00303687">
          <w:t>1</w:t>
        </w:r>
      </w:ins>
      <w:ins w:id="271" w:author="TEBA" w:date="2024-11-25T19:20:00Z">
        <w:r w:rsidR="00894370">
          <w:t xml:space="preserve">, </w:t>
        </w:r>
        <w:r w:rsidR="00894370" w:rsidRPr="00894370">
          <w:t>Maintain Public Information</w:t>
        </w:r>
      </w:ins>
      <w:ins w:id="272" w:author="TEBA" w:date="2024-11-08T07:43:00Z">
        <w:r w:rsidR="008A48FC">
          <w:t>)</w:t>
        </w:r>
      </w:ins>
      <w:r>
        <w:t>;</w:t>
      </w:r>
      <w:del w:id="273" w:author="TEBA" w:date="2024-11-25T22:52:00Z">
        <w:r w:rsidDel="007322C7">
          <w:delText xml:space="preserve"> and</w:delText>
        </w:r>
      </w:del>
    </w:p>
    <w:p w14:paraId="1126968E" w14:textId="090D0896" w:rsidR="008962F1" w:rsidRDefault="008962F1" w:rsidP="008962F1">
      <w:pPr>
        <w:pStyle w:val="List"/>
        <w:ind w:left="1440"/>
      </w:pPr>
      <w:del w:id="274" w:author="TEBA" w:date="2024-12-13T13:50:00Z">
        <w:r w:rsidDel="001E4C5F">
          <w:delText>(t)</w:delText>
        </w:r>
        <w:r w:rsidDel="001E4C5F">
          <w:tab/>
          <w:delText>Receive, implement and protect the confidentiality of Electric Service Identifiers (ESI IDs), identity of Retail Electric Provider (REP), and consumption data associated with transmission-level C</w:delText>
        </w:r>
        <w:r w:rsidRPr="00982241" w:rsidDel="001E4C5F">
          <w:delText>ustomers</w:delText>
        </w:r>
        <w:r w:rsidDel="001E4C5F">
          <w:delText xml:space="preserve"> that choose to have their Load excluded from the SRPS calculation consistent with Section 14.5.3, End-Use Customers, and subsection (f) of P.U.C. </w:delText>
        </w:r>
        <w:r w:rsidRPr="00F72F4D" w:rsidDel="001E4C5F">
          <w:rPr>
            <w:iCs/>
            <w:smallCaps/>
          </w:rPr>
          <w:delText>Subst</w:delText>
        </w:r>
        <w:r w:rsidDel="001E4C5F">
          <w:rPr>
            <w:iCs/>
          </w:rPr>
          <w:delText>. R. 25.173.</w:delText>
        </w:r>
      </w:del>
    </w:p>
    <w:p w14:paraId="14EBC84F" w14:textId="540F07A8" w:rsidR="008A48FC" w:rsidRDefault="008A48FC" w:rsidP="008A48FC">
      <w:pPr>
        <w:pStyle w:val="List"/>
        <w:ind w:left="1440"/>
        <w:rPr>
          <w:ins w:id="275" w:author="TEBA" w:date="2024-11-08T07:44:00Z"/>
          <w:iCs/>
        </w:rPr>
      </w:pPr>
      <w:ins w:id="276" w:author="TEBA" w:date="2024-11-08T07:44:00Z">
        <w:r>
          <w:rPr>
            <w:iCs/>
          </w:rPr>
          <w:t>(</w:t>
        </w:r>
      </w:ins>
      <w:ins w:id="277" w:author="TEBA" w:date="2024-12-13T13:50:00Z">
        <w:r w:rsidR="001E4C5F">
          <w:rPr>
            <w:iCs/>
          </w:rPr>
          <w:t>q</w:t>
        </w:r>
      </w:ins>
      <w:ins w:id="278" w:author="TEBA" w:date="2024-11-08T07:44:00Z">
        <w:r>
          <w:rPr>
            <w:iCs/>
          </w:rPr>
          <w:t>)</w:t>
        </w:r>
        <w:r>
          <w:rPr>
            <w:iCs/>
          </w:rPr>
          <w:tab/>
          <w:t>Enable functionality to support the creation and issuance of fractional EACs timestamped at the hourly level;</w:t>
        </w:r>
      </w:ins>
    </w:p>
    <w:p w14:paraId="60949B71" w14:textId="5FA59577" w:rsidR="008A48FC" w:rsidRDefault="008A48FC" w:rsidP="008A48FC">
      <w:pPr>
        <w:pStyle w:val="List"/>
        <w:ind w:left="1440"/>
        <w:rPr>
          <w:ins w:id="279" w:author="TEBA" w:date="2024-11-08T07:44:00Z"/>
          <w:iCs/>
        </w:rPr>
      </w:pPr>
      <w:ins w:id="280" w:author="TEBA" w:date="2024-11-08T07:44:00Z">
        <w:r>
          <w:rPr>
            <w:iCs/>
          </w:rPr>
          <w:t>(</w:t>
        </w:r>
      </w:ins>
      <w:ins w:id="281" w:author="TEBA" w:date="2024-12-13T13:50:00Z">
        <w:r w:rsidR="001E4C5F">
          <w:rPr>
            <w:iCs/>
          </w:rPr>
          <w:t>r</w:t>
        </w:r>
      </w:ins>
      <w:ins w:id="282" w:author="TEBA" w:date="2024-11-08T07:44:00Z">
        <w:r>
          <w:rPr>
            <w:iCs/>
          </w:rPr>
          <w:t>)</w:t>
        </w:r>
        <w:r>
          <w:rPr>
            <w:iCs/>
          </w:rPr>
          <w:tab/>
          <w:t xml:space="preserve">Provide public documentation on the process for EAC Account Holders and other parties to access account data via a </w:t>
        </w:r>
      </w:ins>
      <w:ins w:id="283" w:author="TEBA" w:date="2024-11-27T10:42:00Z">
        <w:r w:rsidR="00E066C5">
          <w:rPr>
            <w:iCs/>
          </w:rPr>
          <w:t>Representational State Transfer (</w:t>
        </w:r>
      </w:ins>
      <w:ins w:id="284" w:author="TEBA" w:date="2024-11-08T07:44:00Z">
        <w:r>
          <w:rPr>
            <w:iCs/>
          </w:rPr>
          <w:t>REST</w:t>
        </w:r>
      </w:ins>
      <w:ins w:id="285" w:author="TEBA" w:date="2024-11-27T10:42:00Z">
        <w:r w:rsidR="00E066C5">
          <w:rPr>
            <w:iCs/>
          </w:rPr>
          <w:t>)</w:t>
        </w:r>
      </w:ins>
      <w:ins w:id="286" w:author="TEBA" w:date="2024-11-08T07:44:00Z">
        <w:r>
          <w:rPr>
            <w:iCs/>
          </w:rPr>
          <w:t xml:space="preserve"> </w:t>
        </w:r>
      </w:ins>
      <w:ins w:id="287" w:author="TEBA" w:date="2024-11-25T22:53:00Z">
        <w:r w:rsidR="007322C7">
          <w:rPr>
            <w:iCs/>
          </w:rPr>
          <w:t>A</w:t>
        </w:r>
      </w:ins>
      <w:ins w:id="288" w:author="TEBA" w:date="2024-11-08T07:44:00Z">
        <w:r>
          <w:rPr>
            <w:iCs/>
          </w:rPr>
          <w:t xml:space="preserve">pplication </w:t>
        </w:r>
      </w:ins>
      <w:ins w:id="289" w:author="TEBA" w:date="2024-11-25T22:53:00Z">
        <w:r w:rsidR="007322C7">
          <w:rPr>
            <w:iCs/>
          </w:rPr>
          <w:t>P</w:t>
        </w:r>
      </w:ins>
      <w:ins w:id="290" w:author="TEBA" w:date="2024-11-08T07:44:00Z">
        <w:r>
          <w:rPr>
            <w:iCs/>
          </w:rPr>
          <w:t xml:space="preserve">rogramming </w:t>
        </w:r>
      </w:ins>
      <w:ins w:id="291" w:author="TEBA" w:date="2024-11-25T22:53:00Z">
        <w:r w:rsidR="007322C7">
          <w:rPr>
            <w:iCs/>
          </w:rPr>
          <w:t>I</w:t>
        </w:r>
      </w:ins>
      <w:ins w:id="292" w:author="TEBA" w:date="2024-11-08T07:44:00Z">
        <w:r>
          <w:rPr>
            <w:iCs/>
          </w:rPr>
          <w:t>nterface</w:t>
        </w:r>
      </w:ins>
      <w:ins w:id="293" w:author="TEBA" w:date="2024-11-25T22:54:00Z">
        <w:r w:rsidR="007322C7">
          <w:rPr>
            <w:iCs/>
          </w:rPr>
          <w:t xml:space="preserve"> (API)</w:t>
        </w:r>
      </w:ins>
      <w:ins w:id="294" w:author="TEBA" w:date="2024-11-08T07:44:00Z">
        <w:r>
          <w:rPr>
            <w:iCs/>
          </w:rPr>
          <w:t xml:space="preserve">. </w:t>
        </w:r>
      </w:ins>
      <w:ins w:id="295" w:author="TEBA" w:date="2024-11-25T21:18:00Z">
        <w:r w:rsidR="00320D77">
          <w:rPr>
            <w:iCs/>
          </w:rPr>
          <w:t xml:space="preserve"> </w:t>
        </w:r>
      </w:ins>
      <w:ins w:id="296" w:author="TEBA" w:date="2024-11-08T07:44:00Z">
        <w:r>
          <w:rPr>
            <w:iCs/>
          </w:rPr>
          <w:t xml:space="preserve">For third parties, the functionality should be able to access public data or data authorized by EAC Account Holders. </w:t>
        </w:r>
      </w:ins>
      <w:ins w:id="297" w:author="TEBA" w:date="2024-11-25T21:18:00Z">
        <w:r w:rsidR="00320D77">
          <w:rPr>
            <w:iCs/>
          </w:rPr>
          <w:t xml:space="preserve"> </w:t>
        </w:r>
      </w:ins>
      <w:ins w:id="298" w:author="TEBA" w:date="2024-11-08T07:44:00Z">
        <w:r>
          <w:rPr>
            <w:iCs/>
          </w:rPr>
          <w:t xml:space="preserve">The API should also facilitate </w:t>
        </w:r>
      </w:ins>
      <w:ins w:id="299" w:author="TEBA" w:date="2024-11-22T09:59:00Z">
        <w:r w:rsidR="00303687">
          <w:rPr>
            <w:iCs/>
          </w:rPr>
          <w:t>actions (e.g.</w:t>
        </w:r>
      </w:ins>
      <w:ins w:id="300" w:author="TEBA" w:date="2024-11-25T19:35:00Z">
        <w:r w:rsidR="00EA5C65">
          <w:rPr>
            <w:iCs/>
          </w:rPr>
          <w:t>,</w:t>
        </w:r>
      </w:ins>
      <w:ins w:id="301" w:author="TEBA" w:date="2024-11-22T09:59:00Z">
        <w:r w:rsidR="00303687">
          <w:rPr>
            <w:iCs/>
          </w:rPr>
          <w:t xml:space="preserve"> transfers, confirmations, </w:t>
        </w:r>
      </w:ins>
      <w:ins w:id="302" w:author="TEBA" w:date="2024-11-22T12:39:00Z">
        <w:r w:rsidR="00823D3B">
          <w:rPr>
            <w:iCs/>
          </w:rPr>
          <w:t>retirements</w:t>
        </w:r>
      </w:ins>
      <w:ins w:id="303" w:author="TEBA" w:date="2024-11-22T09:59:00Z">
        <w:r w:rsidR="00303687">
          <w:rPr>
            <w:iCs/>
          </w:rPr>
          <w:t>)</w:t>
        </w:r>
      </w:ins>
      <w:ins w:id="304" w:author="TEBA" w:date="2024-11-08T07:44:00Z">
        <w:r>
          <w:rPr>
            <w:iCs/>
          </w:rPr>
          <w:t xml:space="preserve"> between EAC Account Holders; and</w:t>
        </w:r>
      </w:ins>
    </w:p>
    <w:p w14:paraId="7E81B2F6" w14:textId="6E63E379" w:rsidR="008A48FC" w:rsidRDefault="008A48FC" w:rsidP="008A48FC">
      <w:pPr>
        <w:pStyle w:val="List"/>
        <w:ind w:left="1440"/>
        <w:rPr>
          <w:ins w:id="305" w:author="TEBA" w:date="2024-11-08T07:45:00Z"/>
          <w:iCs/>
        </w:rPr>
      </w:pPr>
      <w:ins w:id="306" w:author="TEBA" w:date="2024-11-08T07:45:00Z">
        <w:r>
          <w:rPr>
            <w:iCs/>
          </w:rPr>
          <w:t>(</w:t>
        </w:r>
      </w:ins>
      <w:ins w:id="307" w:author="TEBA" w:date="2024-12-13T13:50:00Z">
        <w:r w:rsidR="001E4C5F">
          <w:rPr>
            <w:iCs/>
          </w:rPr>
          <w:t>s</w:t>
        </w:r>
      </w:ins>
      <w:ins w:id="308" w:author="TEBA" w:date="2024-11-08T07:45:00Z">
        <w:r>
          <w:rPr>
            <w:iCs/>
          </w:rPr>
          <w:t>)</w:t>
        </w:r>
        <w:r>
          <w:rPr>
            <w:iCs/>
          </w:rPr>
          <w:tab/>
          <w:t>Provide functionality to disaggregate an EAC to enable the transfer of only a portion of the credit to another party.</w:t>
        </w:r>
      </w:ins>
    </w:p>
    <w:p w14:paraId="31567CAD" w14:textId="39531A43" w:rsidR="008A48FC" w:rsidRDefault="008A48FC" w:rsidP="008A48FC">
      <w:pPr>
        <w:pStyle w:val="List"/>
        <w:rPr>
          <w:ins w:id="309" w:author="TEBA" w:date="2024-11-08T07:48:00Z"/>
        </w:rPr>
      </w:pPr>
      <w:ins w:id="310" w:author="TEBA" w:date="2024-11-08T07:45:00Z">
        <w:r>
          <w:t>(2)</w:t>
        </w:r>
        <w:r>
          <w:tab/>
          <w:t>ERCOT may delegate the functions of Program Administrator to a national EAC registry software provider</w:t>
        </w:r>
      </w:ins>
      <w:ins w:id="311" w:author="TEBA" w:date="2024-11-08T07:46:00Z">
        <w:r>
          <w:t>, and if it does so it must request f</w:t>
        </w:r>
      </w:ins>
      <w:ins w:id="312" w:author="TEBA" w:date="2024-11-08T07:47:00Z">
        <w:r>
          <w:t xml:space="preserve">eedback from EAC Market Participants and </w:t>
        </w:r>
      </w:ins>
      <w:ins w:id="313" w:author="TEBA" w:date="2024-11-25T19:40:00Z">
        <w:r w:rsidR="00DD127D">
          <w:t>Technical Advisory Committee (</w:t>
        </w:r>
      </w:ins>
      <w:ins w:id="314" w:author="TEBA" w:date="2024-11-08T07:47:00Z">
        <w:r>
          <w:t>TAC</w:t>
        </w:r>
      </w:ins>
      <w:ins w:id="315" w:author="TEBA" w:date="2024-11-25T19:40:00Z">
        <w:r w:rsidR="00DD127D">
          <w:t>)</w:t>
        </w:r>
      </w:ins>
      <w:ins w:id="316" w:author="TEBA" w:date="2024-11-08T07:47:00Z">
        <w:r>
          <w:t xml:space="preserve">. </w:t>
        </w:r>
      </w:ins>
      <w:ins w:id="317" w:author="TEBA" w:date="2024-11-25T21:19:00Z">
        <w:r w:rsidR="00320D77">
          <w:t xml:space="preserve"> </w:t>
        </w:r>
      </w:ins>
      <w:ins w:id="318" w:author="TEBA" w:date="2024-11-08T07:47:00Z">
        <w:r>
          <w:t xml:space="preserve">This feedback should be a </w:t>
        </w:r>
        <w:r w:rsidR="00FF2FEB">
          <w:t>sign</w:t>
        </w:r>
      </w:ins>
      <w:ins w:id="319" w:author="TEBA" w:date="2024-11-08T07:48:00Z">
        <w:r w:rsidR="00FF2FEB">
          <w:t xml:space="preserve">ificant </w:t>
        </w:r>
      </w:ins>
      <w:ins w:id="320" w:author="TEBA" w:date="2024-11-08T07:47:00Z">
        <w:r>
          <w:t xml:space="preserve">factor in determining the choice of </w:t>
        </w:r>
        <w:r w:rsidR="00FF2FEB">
          <w:t xml:space="preserve">the national EAC registry software provider. </w:t>
        </w:r>
      </w:ins>
    </w:p>
    <w:p w14:paraId="78E51BDD" w14:textId="77777777" w:rsidR="00FF2FEB" w:rsidRDefault="00FF2FEB" w:rsidP="00FF2FEB">
      <w:pPr>
        <w:pStyle w:val="H3"/>
      </w:pPr>
      <w:bookmarkStart w:id="321" w:name="_Toc180673455"/>
      <w:r>
        <w:t>14.2.1</w:t>
      </w:r>
      <w:r>
        <w:tab/>
        <w:t>Site Visits</w:t>
      </w:r>
      <w:bookmarkEnd w:id="321"/>
    </w:p>
    <w:p w14:paraId="086AE4B9" w14:textId="433889A3" w:rsidR="00FF2FEB" w:rsidRDefault="00FF2FEB" w:rsidP="00FF2FEB">
      <w:pPr>
        <w:spacing w:after="240"/>
        <w:ind w:left="720" w:hanging="720"/>
      </w:pPr>
      <w:r>
        <w:t>(1)</w:t>
      </w:r>
      <w:r>
        <w:tab/>
        <w:t xml:space="preserve">ERCOT may conduct site visits to </w:t>
      </w:r>
      <w:del w:id="322" w:author="TEBA" w:date="2024-11-08T07:48:00Z">
        <w:r w:rsidDel="00FF2FEB">
          <w:delText xml:space="preserve">renewable </w:delText>
        </w:r>
      </w:del>
      <w:r>
        <w:t xml:space="preserve">energy generation facilities on a random basis to ensure integrity of the </w:t>
      </w:r>
      <w:del w:id="323" w:author="TEBA" w:date="2024-11-08T07:48:00Z">
        <w:r w:rsidDel="00FF2FEB">
          <w:delText>R</w:delText>
        </w:r>
      </w:del>
      <w:r>
        <w:t>E</w:t>
      </w:r>
      <w:ins w:id="324" w:author="TEBA" w:date="2024-11-08T07:48:00Z">
        <w:r>
          <w:t>A</w:t>
        </w:r>
      </w:ins>
      <w:r>
        <w:t xml:space="preserve">C Trading Program, as deemed necessary.  ERCOT shall require each registered </w:t>
      </w:r>
      <w:del w:id="325" w:author="TEBA" w:date="2024-11-08T07:49:00Z">
        <w:r w:rsidDel="00FF2FEB">
          <w:delText xml:space="preserve">renewable </w:delText>
        </w:r>
      </w:del>
      <w:r>
        <w:t xml:space="preserve">energy generator to provide one or more contact persons for purpose of site visit notification.  ERCOT shall provide at least 48 hours’ notice to the designated contact(s) prior to conducting a site visit for </w:t>
      </w:r>
      <w:r w:rsidRPr="000E70A9">
        <w:t>Intermit</w:t>
      </w:r>
      <w:r>
        <w:t>tent Renewable Resources (IRRs) only.</w:t>
      </w:r>
    </w:p>
    <w:p w14:paraId="07D55538" w14:textId="70D58049" w:rsidR="00FF2FEB" w:rsidRDefault="00FF2FEB" w:rsidP="00FF2FEB">
      <w:pPr>
        <w:pStyle w:val="H2"/>
        <w:ind w:left="907" w:hanging="907"/>
      </w:pPr>
      <w:bookmarkStart w:id="326" w:name="_Toc180673456"/>
      <w:r>
        <w:lastRenderedPageBreak/>
        <w:t>14.3</w:t>
      </w:r>
      <w:r>
        <w:tab/>
        <w:t xml:space="preserve">Creation of </w:t>
      </w:r>
      <w:del w:id="327" w:author="TEBA" w:date="2024-11-08T07:49:00Z">
        <w:r w:rsidDel="00FF2FEB">
          <w:delText xml:space="preserve">Renewable </w:delText>
        </w:r>
      </w:del>
      <w:r>
        <w:t xml:space="preserve">Energy </w:t>
      </w:r>
      <w:ins w:id="328" w:author="TEBA" w:date="2024-11-08T07:49:00Z">
        <w:r>
          <w:t xml:space="preserve">Attribute </w:t>
        </w:r>
      </w:ins>
      <w:del w:id="329" w:author="TEBA" w:date="2024-11-08T07:49:00Z">
        <w:r w:rsidDel="00FF2FEB">
          <w:delText xml:space="preserve">Credit </w:delText>
        </w:r>
      </w:del>
      <w:ins w:id="330" w:author="TEBA" w:date="2024-11-08T07:49:00Z">
        <w:r>
          <w:t xml:space="preserve">Certificate </w:t>
        </w:r>
      </w:ins>
      <w:r>
        <w:t xml:space="preserve">Accounts and Attributes of </w:t>
      </w:r>
      <w:del w:id="331" w:author="TEBA" w:date="2024-11-08T07:49:00Z">
        <w:r w:rsidDel="00FF2FEB">
          <w:delText xml:space="preserve">Renewable </w:delText>
        </w:r>
      </w:del>
      <w:r>
        <w:t xml:space="preserve">Energy </w:t>
      </w:r>
      <w:ins w:id="332" w:author="TEBA" w:date="2024-11-08T07:49:00Z">
        <w:r>
          <w:t xml:space="preserve">Attribute </w:t>
        </w:r>
      </w:ins>
      <w:del w:id="333" w:author="TEBA" w:date="2024-11-08T07:49:00Z">
        <w:r w:rsidDel="00FF2FEB">
          <w:delText>Credits</w:delText>
        </w:r>
      </w:del>
      <w:bookmarkEnd w:id="326"/>
      <w:ins w:id="334" w:author="TEBA" w:date="2024-11-08T07:49:00Z">
        <w:r>
          <w:t>Certificates</w:t>
        </w:r>
      </w:ins>
    </w:p>
    <w:p w14:paraId="106F7119" w14:textId="386DB57A" w:rsidR="00FF2FEB" w:rsidRDefault="00FF2FEB" w:rsidP="00FF2FEB">
      <w:pPr>
        <w:pStyle w:val="H3"/>
      </w:pPr>
      <w:bookmarkStart w:id="335" w:name="_Toc180673457"/>
      <w:r>
        <w:t>14.3.1</w:t>
      </w:r>
      <w:r>
        <w:tab/>
        <w:t xml:space="preserve">Creation of </w:t>
      </w:r>
      <w:del w:id="336" w:author="TEBA" w:date="2024-11-08T07:51:00Z">
        <w:r w:rsidDel="00FF2FEB">
          <w:delText xml:space="preserve">Renewable </w:delText>
        </w:r>
      </w:del>
      <w:r>
        <w:t>Energy</w:t>
      </w:r>
      <w:ins w:id="337" w:author="TEBA" w:date="2024-11-08T07:51:00Z">
        <w:r>
          <w:t xml:space="preserve"> Attribute</w:t>
        </w:r>
      </w:ins>
      <w:r>
        <w:t xml:space="preserve"> </w:t>
      </w:r>
      <w:del w:id="338" w:author="TEBA" w:date="2024-11-08T07:51:00Z">
        <w:r w:rsidDel="00FF2FEB">
          <w:delText xml:space="preserve">Credit </w:delText>
        </w:r>
      </w:del>
      <w:ins w:id="339" w:author="TEBA" w:date="2024-11-08T07:51:00Z">
        <w:r>
          <w:t xml:space="preserve">Certificate </w:t>
        </w:r>
      </w:ins>
      <w:r>
        <w:t>Accounts</w:t>
      </w:r>
      <w:bookmarkEnd w:id="335"/>
    </w:p>
    <w:p w14:paraId="1E5290A5" w14:textId="1F69AF30" w:rsidR="00FF2FEB" w:rsidRDefault="00FF2FEB" w:rsidP="00FF2FEB">
      <w:pPr>
        <w:spacing w:after="240"/>
        <w:ind w:left="720" w:hanging="720"/>
      </w:pPr>
      <w:r>
        <w:t>(1)</w:t>
      </w:r>
      <w:r>
        <w:tab/>
        <w:t xml:space="preserve">ERCOT shall create </w:t>
      </w:r>
      <w:del w:id="340" w:author="TEBA" w:date="2024-11-08T07:51:00Z">
        <w:r w:rsidDel="00FF2FEB">
          <w:delText xml:space="preserve">Renewable </w:delText>
        </w:r>
      </w:del>
      <w:r>
        <w:t xml:space="preserve">Energy </w:t>
      </w:r>
      <w:ins w:id="341" w:author="TEBA" w:date="2024-11-08T07:51:00Z">
        <w:r>
          <w:t xml:space="preserve">Attribute </w:t>
        </w:r>
      </w:ins>
      <w:del w:id="342" w:author="TEBA" w:date="2024-11-08T07:51:00Z">
        <w:r w:rsidDel="00FF2FEB">
          <w:delText xml:space="preserve">Credit </w:delText>
        </w:r>
      </w:del>
      <w:ins w:id="343" w:author="TEBA" w:date="2024-11-08T07:51:00Z">
        <w:r>
          <w:t xml:space="preserve">Certificate </w:t>
        </w:r>
      </w:ins>
      <w:r>
        <w:t>(</w:t>
      </w:r>
      <w:del w:id="344" w:author="TEBA" w:date="2024-11-08T07:51:00Z">
        <w:r w:rsidDel="00FF2FEB">
          <w:delText>R</w:delText>
        </w:r>
      </w:del>
      <w:r>
        <w:t>E</w:t>
      </w:r>
      <w:ins w:id="345" w:author="TEBA" w:date="2024-11-08T07:51:00Z">
        <w:r>
          <w:t>A</w:t>
        </w:r>
      </w:ins>
      <w:r>
        <w:t xml:space="preserve">C) Accounts for any party desiring to participate in the </w:t>
      </w:r>
      <w:del w:id="346" w:author="TEBA" w:date="2024-11-08T07:51:00Z">
        <w:r w:rsidDel="00FF2FEB">
          <w:delText>R</w:delText>
        </w:r>
      </w:del>
      <w:r>
        <w:t>E</w:t>
      </w:r>
      <w:ins w:id="347" w:author="TEBA" w:date="2024-11-08T07:51:00Z">
        <w:r>
          <w:t>A</w:t>
        </w:r>
      </w:ins>
      <w:r>
        <w:t xml:space="preserve">C Trading Program.  ERCOT shall require all holders of </w:t>
      </w:r>
      <w:del w:id="348" w:author="TEBA" w:date="2024-11-08T07:51:00Z">
        <w:r w:rsidDel="00FF2FEB">
          <w:delText>R</w:delText>
        </w:r>
      </w:del>
      <w:r>
        <w:t>E</w:t>
      </w:r>
      <w:ins w:id="349" w:author="TEBA" w:date="2024-11-08T07:51:00Z">
        <w:r>
          <w:t>A</w:t>
        </w:r>
      </w:ins>
      <w:r>
        <w:t>C Accounts to execute a Standard Form Market Participant Agreement (as provided for in Section 22, Attachment A, Standard Form Market Participant Agreement) with ERCOT.  Each party requesting a</w:t>
      </w:r>
      <w:ins w:id="350" w:author="TEBA" w:date="2024-11-25T18:37:00Z">
        <w:r w:rsidR="00E034FF">
          <w:t>n</w:t>
        </w:r>
      </w:ins>
      <w:r>
        <w:t xml:space="preserve"> </w:t>
      </w:r>
      <w:del w:id="351" w:author="TEBA" w:date="2024-11-08T07:51:00Z">
        <w:r w:rsidDel="00FF2FEB">
          <w:delText>R</w:delText>
        </w:r>
      </w:del>
      <w:r>
        <w:t>E</w:t>
      </w:r>
      <w:ins w:id="352" w:author="TEBA" w:date="2024-11-08T07:51:00Z">
        <w:r>
          <w:t>A</w:t>
        </w:r>
      </w:ins>
      <w:r>
        <w:t xml:space="preserve">C Account must name a Designated Representative.  The Designated Representative must have the authority to represent and legally bind the </w:t>
      </w:r>
      <w:del w:id="353" w:author="TEBA" w:date="2024-11-08T07:51:00Z">
        <w:r w:rsidDel="00FF2FEB">
          <w:delText>R</w:delText>
        </w:r>
      </w:del>
      <w:r>
        <w:t>E</w:t>
      </w:r>
      <w:ins w:id="354" w:author="TEBA" w:date="2024-11-08T07:51:00Z">
        <w:r>
          <w:t>A</w:t>
        </w:r>
      </w:ins>
      <w:r>
        <w:t xml:space="preserve">C Account Holder in all matters pertaining to the </w:t>
      </w:r>
      <w:del w:id="355" w:author="TEBA" w:date="2024-11-08T07:51:00Z">
        <w:r w:rsidDel="00FF2FEB">
          <w:delText>R</w:delText>
        </w:r>
      </w:del>
      <w:r>
        <w:t>E</w:t>
      </w:r>
      <w:ins w:id="356" w:author="TEBA" w:date="2024-11-08T07:51:00Z">
        <w:r>
          <w:t>A</w:t>
        </w:r>
      </w:ins>
      <w:r>
        <w:t>C Trading Program.  These individuals will be the contact persons for ERCOT on matters regarding a</w:t>
      </w:r>
      <w:ins w:id="357" w:author="TEBA" w:date="2024-11-25T18:37:00Z">
        <w:r w:rsidR="00E034FF">
          <w:t>n</w:t>
        </w:r>
      </w:ins>
      <w:r>
        <w:t xml:space="preserve"> </w:t>
      </w:r>
      <w:del w:id="358" w:author="TEBA" w:date="2024-11-08T07:51:00Z">
        <w:r w:rsidDel="00FF2FEB">
          <w:delText>R</w:delText>
        </w:r>
      </w:del>
      <w:r>
        <w:t>E</w:t>
      </w:r>
      <w:ins w:id="359" w:author="TEBA" w:date="2024-11-08T07:51:00Z">
        <w:r>
          <w:t>A</w:t>
        </w:r>
      </w:ins>
      <w:r>
        <w:t>C Account.</w:t>
      </w:r>
    </w:p>
    <w:p w14:paraId="6083C522" w14:textId="6DB4BE05" w:rsidR="00FF2FEB" w:rsidRDefault="00FF2FEB" w:rsidP="00FF2FEB">
      <w:pPr>
        <w:keepNext/>
        <w:tabs>
          <w:tab w:val="left" w:pos="1080"/>
        </w:tabs>
        <w:spacing w:before="240" w:after="240"/>
        <w:ind w:left="1080" w:hanging="1080"/>
        <w:outlineLvl w:val="2"/>
        <w:rPr>
          <w:b/>
          <w:bCs/>
          <w:i/>
        </w:rPr>
      </w:pPr>
      <w:bookmarkStart w:id="360" w:name="_Toc239073021"/>
      <w:bookmarkStart w:id="361" w:name="_Toc180673458"/>
      <w:commentRangeStart w:id="362"/>
      <w:r>
        <w:rPr>
          <w:b/>
          <w:bCs/>
          <w:i/>
        </w:rPr>
        <w:t>14.3.2</w:t>
      </w:r>
      <w:commentRangeEnd w:id="362"/>
      <w:r w:rsidR="00677D8F">
        <w:rPr>
          <w:rStyle w:val="CommentReference"/>
        </w:rPr>
        <w:commentReference w:id="362"/>
      </w:r>
      <w:r>
        <w:rPr>
          <w:b/>
          <w:bCs/>
          <w:i/>
        </w:rPr>
        <w:tab/>
        <w:t xml:space="preserve">Attributes of </w:t>
      </w:r>
      <w:del w:id="363" w:author="TEBA" w:date="2024-11-08T07:52:00Z">
        <w:r w:rsidDel="00FF2FEB">
          <w:rPr>
            <w:b/>
            <w:bCs/>
            <w:i/>
          </w:rPr>
          <w:delText xml:space="preserve">Renewable </w:delText>
        </w:r>
      </w:del>
      <w:r>
        <w:rPr>
          <w:b/>
          <w:bCs/>
          <w:i/>
        </w:rPr>
        <w:t xml:space="preserve">Energy </w:t>
      </w:r>
      <w:ins w:id="364" w:author="TEBA" w:date="2024-11-08T07:52:00Z">
        <w:r>
          <w:rPr>
            <w:b/>
            <w:bCs/>
            <w:i/>
          </w:rPr>
          <w:t xml:space="preserve">Attribute </w:t>
        </w:r>
      </w:ins>
      <w:del w:id="365" w:author="TEBA" w:date="2024-11-08T07:52:00Z">
        <w:r w:rsidDel="00FF2FEB">
          <w:rPr>
            <w:b/>
            <w:bCs/>
            <w:i/>
          </w:rPr>
          <w:delText xml:space="preserve">Credits </w:delText>
        </w:r>
      </w:del>
      <w:ins w:id="366" w:author="TEBA" w:date="2024-11-08T07:52:00Z">
        <w:r>
          <w:rPr>
            <w:b/>
            <w:bCs/>
            <w:i/>
          </w:rPr>
          <w:t xml:space="preserve">Certificates </w:t>
        </w:r>
      </w:ins>
      <w:del w:id="367" w:author="TEBA" w:date="2024-11-08T07:52:00Z">
        <w:r w:rsidDel="00FF2FEB">
          <w:rPr>
            <w:b/>
            <w:bCs/>
            <w:i/>
          </w:rPr>
          <w:delText>and Compliance Premiums</w:delText>
        </w:r>
      </w:del>
      <w:bookmarkEnd w:id="360"/>
      <w:bookmarkEnd w:id="361"/>
    </w:p>
    <w:p w14:paraId="3A2E9639" w14:textId="6ADF5391" w:rsidR="00FF2FEB" w:rsidRDefault="00FF2FEB" w:rsidP="00FF2FEB">
      <w:pPr>
        <w:pStyle w:val="BodyText"/>
        <w:ind w:left="720" w:hanging="720"/>
      </w:pPr>
      <w:r>
        <w:t>(1)</w:t>
      </w:r>
      <w:r>
        <w:tab/>
        <w:t>A</w:t>
      </w:r>
      <w:ins w:id="368" w:author="TEBA" w:date="2024-11-08T07:52:00Z">
        <w:r>
          <w:t>n</w:t>
        </w:r>
      </w:ins>
      <w:r>
        <w:t xml:space="preserve"> </w:t>
      </w:r>
      <w:del w:id="369" w:author="TEBA" w:date="2024-11-08T07:52:00Z">
        <w:r w:rsidDel="00FF2FEB">
          <w:delText>R</w:delText>
        </w:r>
      </w:del>
      <w:r>
        <w:t>E</w:t>
      </w:r>
      <w:ins w:id="370" w:author="TEBA" w:date="2024-11-08T07:52:00Z">
        <w:r>
          <w:t>A</w:t>
        </w:r>
      </w:ins>
      <w:r>
        <w:t xml:space="preserve">C </w:t>
      </w:r>
      <w:del w:id="371" w:author="TEBA" w:date="2024-11-08T07:52:00Z">
        <w:r w:rsidDel="00FF2FEB">
          <w:delText xml:space="preserve">or Compliance Premium </w:delText>
        </w:r>
      </w:del>
      <w:r>
        <w:t xml:space="preserve">is a tradable instrument that represents </w:t>
      </w:r>
      <w:proofErr w:type="gramStart"/>
      <w:r>
        <w:t>all of</w:t>
      </w:r>
      <w:proofErr w:type="gramEnd"/>
      <w:r>
        <w:t xml:space="preserve"> the </w:t>
      </w:r>
      <w:del w:id="372" w:author="TEBA" w:date="2024-11-08T07:52:00Z">
        <w:r w:rsidDel="00FF2FEB">
          <w:delText xml:space="preserve">renewable </w:delText>
        </w:r>
      </w:del>
      <w:r>
        <w:t xml:space="preserve">attributes associated with one MWh </w:t>
      </w:r>
      <w:ins w:id="373" w:author="TEBA" w:date="2024-11-08T07:53:00Z">
        <w:r>
          <w:t xml:space="preserve">(or one million </w:t>
        </w:r>
      </w:ins>
      <w:ins w:id="374" w:author="TEBA" w:date="2024-11-25T19:52:00Z">
        <w:r w:rsidR="006E6625">
          <w:t>Watt-hour (</w:t>
        </w:r>
      </w:ins>
      <w:ins w:id="375" w:author="TEBA" w:date="2024-11-08T07:53:00Z">
        <w:r>
          <w:t>Wh</w:t>
        </w:r>
      </w:ins>
      <w:ins w:id="376" w:author="TEBA" w:date="2024-11-25T19:52:00Z">
        <w:r w:rsidR="006E6625">
          <w:t>)</w:t>
        </w:r>
      </w:ins>
      <w:ins w:id="377" w:author="TEBA" w:date="2024-11-08T07:53:00Z">
        <w:r>
          <w:t xml:space="preserve">) </w:t>
        </w:r>
      </w:ins>
      <w:r>
        <w:t xml:space="preserve">of production from a certified </w:t>
      </w:r>
      <w:del w:id="378" w:author="TEBA" w:date="2024-11-08T07:53:00Z">
        <w:r w:rsidDel="00FF2FEB">
          <w:delText xml:space="preserve">renewable </w:delText>
        </w:r>
      </w:del>
      <w:ins w:id="379" w:author="TEBA" w:date="2024-11-08T07:53:00Z">
        <w:r>
          <w:t xml:space="preserve">REC </w:t>
        </w:r>
      </w:ins>
      <w:r>
        <w:t>generator</w:t>
      </w:r>
      <w:ins w:id="380" w:author="TEBA" w:date="2024-11-08T07:53:00Z">
        <w:r>
          <w:t xml:space="preserve"> or registered EAC generator</w:t>
        </w:r>
      </w:ins>
      <w:r>
        <w:t xml:space="preserve">.  </w:t>
      </w:r>
      <w:ins w:id="381" w:author="TEBA" w:date="2024-11-08T07:53:00Z">
        <w:r>
          <w:t xml:space="preserve">RECs are a subcategory of EACs. </w:t>
        </w:r>
      </w:ins>
      <w:ins w:id="382" w:author="TEBA" w:date="2024-11-25T21:20:00Z">
        <w:r w:rsidR="00320D77">
          <w:t xml:space="preserve"> </w:t>
        </w:r>
      </w:ins>
      <w:r>
        <w:t>A</w:t>
      </w:r>
      <w:ins w:id="383" w:author="TEBA" w:date="2024-11-08T07:54:00Z">
        <w:r>
          <w:t>n</w:t>
        </w:r>
      </w:ins>
      <w:r>
        <w:t xml:space="preserve"> </w:t>
      </w:r>
      <w:del w:id="384" w:author="TEBA" w:date="2024-11-08T07:54:00Z">
        <w:r w:rsidDel="00FF2FEB">
          <w:delText>R</w:delText>
        </w:r>
      </w:del>
      <w:r>
        <w:t>E</w:t>
      </w:r>
      <w:ins w:id="385" w:author="TEBA" w:date="2024-11-08T07:54:00Z">
        <w:r>
          <w:t>A</w:t>
        </w:r>
      </w:ins>
      <w:r>
        <w:t xml:space="preserve">C </w:t>
      </w:r>
      <w:del w:id="386" w:author="TEBA" w:date="2024-11-08T07:54:00Z">
        <w:r w:rsidDel="00FF2FEB">
          <w:delText xml:space="preserve">or Compliance Premium </w:delText>
        </w:r>
      </w:del>
      <w:r>
        <w:t xml:space="preserve">may trade separately from energy.  </w:t>
      </w:r>
      <w:del w:id="387" w:author="TEBA" w:date="2024-11-08T07:54:00Z">
        <w:r w:rsidDel="00FF2FEB">
          <w:delText>R</w:delText>
        </w:r>
      </w:del>
      <w:r>
        <w:t>E</w:t>
      </w:r>
      <w:ins w:id="388" w:author="TEBA" w:date="2024-11-08T07:54:00Z">
        <w:r>
          <w:t>A</w:t>
        </w:r>
      </w:ins>
      <w:r>
        <w:t xml:space="preserve">Cs are distributed to </w:t>
      </w:r>
      <w:del w:id="389" w:author="TEBA" w:date="2024-11-08T07:54:00Z">
        <w:r w:rsidDel="00FF2FEB">
          <w:delText>R</w:delText>
        </w:r>
      </w:del>
      <w:r>
        <w:t>E</w:t>
      </w:r>
      <w:ins w:id="390" w:author="TEBA" w:date="2024-11-08T07:54:00Z">
        <w:r>
          <w:t>A</w:t>
        </w:r>
      </w:ins>
      <w:r>
        <w:t xml:space="preserve">C generators on a </w:t>
      </w:r>
      <w:del w:id="391" w:author="TEBA" w:date="2024-11-08T07:54:00Z">
        <w:r w:rsidDel="00FF2FEB">
          <w:delText xml:space="preserve">quarterly </w:delText>
        </w:r>
      </w:del>
      <w:ins w:id="392" w:author="TEBA" w:date="2024-11-08T07:54:00Z">
        <w:r>
          <w:t xml:space="preserve">monthly </w:t>
        </w:r>
      </w:ins>
      <w:r>
        <w:t xml:space="preserve">basis by ERCOT.  The number of </w:t>
      </w:r>
      <w:del w:id="393" w:author="TEBA" w:date="2024-11-08T07:54:00Z">
        <w:r w:rsidDel="00FF2FEB">
          <w:delText>R</w:delText>
        </w:r>
      </w:del>
      <w:r>
        <w:t>E</w:t>
      </w:r>
      <w:ins w:id="394" w:author="TEBA" w:date="2024-11-08T07:54:00Z">
        <w:r>
          <w:t>A</w:t>
        </w:r>
      </w:ins>
      <w:r>
        <w:t xml:space="preserve">Cs distributed to a certified generator is based on physically metered MWh production.  </w:t>
      </w:r>
      <w:del w:id="395" w:author="TEBA" w:date="2024-11-08T07:54:00Z">
        <w:r w:rsidDel="00FF2FEB">
          <w:delText>R</w:delText>
        </w:r>
      </w:del>
      <w:r>
        <w:t>E</w:t>
      </w:r>
      <w:ins w:id="396" w:author="TEBA" w:date="2024-11-08T07:54:00Z">
        <w:r>
          <w:t>A</w:t>
        </w:r>
      </w:ins>
      <w:r>
        <w:t>Cs may be traded, transferred, and retired.</w:t>
      </w:r>
    </w:p>
    <w:p w14:paraId="2845DFA0" w14:textId="5924D7BE" w:rsidR="00FF2FEB" w:rsidDel="00FF2FEB" w:rsidRDefault="00FF2FEB" w:rsidP="00FF2FEB">
      <w:pPr>
        <w:spacing w:after="240"/>
        <w:ind w:left="720" w:hanging="720"/>
        <w:rPr>
          <w:del w:id="397" w:author="TEBA" w:date="2024-11-08T07:54:00Z"/>
          <w:iCs/>
        </w:rPr>
      </w:pPr>
      <w:del w:id="398" w:author="TEBA" w:date="2024-11-08T07:54:00Z">
        <w:r w:rsidDel="00FF2FEB">
          <w:rPr>
            <w:iCs/>
          </w:rPr>
          <w:delText>(2)</w:delText>
        </w:r>
        <w:r w:rsidDel="00FF2FEB">
          <w:rPr>
            <w:iCs/>
          </w:rPr>
          <w:tab/>
          <w:delText xml:space="preserve">Compliance Premiums are awarded by the Program Administrator in conjunction with an SREC that is generated by a renewable energy Resource that meets the criteria of subsection (e) of P.U.C. </w:delText>
        </w:r>
        <w:r w:rsidDel="00FF2FEB">
          <w:rPr>
            <w:iCs/>
            <w:smallCaps/>
          </w:rPr>
          <w:delText>Subst.</w:delText>
        </w:r>
        <w:r w:rsidDel="00FF2FEB">
          <w:rPr>
            <w:iCs/>
          </w:rPr>
          <w:delText xml:space="preserve"> R. 25.173, </w:delText>
        </w:r>
        <w:r w:rsidDel="00FF2FEB">
          <w:delText>Renewable Energy Credit Program</w:delText>
        </w:r>
        <w:r w:rsidDel="00FF2FEB">
          <w:rPr>
            <w:iCs/>
          </w:rPr>
          <w:delText>.  For the purpose of the Solar Renewable Portfolio Standard (SRPS) requirements, one Compliance Premium is equal to one REC.</w:delText>
        </w:r>
        <w:r w:rsidRPr="00C6024E" w:rsidDel="00FF2FEB">
          <w:rPr>
            <w:iCs/>
          </w:rPr>
          <w:delText xml:space="preserve"> </w:delText>
        </w:r>
        <w:r w:rsidDel="00FF2FEB">
          <w:rPr>
            <w:iCs/>
          </w:rPr>
          <w:delText xml:space="preserve"> Compliance Premiums will not be awarded after December 31, 2024.</w:delText>
        </w:r>
      </w:del>
    </w:p>
    <w:p w14:paraId="1BA0CB94" w14:textId="145BE637" w:rsidR="00FF2FEB" w:rsidRDefault="00FF2FEB" w:rsidP="00FF2FEB">
      <w:pPr>
        <w:spacing w:after="240"/>
        <w:ind w:left="720" w:hanging="720"/>
        <w:rPr>
          <w:iCs/>
        </w:rPr>
      </w:pPr>
      <w:r>
        <w:rPr>
          <w:iCs/>
        </w:rPr>
        <w:t>(</w:t>
      </w:r>
      <w:ins w:id="399" w:author="TEBA" w:date="2024-11-08T07:54:00Z">
        <w:r>
          <w:rPr>
            <w:iCs/>
          </w:rPr>
          <w:t>2</w:t>
        </w:r>
      </w:ins>
      <w:del w:id="400" w:author="TEBA" w:date="2024-11-08T07:54:00Z">
        <w:r w:rsidDel="00FF2FEB">
          <w:rPr>
            <w:iCs/>
          </w:rPr>
          <w:delText>3</w:delText>
        </w:r>
      </w:del>
      <w:r>
        <w:rPr>
          <w:iCs/>
        </w:rPr>
        <w:t>)</w:t>
      </w:r>
      <w:r>
        <w:rPr>
          <w:iCs/>
        </w:rPr>
        <w:tab/>
        <w:t xml:space="preserve">The </w:t>
      </w:r>
      <w:del w:id="401" w:author="TEBA" w:date="2024-11-08T07:55:00Z">
        <w:r w:rsidDel="00FF2FEB">
          <w:rPr>
            <w:iCs/>
          </w:rPr>
          <w:delText xml:space="preserve">components </w:delText>
        </w:r>
      </w:del>
      <w:ins w:id="402" w:author="TEBA" w:date="2024-11-08T07:55:00Z">
        <w:r>
          <w:rPr>
            <w:iCs/>
          </w:rPr>
          <w:t xml:space="preserve">attributes </w:t>
        </w:r>
      </w:ins>
      <w:r>
        <w:rPr>
          <w:iCs/>
        </w:rPr>
        <w:t>of a</w:t>
      </w:r>
      <w:ins w:id="403" w:author="TEBA" w:date="2024-11-08T07:54:00Z">
        <w:r>
          <w:rPr>
            <w:iCs/>
          </w:rPr>
          <w:t>n</w:t>
        </w:r>
      </w:ins>
      <w:r>
        <w:rPr>
          <w:iCs/>
        </w:rPr>
        <w:t xml:space="preserve"> </w:t>
      </w:r>
      <w:del w:id="404" w:author="TEBA" w:date="2024-11-08T07:54:00Z">
        <w:r w:rsidDel="00FF2FEB">
          <w:rPr>
            <w:iCs/>
          </w:rPr>
          <w:delText>R</w:delText>
        </w:r>
      </w:del>
      <w:r>
        <w:rPr>
          <w:iCs/>
        </w:rPr>
        <w:t>E</w:t>
      </w:r>
      <w:ins w:id="405" w:author="TEBA" w:date="2024-11-08T07:54:00Z">
        <w:r>
          <w:rPr>
            <w:iCs/>
          </w:rPr>
          <w:t>A</w:t>
        </w:r>
      </w:ins>
      <w:r>
        <w:rPr>
          <w:iCs/>
        </w:rPr>
        <w:t xml:space="preserve">C and </w:t>
      </w:r>
      <w:del w:id="406" w:author="TEBA" w:date="2024-11-08T07:54:00Z">
        <w:r w:rsidDel="00FF2FEB">
          <w:rPr>
            <w:iCs/>
          </w:rPr>
          <w:delText xml:space="preserve">Compliance Premium </w:delText>
        </w:r>
      </w:del>
      <w:r>
        <w:rPr>
          <w:iCs/>
        </w:rPr>
        <w:t xml:space="preserve">are defined in the table below. </w:t>
      </w:r>
    </w:p>
    <w:tbl>
      <w:tblPr>
        <w:tblW w:w="0" w:type="auto"/>
        <w:tblInd w:w="828" w:type="dxa"/>
        <w:tblBorders>
          <w:top w:val="single" w:sz="18" w:space="0" w:color="auto"/>
          <w:left w:val="single" w:sz="18" w:space="0" w:color="auto"/>
          <w:bottom w:val="single" w:sz="18" w:space="0" w:color="auto"/>
          <w:right w:val="single" w:sz="18" w:space="0" w:color="auto"/>
        </w:tblBorders>
        <w:tblLayout w:type="fixed"/>
        <w:tblLook w:val="0000" w:firstRow="0" w:lastRow="0" w:firstColumn="0" w:lastColumn="0" w:noHBand="0" w:noVBand="0"/>
      </w:tblPr>
      <w:tblGrid>
        <w:gridCol w:w="2659"/>
        <w:gridCol w:w="1301"/>
        <w:gridCol w:w="3870"/>
      </w:tblGrid>
      <w:tr w:rsidR="00FF2FEB" w14:paraId="78016642" w14:textId="77777777" w:rsidTr="004073B2">
        <w:tc>
          <w:tcPr>
            <w:tcW w:w="2659" w:type="dxa"/>
            <w:tcBorders>
              <w:top w:val="single" w:sz="18" w:space="0" w:color="auto"/>
              <w:bottom w:val="double" w:sz="4" w:space="0" w:color="auto"/>
            </w:tcBorders>
            <w:vAlign w:val="bottom"/>
          </w:tcPr>
          <w:p w14:paraId="02AEA710" w14:textId="2D8CE39C" w:rsidR="00FF2FEB" w:rsidRDefault="00FF2FEB" w:rsidP="003E62CF">
            <w:pPr>
              <w:jc w:val="center"/>
              <w:rPr>
                <w:b/>
              </w:rPr>
            </w:pPr>
            <w:del w:id="407" w:author="TEBA" w:date="2024-11-08T07:55:00Z">
              <w:r w:rsidDel="00FF2FEB">
                <w:rPr>
                  <w:b/>
                </w:rPr>
                <w:delText>R</w:delText>
              </w:r>
            </w:del>
            <w:r>
              <w:rPr>
                <w:b/>
              </w:rPr>
              <w:t>E</w:t>
            </w:r>
            <w:ins w:id="408" w:author="TEBA" w:date="2024-11-08T07:55:00Z">
              <w:r>
                <w:rPr>
                  <w:b/>
                </w:rPr>
                <w:t>A</w:t>
              </w:r>
            </w:ins>
            <w:r>
              <w:rPr>
                <w:b/>
              </w:rPr>
              <w:t xml:space="preserve">C </w:t>
            </w:r>
            <w:del w:id="409" w:author="TEBA" w:date="2024-11-08T07:55:00Z">
              <w:r w:rsidDel="00FF2FEB">
                <w:rPr>
                  <w:b/>
                </w:rPr>
                <w:delText>Information</w:delText>
              </w:r>
            </w:del>
            <w:ins w:id="410" w:author="TEBA" w:date="2024-11-08T07:55:00Z">
              <w:r>
                <w:rPr>
                  <w:b/>
                </w:rPr>
                <w:t>Attribute</w:t>
              </w:r>
            </w:ins>
          </w:p>
        </w:tc>
        <w:tc>
          <w:tcPr>
            <w:tcW w:w="1301" w:type="dxa"/>
            <w:tcBorders>
              <w:top w:val="single" w:sz="18" w:space="0" w:color="auto"/>
              <w:bottom w:val="double" w:sz="4" w:space="0" w:color="auto"/>
            </w:tcBorders>
            <w:vAlign w:val="bottom"/>
          </w:tcPr>
          <w:p w14:paraId="014BD06E" w14:textId="77777777" w:rsidR="00FF2FEB" w:rsidRDefault="00FF2FEB" w:rsidP="003E62CF">
            <w:pPr>
              <w:jc w:val="center"/>
              <w:rPr>
                <w:b/>
              </w:rPr>
            </w:pPr>
            <w:r>
              <w:rPr>
                <w:b/>
              </w:rPr>
              <w:t>Field Length</w:t>
            </w:r>
          </w:p>
        </w:tc>
        <w:tc>
          <w:tcPr>
            <w:tcW w:w="3870" w:type="dxa"/>
            <w:tcBorders>
              <w:top w:val="single" w:sz="18" w:space="0" w:color="auto"/>
              <w:bottom w:val="double" w:sz="4" w:space="0" w:color="auto"/>
            </w:tcBorders>
            <w:vAlign w:val="bottom"/>
          </w:tcPr>
          <w:p w14:paraId="5487C79B" w14:textId="77777777" w:rsidR="00FF2FEB" w:rsidRDefault="00FF2FEB" w:rsidP="003E62CF">
            <w:pPr>
              <w:jc w:val="center"/>
              <w:rPr>
                <w:b/>
              </w:rPr>
            </w:pPr>
            <w:r>
              <w:rPr>
                <w:b/>
              </w:rPr>
              <w:t>Description</w:t>
            </w:r>
          </w:p>
        </w:tc>
      </w:tr>
      <w:tr w:rsidR="00FF2FEB" w14:paraId="4286E741" w14:textId="77777777" w:rsidTr="004073B2">
        <w:tc>
          <w:tcPr>
            <w:tcW w:w="2659" w:type="dxa"/>
            <w:tcBorders>
              <w:top w:val="double" w:sz="4" w:space="0" w:color="auto"/>
              <w:bottom w:val="single" w:sz="4" w:space="0" w:color="auto"/>
              <w:right w:val="single" w:sz="4" w:space="0" w:color="auto"/>
            </w:tcBorders>
          </w:tcPr>
          <w:p w14:paraId="68BCE0B8" w14:textId="77777777" w:rsidR="00FF2FEB" w:rsidRDefault="00FF2FEB" w:rsidP="003E62CF">
            <w:r>
              <w:t>Year</w:t>
            </w:r>
          </w:p>
        </w:tc>
        <w:tc>
          <w:tcPr>
            <w:tcW w:w="1301" w:type="dxa"/>
            <w:tcBorders>
              <w:top w:val="double" w:sz="4" w:space="0" w:color="auto"/>
              <w:left w:val="single" w:sz="4" w:space="0" w:color="auto"/>
              <w:bottom w:val="single" w:sz="4" w:space="0" w:color="auto"/>
              <w:right w:val="single" w:sz="4" w:space="0" w:color="auto"/>
            </w:tcBorders>
          </w:tcPr>
          <w:p w14:paraId="3105DE84" w14:textId="77777777" w:rsidR="00FF2FEB" w:rsidRDefault="00FF2FEB" w:rsidP="003E62CF">
            <w:r>
              <w:t>4 Digits</w:t>
            </w:r>
          </w:p>
        </w:tc>
        <w:tc>
          <w:tcPr>
            <w:tcW w:w="3870" w:type="dxa"/>
            <w:tcBorders>
              <w:top w:val="double" w:sz="4" w:space="0" w:color="auto"/>
              <w:left w:val="single" w:sz="4" w:space="0" w:color="auto"/>
              <w:bottom w:val="single" w:sz="4" w:space="0" w:color="auto"/>
            </w:tcBorders>
          </w:tcPr>
          <w:p w14:paraId="49364877" w14:textId="30766E9C" w:rsidR="00FF2FEB" w:rsidRDefault="00FF2FEB" w:rsidP="003E62CF">
            <w:r>
              <w:t xml:space="preserve">Year </w:t>
            </w:r>
            <w:del w:id="411" w:author="TEBA" w:date="2024-11-08T07:55:00Z">
              <w:r w:rsidDel="00FF2FEB">
                <w:delText>R</w:delText>
              </w:r>
            </w:del>
            <w:r>
              <w:t>E</w:t>
            </w:r>
            <w:ins w:id="412" w:author="TEBA" w:date="2024-11-08T07:55:00Z">
              <w:r>
                <w:t>A</w:t>
              </w:r>
            </w:ins>
            <w:r>
              <w:t>C was issued.</w:t>
            </w:r>
          </w:p>
        </w:tc>
      </w:tr>
      <w:tr w:rsidR="00FF2FEB" w14:paraId="63E7DA18" w14:textId="77777777" w:rsidTr="004073B2">
        <w:tc>
          <w:tcPr>
            <w:tcW w:w="2659" w:type="dxa"/>
            <w:tcBorders>
              <w:top w:val="single" w:sz="4" w:space="0" w:color="auto"/>
              <w:bottom w:val="single" w:sz="4" w:space="0" w:color="auto"/>
              <w:right w:val="single" w:sz="4" w:space="0" w:color="auto"/>
            </w:tcBorders>
          </w:tcPr>
          <w:p w14:paraId="4C628347" w14:textId="77777777" w:rsidR="00FF2FEB" w:rsidRDefault="00FF2FEB" w:rsidP="003E62CF">
            <w:r>
              <w:t>Quarter</w:t>
            </w:r>
          </w:p>
        </w:tc>
        <w:tc>
          <w:tcPr>
            <w:tcW w:w="1301" w:type="dxa"/>
            <w:tcBorders>
              <w:top w:val="single" w:sz="4" w:space="0" w:color="auto"/>
              <w:left w:val="single" w:sz="4" w:space="0" w:color="auto"/>
              <w:bottom w:val="single" w:sz="4" w:space="0" w:color="auto"/>
              <w:right w:val="single" w:sz="4" w:space="0" w:color="auto"/>
            </w:tcBorders>
          </w:tcPr>
          <w:p w14:paraId="7A530C63" w14:textId="77777777" w:rsidR="00FF2FEB" w:rsidRDefault="00FF2FEB" w:rsidP="003E62CF">
            <w:r>
              <w:t>1 Digit</w:t>
            </w:r>
          </w:p>
        </w:tc>
        <w:tc>
          <w:tcPr>
            <w:tcW w:w="3870" w:type="dxa"/>
            <w:tcBorders>
              <w:top w:val="single" w:sz="4" w:space="0" w:color="auto"/>
              <w:left w:val="single" w:sz="4" w:space="0" w:color="auto"/>
              <w:bottom w:val="single" w:sz="4" w:space="0" w:color="auto"/>
            </w:tcBorders>
          </w:tcPr>
          <w:p w14:paraId="5F0F2ABF" w14:textId="24D77A29" w:rsidR="00FF2FEB" w:rsidRDefault="00FF2FEB" w:rsidP="003E62CF">
            <w:r>
              <w:t xml:space="preserve">Quarter </w:t>
            </w:r>
            <w:del w:id="413" w:author="TEBA" w:date="2024-11-08T07:55:00Z">
              <w:r w:rsidDel="00FF2FEB">
                <w:delText>R</w:delText>
              </w:r>
            </w:del>
            <w:r>
              <w:t>E</w:t>
            </w:r>
            <w:ins w:id="414" w:author="TEBA" w:date="2024-11-08T07:55:00Z">
              <w:r>
                <w:t>A</w:t>
              </w:r>
            </w:ins>
            <w:r>
              <w:t>C was issued.</w:t>
            </w:r>
          </w:p>
        </w:tc>
      </w:tr>
      <w:tr w:rsidR="00FF2FEB" w14:paraId="26755A93" w14:textId="77777777" w:rsidTr="004073B2">
        <w:trPr>
          <w:ins w:id="415" w:author="TEBA" w:date="2024-11-08T07:55:00Z"/>
        </w:trPr>
        <w:tc>
          <w:tcPr>
            <w:tcW w:w="2659" w:type="dxa"/>
            <w:tcBorders>
              <w:top w:val="single" w:sz="4" w:space="0" w:color="auto"/>
              <w:bottom w:val="single" w:sz="4" w:space="0" w:color="auto"/>
              <w:right w:val="single" w:sz="4" w:space="0" w:color="auto"/>
            </w:tcBorders>
          </w:tcPr>
          <w:p w14:paraId="78C648A7" w14:textId="7D7E9C7E" w:rsidR="00FF2FEB" w:rsidRDefault="00FF2FEB" w:rsidP="003E62CF">
            <w:pPr>
              <w:rPr>
                <w:ins w:id="416" w:author="TEBA" w:date="2024-11-08T07:55:00Z"/>
              </w:rPr>
            </w:pPr>
            <w:ins w:id="417" w:author="TEBA" w:date="2024-11-08T07:55:00Z">
              <w:r>
                <w:t>Month</w:t>
              </w:r>
            </w:ins>
          </w:p>
        </w:tc>
        <w:tc>
          <w:tcPr>
            <w:tcW w:w="1301" w:type="dxa"/>
            <w:tcBorders>
              <w:top w:val="single" w:sz="4" w:space="0" w:color="auto"/>
              <w:left w:val="single" w:sz="4" w:space="0" w:color="auto"/>
              <w:bottom w:val="single" w:sz="4" w:space="0" w:color="auto"/>
              <w:right w:val="single" w:sz="4" w:space="0" w:color="auto"/>
            </w:tcBorders>
          </w:tcPr>
          <w:p w14:paraId="69DE1A7D" w14:textId="6068787A" w:rsidR="00FF2FEB" w:rsidRDefault="00FF2FEB" w:rsidP="003E62CF">
            <w:pPr>
              <w:rPr>
                <w:ins w:id="418" w:author="TEBA" w:date="2024-11-08T07:55:00Z"/>
              </w:rPr>
            </w:pPr>
            <w:ins w:id="419" w:author="TEBA" w:date="2024-11-08T07:55:00Z">
              <w:r>
                <w:t>2 Digits</w:t>
              </w:r>
            </w:ins>
          </w:p>
        </w:tc>
        <w:tc>
          <w:tcPr>
            <w:tcW w:w="3870" w:type="dxa"/>
            <w:tcBorders>
              <w:top w:val="single" w:sz="4" w:space="0" w:color="auto"/>
              <w:left w:val="single" w:sz="4" w:space="0" w:color="auto"/>
              <w:bottom w:val="single" w:sz="4" w:space="0" w:color="auto"/>
            </w:tcBorders>
          </w:tcPr>
          <w:p w14:paraId="08AB15F0" w14:textId="5AE64694" w:rsidR="00FF2FEB" w:rsidRDefault="00FF2FEB" w:rsidP="003E62CF">
            <w:pPr>
              <w:rPr>
                <w:ins w:id="420" w:author="TEBA" w:date="2024-11-08T07:55:00Z"/>
              </w:rPr>
            </w:pPr>
            <w:ins w:id="421" w:author="TEBA" w:date="2024-11-08T07:55:00Z">
              <w:r>
                <w:t>Month EAC was issued.</w:t>
              </w:r>
            </w:ins>
          </w:p>
        </w:tc>
      </w:tr>
      <w:tr w:rsidR="00FF2FEB" w14:paraId="4E3D1711" w14:textId="77777777" w:rsidTr="004073B2">
        <w:trPr>
          <w:ins w:id="422" w:author="TEBA" w:date="2024-11-08T07:56:00Z"/>
        </w:trPr>
        <w:tc>
          <w:tcPr>
            <w:tcW w:w="2659" w:type="dxa"/>
            <w:tcBorders>
              <w:top w:val="single" w:sz="4" w:space="0" w:color="auto"/>
              <w:bottom w:val="single" w:sz="4" w:space="0" w:color="auto"/>
              <w:right w:val="single" w:sz="4" w:space="0" w:color="auto"/>
            </w:tcBorders>
          </w:tcPr>
          <w:p w14:paraId="11DE073C" w14:textId="4B8EB282" w:rsidR="00FF2FEB" w:rsidRDefault="00FF2FEB" w:rsidP="00FF2FEB">
            <w:pPr>
              <w:rPr>
                <w:ins w:id="423" w:author="TEBA" w:date="2024-11-08T07:56:00Z"/>
              </w:rPr>
            </w:pPr>
            <w:ins w:id="424" w:author="TEBA" w:date="2024-11-08T07:57:00Z">
              <w:del w:id="425" w:author="EnergyTag 030525" w:date="2025-03-04T18:26:00Z">
                <w:r w:rsidDel="0027167F">
                  <w:delText xml:space="preserve">[Optional] </w:delText>
                </w:r>
              </w:del>
              <w:r>
                <w:t>Hour</w:t>
              </w:r>
            </w:ins>
          </w:p>
        </w:tc>
        <w:tc>
          <w:tcPr>
            <w:tcW w:w="1301" w:type="dxa"/>
            <w:tcBorders>
              <w:top w:val="single" w:sz="4" w:space="0" w:color="auto"/>
              <w:left w:val="single" w:sz="4" w:space="0" w:color="auto"/>
              <w:bottom w:val="single" w:sz="4" w:space="0" w:color="auto"/>
              <w:right w:val="single" w:sz="4" w:space="0" w:color="auto"/>
            </w:tcBorders>
          </w:tcPr>
          <w:p w14:paraId="0DC8541A" w14:textId="1495E45B" w:rsidR="00FF2FEB" w:rsidRDefault="00FF2FEB" w:rsidP="00FF2FEB">
            <w:pPr>
              <w:rPr>
                <w:ins w:id="426" w:author="TEBA" w:date="2024-11-08T07:56:00Z"/>
              </w:rPr>
            </w:pPr>
            <w:ins w:id="427" w:author="TEBA" w:date="2024-11-08T07:57:00Z">
              <w:r>
                <w:t xml:space="preserve">Datetime (18 </w:t>
              </w:r>
            </w:ins>
            <w:ins w:id="428" w:author="TEBA" w:date="2024-11-25T15:18:00Z">
              <w:r w:rsidR="00F340CB">
                <w:t>D</w:t>
              </w:r>
            </w:ins>
            <w:ins w:id="429" w:author="TEBA" w:date="2024-11-08T07:57:00Z">
              <w:r>
                <w:t>igits)</w:t>
              </w:r>
            </w:ins>
          </w:p>
        </w:tc>
        <w:tc>
          <w:tcPr>
            <w:tcW w:w="3870" w:type="dxa"/>
            <w:tcBorders>
              <w:top w:val="single" w:sz="4" w:space="0" w:color="auto"/>
              <w:left w:val="single" w:sz="4" w:space="0" w:color="auto"/>
              <w:bottom w:val="single" w:sz="4" w:space="0" w:color="auto"/>
            </w:tcBorders>
          </w:tcPr>
          <w:p w14:paraId="594F31FA" w14:textId="54CE53C4" w:rsidR="00FF2FEB" w:rsidRDefault="00FF2FEB" w:rsidP="00FF2FEB">
            <w:pPr>
              <w:rPr>
                <w:ins w:id="430" w:author="TEBA" w:date="2024-11-08T07:56:00Z"/>
              </w:rPr>
            </w:pPr>
            <w:ins w:id="431" w:author="TEBA" w:date="2024-11-08T07:57:00Z">
              <w:r>
                <w:t xml:space="preserve">Period start of generation in </w:t>
              </w:r>
            </w:ins>
            <w:ins w:id="432" w:author="TEBA" w:date="2024-11-27T10:46:00Z">
              <w:r w:rsidR="00E066C5">
                <w:t>Coordinated Universal Time (</w:t>
              </w:r>
            </w:ins>
            <w:ins w:id="433" w:author="TEBA" w:date="2024-11-08T07:57:00Z">
              <w:r>
                <w:t>UTC</w:t>
              </w:r>
            </w:ins>
            <w:ins w:id="434" w:author="TEBA" w:date="2024-11-27T10:46:00Z">
              <w:r w:rsidR="00E066C5">
                <w:t>)</w:t>
              </w:r>
            </w:ins>
            <w:ins w:id="435" w:author="TEBA" w:date="2024-11-08T07:57:00Z">
              <w:r>
                <w:t>, 1 hour interval</w:t>
              </w:r>
            </w:ins>
            <w:ins w:id="436" w:author="TEBA" w:date="2024-11-25T14:18:00Z">
              <w:r w:rsidR="001B6FC3">
                <w:t>.</w:t>
              </w:r>
            </w:ins>
          </w:p>
        </w:tc>
      </w:tr>
      <w:tr w:rsidR="00FF2FEB" w14:paraId="1D744BD0" w14:textId="77777777" w:rsidTr="004073B2">
        <w:trPr>
          <w:ins w:id="437" w:author="TEBA" w:date="2024-11-08T07:56:00Z"/>
        </w:trPr>
        <w:tc>
          <w:tcPr>
            <w:tcW w:w="2659" w:type="dxa"/>
            <w:tcBorders>
              <w:top w:val="single" w:sz="4" w:space="0" w:color="auto"/>
              <w:bottom w:val="single" w:sz="4" w:space="0" w:color="auto"/>
              <w:right w:val="single" w:sz="4" w:space="0" w:color="auto"/>
            </w:tcBorders>
          </w:tcPr>
          <w:p w14:paraId="7C2B9F18" w14:textId="3978EE8F" w:rsidR="00FF2FEB" w:rsidRDefault="00FF2FEB" w:rsidP="00FF2FEB">
            <w:pPr>
              <w:rPr>
                <w:ins w:id="438" w:author="TEBA" w:date="2024-11-08T07:56:00Z"/>
              </w:rPr>
            </w:pPr>
            <w:ins w:id="439" w:author="TEBA" w:date="2024-11-08T07:57:00Z">
              <w:r>
                <w:t>Zone</w:t>
              </w:r>
            </w:ins>
          </w:p>
        </w:tc>
        <w:tc>
          <w:tcPr>
            <w:tcW w:w="1301" w:type="dxa"/>
            <w:tcBorders>
              <w:top w:val="single" w:sz="4" w:space="0" w:color="auto"/>
              <w:left w:val="single" w:sz="4" w:space="0" w:color="auto"/>
              <w:bottom w:val="single" w:sz="4" w:space="0" w:color="auto"/>
              <w:right w:val="single" w:sz="4" w:space="0" w:color="auto"/>
            </w:tcBorders>
          </w:tcPr>
          <w:p w14:paraId="30834418" w14:textId="6F64AE6D" w:rsidR="00FF2FEB" w:rsidRDefault="00FF2FEB" w:rsidP="00FF2FEB">
            <w:pPr>
              <w:rPr>
                <w:ins w:id="440" w:author="TEBA" w:date="2024-11-08T07:56:00Z"/>
              </w:rPr>
            </w:pPr>
            <w:ins w:id="441" w:author="TEBA" w:date="2024-11-08T07:57:00Z">
              <w:r>
                <w:t>20 Characters</w:t>
              </w:r>
            </w:ins>
          </w:p>
        </w:tc>
        <w:tc>
          <w:tcPr>
            <w:tcW w:w="3870" w:type="dxa"/>
            <w:tcBorders>
              <w:top w:val="single" w:sz="4" w:space="0" w:color="auto"/>
              <w:left w:val="single" w:sz="4" w:space="0" w:color="auto"/>
              <w:bottom w:val="single" w:sz="4" w:space="0" w:color="auto"/>
            </w:tcBorders>
          </w:tcPr>
          <w:p w14:paraId="36D8279C" w14:textId="04847A92" w:rsidR="00FF2FEB" w:rsidRDefault="00FF2FEB" w:rsidP="00FF2FEB">
            <w:pPr>
              <w:rPr>
                <w:ins w:id="442" w:author="TEBA" w:date="2024-11-08T07:56:00Z"/>
              </w:rPr>
            </w:pPr>
            <w:ins w:id="443" w:author="TEBA" w:date="2024-11-08T07:57:00Z">
              <w:r>
                <w:t>Load Zone where the generator is located.</w:t>
              </w:r>
            </w:ins>
          </w:p>
        </w:tc>
      </w:tr>
      <w:tr w:rsidR="00FF2FEB" w14:paraId="16F9C60E" w14:textId="77777777" w:rsidTr="004073B2">
        <w:trPr>
          <w:ins w:id="444" w:author="TEBA" w:date="2024-11-08T07:56:00Z"/>
        </w:trPr>
        <w:tc>
          <w:tcPr>
            <w:tcW w:w="2659" w:type="dxa"/>
            <w:tcBorders>
              <w:top w:val="single" w:sz="4" w:space="0" w:color="auto"/>
              <w:bottom w:val="single" w:sz="4" w:space="0" w:color="auto"/>
              <w:right w:val="single" w:sz="4" w:space="0" w:color="auto"/>
            </w:tcBorders>
          </w:tcPr>
          <w:p w14:paraId="1665CEFC" w14:textId="695EE6F6" w:rsidR="00FF2FEB" w:rsidRDefault="00FF2FEB" w:rsidP="00FF2FEB">
            <w:pPr>
              <w:rPr>
                <w:ins w:id="445" w:author="TEBA" w:date="2024-11-08T07:56:00Z"/>
              </w:rPr>
            </w:pPr>
            <w:ins w:id="446" w:author="TEBA" w:date="2024-11-08T07:57:00Z">
              <w:r>
                <w:lastRenderedPageBreak/>
                <w:t>Latitude/Longitude</w:t>
              </w:r>
            </w:ins>
          </w:p>
        </w:tc>
        <w:tc>
          <w:tcPr>
            <w:tcW w:w="1301" w:type="dxa"/>
            <w:tcBorders>
              <w:top w:val="single" w:sz="4" w:space="0" w:color="auto"/>
              <w:left w:val="single" w:sz="4" w:space="0" w:color="auto"/>
              <w:bottom w:val="single" w:sz="4" w:space="0" w:color="auto"/>
              <w:right w:val="single" w:sz="4" w:space="0" w:color="auto"/>
            </w:tcBorders>
          </w:tcPr>
          <w:p w14:paraId="5AC24946" w14:textId="55662224" w:rsidR="00FF2FEB" w:rsidRDefault="00FF2FEB" w:rsidP="00FF2FEB">
            <w:pPr>
              <w:rPr>
                <w:ins w:id="447" w:author="TEBA" w:date="2024-11-08T07:56:00Z"/>
              </w:rPr>
            </w:pPr>
            <w:ins w:id="448" w:author="TEBA" w:date="2024-11-08T07:57:00Z">
              <w:r>
                <w:t xml:space="preserve">22 </w:t>
              </w:r>
            </w:ins>
            <w:ins w:id="449" w:author="TEBA" w:date="2024-11-25T14:18:00Z">
              <w:r w:rsidR="001B6FC3">
                <w:t>C</w:t>
              </w:r>
            </w:ins>
            <w:ins w:id="450" w:author="TEBA" w:date="2024-11-08T07:57:00Z">
              <w:r>
                <w:t>haracters</w:t>
              </w:r>
            </w:ins>
          </w:p>
        </w:tc>
        <w:tc>
          <w:tcPr>
            <w:tcW w:w="3870" w:type="dxa"/>
            <w:tcBorders>
              <w:top w:val="single" w:sz="4" w:space="0" w:color="auto"/>
              <w:left w:val="single" w:sz="4" w:space="0" w:color="auto"/>
              <w:bottom w:val="single" w:sz="4" w:space="0" w:color="auto"/>
            </w:tcBorders>
          </w:tcPr>
          <w:p w14:paraId="6A81F751" w14:textId="47A979DC" w:rsidR="00FF2FEB" w:rsidRDefault="00FF2FEB" w:rsidP="00FF2FEB">
            <w:pPr>
              <w:rPr>
                <w:ins w:id="451" w:author="TEBA" w:date="2024-11-08T07:56:00Z"/>
              </w:rPr>
            </w:pPr>
            <w:ins w:id="452" w:author="TEBA" w:date="2024-11-08T07:57:00Z">
              <w:r>
                <w:t xml:space="preserve">Latitude and Longitude of the facility, to six digits for each value. </w:t>
              </w:r>
            </w:ins>
          </w:p>
        </w:tc>
      </w:tr>
      <w:tr w:rsidR="00FF2FEB" w14:paraId="2971E61C" w14:textId="77777777" w:rsidTr="004073B2">
        <w:trPr>
          <w:ins w:id="453" w:author="TEBA" w:date="2024-11-08T07:56:00Z"/>
        </w:trPr>
        <w:tc>
          <w:tcPr>
            <w:tcW w:w="2659" w:type="dxa"/>
            <w:tcBorders>
              <w:top w:val="single" w:sz="4" w:space="0" w:color="auto"/>
              <w:bottom w:val="single" w:sz="4" w:space="0" w:color="auto"/>
              <w:right w:val="single" w:sz="4" w:space="0" w:color="auto"/>
            </w:tcBorders>
          </w:tcPr>
          <w:p w14:paraId="072FC295" w14:textId="4BB4BD78" w:rsidR="00FF2FEB" w:rsidRDefault="00FF2FEB" w:rsidP="00FF2FEB">
            <w:pPr>
              <w:rPr>
                <w:ins w:id="454" w:author="TEBA" w:date="2024-11-08T07:56:00Z"/>
              </w:rPr>
            </w:pPr>
            <w:ins w:id="455" w:author="TEBA" w:date="2024-11-08T07:57:00Z">
              <w:r>
                <w:t>REC Attribute</w:t>
              </w:r>
            </w:ins>
          </w:p>
        </w:tc>
        <w:tc>
          <w:tcPr>
            <w:tcW w:w="1301" w:type="dxa"/>
            <w:tcBorders>
              <w:top w:val="single" w:sz="4" w:space="0" w:color="auto"/>
              <w:left w:val="single" w:sz="4" w:space="0" w:color="auto"/>
              <w:bottom w:val="single" w:sz="4" w:space="0" w:color="auto"/>
              <w:right w:val="single" w:sz="4" w:space="0" w:color="auto"/>
            </w:tcBorders>
          </w:tcPr>
          <w:p w14:paraId="4E488A25" w14:textId="6FD5888C" w:rsidR="00FF2FEB" w:rsidRDefault="00FF2FEB" w:rsidP="00FF2FEB">
            <w:pPr>
              <w:rPr>
                <w:ins w:id="456" w:author="TEBA" w:date="2024-11-08T07:56:00Z"/>
              </w:rPr>
            </w:pPr>
            <w:ins w:id="457" w:author="TEBA" w:date="2024-11-08T07:57:00Z">
              <w:r>
                <w:t>1 Digit</w:t>
              </w:r>
            </w:ins>
          </w:p>
        </w:tc>
        <w:tc>
          <w:tcPr>
            <w:tcW w:w="3870" w:type="dxa"/>
            <w:tcBorders>
              <w:top w:val="single" w:sz="4" w:space="0" w:color="auto"/>
              <w:left w:val="single" w:sz="4" w:space="0" w:color="auto"/>
              <w:bottom w:val="single" w:sz="4" w:space="0" w:color="auto"/>
            </w:tcBorders>
          </w:tcPr>
          <w:p w14:paraId="4FE89A3D" w14:textId="68D5984F" w:rsidR="00FF2FEB" w:rsidRDefault="00FF2FEB" w:rsidP="00FF2FEB">
            <w:pPr>
              <w:rPr>
                <w:ins w:id="458" w:author="TEBA" w:date="2024-11-08T07:56:00Z"/>
              </w:rPr>
            </w:pPr>
            <w:ins w:id="459" w:author="TEBA" w:date="2024-11-08T07:57:00Z">
              <w:r>
                <w:t>1 if the EAC is a REC, 0 if it is not a REC</w:t>
              </w:r>
            </w:ins>
            <w:ins w:id="460" w:author="TEBA" w:date="2024-11-25T14:18:00Z">
              <w:r w:rsidR="001B6FC3">
                <w:t>.</w:t>
              </w:r>
            </w:ins>
          </w:p>
        </w:tc>
      </w:tr>
      <w:tr w:rsidR="00FF2FEB" w14:paraId="62FA31FD" w14:textId="77777777" w:rsidTr="004073B2">
        <w:trPr>
          <w:ins w:id="461" w:author="TEBA" w:date="2024-11-08T07:56:00Z"/>
        </w:trPr>
        <w:tc>
          <w:tcPr>
            <w:tcW w:w="2659" w:type="dxa"/>
            <w:tcBorders>
              <w:top w:val="single" w:sz="4" w:space="0" w:color="auto"/>
              <w:bottom w:val="single" w:sz="4" w:space="0" w:color="auto"/>
              <w:right w:val="single" w:sz="4" w:space="0" w:color="auto"/>
            </w:tcBorders>
          </w:tcPr>
          <w:p w14:paraId="119592BF" w14:textId="69BF9C57" w:rsidR="00FF2FEB" w:rsidRDefault="00FF2FEB" w:rsidP="00FF2FEB">
            <w:pPr>
              <w:rPr>
                <w:ins w:id="462" w:author="TEBA" w:date="2024-11-08T07:56:00Z"/>
              </w:rPr>
            </w:pPr>
            <w:ins w:id="463" w:author="TEBA" w:date="2024-11-08T07:57:00Z">
              <w:r>
                <w:t>State</w:t>
              </w:r>
            </w:ins>
          </w:p>
        </w:tc>
        <w:tc>
          <w:tcPr>
            <w:tcW w:w="1301" w:type="dxa"/>
            <w:tcBorders>
              <w:top w:val="single" w:sz="4" w:space="0" w:color="auto"/>
              <w:left w:val="single" w:sz="4" w:space="0" w:color="auto"/>
              <w:bottom w:val="single" w:sz="4" w:space="0" w:color="auto"/>
              <w:right w:val="single" w:sz="4" w:space="0" w:color="auto"/>
            </w:tcBorders>
          </w:tcPr>
          <w:p w14:paraId="322B634F" w14:textId="4A38A9ED" w:rsidR="00FF2FEB" w:rsidRDefault="00FF2FEB" w:rsidP="00FF2FEB">
            <w:pPr>
              <w:rPr>
                <w:ins w:id="464" w:author="TEBA" w:date="2024-11-08T07:56:00Z"/>
              </w:rPr>
            </w:pPr>
            <w:ins w:id="465" w:author="TEBA" w:date="2024-11-08T07:57:00Z">
              <w:r>
                <w:t>1</w:t>
              </w:r>
            </w:ins>
            <w:ins w:id="466" w:author="TEBA" w:date="2024-11-27T09:30:00Z">
              <w:r w:rsidR="00C16941">
                <w:t>4</w:t>
              </w:r>
            </w:ins>
            <w:ins w:id="467" w:author="TEBA" w:date="2024-11-08T07:57:00Z">
              <w:r>
                <w:t xml:space="preserve"> Characters</w:t>
              </w:r>
            </w:ins>
          </w:p>
        </w:tc>
        <w:tc>
          <w:tcPr>
            <w:tcW w:w="3870" w:type="dxa"/>
            <w:tcBorders>
              <w:top w:val="single" w:sz="4" w:space="0" w:color="auto"/>
              <w:left w:val="single" w:sz="4" w:space="0" w:color="auto"/>
              <w:bottom w:val="single" w:sz="4" w:space="0" w:color="auto"/>
            </w:tcBorders>
          </w:tcPr>
          <w:p w14:paraId="458D90D6" w14:textId="2DFA0CE5" w:rsidR="00FF2FEB" w:rsidRDefault="00FF2FEB" w:rsidP="00FF2FEB">
            <w:pPr>
              <w:rPr>
                <w:ins w:id="468" w:author="TEBA" w:date="2024-11-08T07:56:00Z"/>
              </w:rPr>
            </w:pPr>
            <w:ins w:id="469" w:author="TEBA" w:date="2024-11-08T07:57:00Z">
              <w:r>
                <w:t>State name where generator is located.</w:t>
              </w:r>
            </w:ins>
          </w:p>
        </w:tc>
      </w:tr>
      <w:tr w:rsidR="00FF2FEB" w14:paraId="13286183" w14:textId="77777777" w:rsidTr="004073B2">
        <w:trPr>
          <w:ins w:id="470" w:author="TEBA" w:date="2024-11-08T07:57:00Z"/>
        </w:trPr>
        <w:tc>
          <w:tcPr>
            <w:tcW w:w="2659" w:type="dxa"/>
            <w:tcBorders>
              <w:top w:val="single" w:sz="4" w:space="0" w:color="auto"/>
              <w:bottom w:val="single" w:sz="4" w:space="0" w:color="auto"/>
              <w:right w:val="single" w:sz="4" w:space="0" w:color="auto"/>
            </w:tcBorders>
          </w:tcPr>
          <w:p w14:paraId="5B40ACD8" w14:textId="6CCD883A" w:rsidR="00FF2FEB" w:rsidRDefault="00FF2FEB" w:rsidP="00FF2FEB">
            <w:pPr>
              <w:rPr>
                <w:ins w:id="471" w:author="TEBA" w:date="2024-11-08T07:57:00Z"/>
              </w:rPr>
            </w:pPr>
            <w:ins w:id="472" w:author="TEBA" w:date="2024-11-08T07:57:00Z">
              <w:r>
                <w:t>Commercial Operations Date</w:t>
              </w:r>
            </w:ins>
          </w:p>
        </w:tc>
        <w:tc>
          <w:tcPr>
            <w:tcW w:w="1301" w:type="dxa"/>
            <w:tcBorders>
              <w:top w:val="single" w:sz="4" w:space="0" w:color="auto"/>
              <w:left w:val="single" w:sz="4" w:space="0" w:color="auto"/>
              <w:bottom w:val="single" w:sz="4" w:space="0" w:color="auto"/>
              <w:right w:val="single" w:sz="4" w:space="0" w:color="auto"/>
            </w:tcBorders>
          </w:tcPr>
          <w:p w14:paraId="5B33D2BA" w14:textId="7ADBC3AF" w:rsidR="00FF2FEB" w:rsidRDefault="00FF2FEB" w:rsidP="00FF2FEB">
            <w:pPr>
              <w:rPr>
                <w:ins w:id="473" w:author="TEBA" w:date="2024-11-08T07:57:00Z"/>
              </w:rPr>
            </w:pPr>
            <w:ins w:id="474" w:author="TEBA" w:date="2024-11-08T07:57:00Z">
              <w:r>
                <w:t xml:space="preserve">10 </w:t>
              </w:r>
            </w:ins>
            <w:ins w:id="475" w:author="TEBA" w:date="2024-11-25T14:18:00Z">
              <w:r w:rsidR="001B6FC3">
                <w:t>C</w:t>
              </w:r>
            </w:ins>
            <w:ins w:id="476" w:author="TEBA" w:date="2024-11-08T07:57:00Z">
              <w:r>
                <w:t>haracters</w:t>
              </w:r>
            </w:ins>
          </w:p>
        </w:tc>
        <w:tc>
          <w:tcPr>
            <w:tcW w:w="3870" w:type="dxa"/>
            <w:tcBorders>
              <w:top w:val="single" w:sz="4" w:space="0" w:color="auto"/>
              <w:left w:val="single" w:sz="4" w:space="0" w:color="auto"/>
              <w:bottom w:val="single" w:sz="4" w:space="0" w:color="auto"/>
            </w:tcBorders>
          </w:tcPr>
          <w:p w14:paraId="6E2817DD" w14:textId="4B431868" w:rsidR="00FF2FEB" w:rsidRDefault="00FF2FEB" w:rsidP="00FF2FEB">
            <w:pPr>
              <w:rPr>
                <w:ins w:id="477" w:author="TEBA" w:date="2024-11-08T07:57:00Z"/>
              </w:rPr>
            </w:pPr>
            <w:ins w:id="478" w:author="TEBA" w:date="2024-11-08T07:57:00Z">
              <w:r>
                <w:t>Year, month, date in the format YYYY-MM-DD.</w:t>
              </w:r>
            </w:ins>
          </w:p>
        </w:tc>
      </w:tr>
      <w:tr w:rsidR="00FF2FEB" w14:paraId="6D9FE2F2" w14:textId="77777777" w:rsidTr="004073B2">
        <w:trPr>
          <w:ins w:id="479" w:author="TEBA" w:date="2024-11-08T07:57:00Z"/>
        </w:trPr>
        <w:tc>
          <w:tcPr>
            <w:tcW w:w="2659" w:type="dxa"/>
            <w:tcBorders>
              <w:top w:val="single" w:sz="4" w:space="0" w:color="auto"/>
              <w:bottom w:val="single" w:sz="4" w:space="0" w:color="auto"/>
              <w:right w:val="single" w:sz="4" w:space="0" w:color="auto"/>
            </w:tcBorders>
          </w:tcPr>
          <w:p w14:paraId="0F31AB8B" w14:textId="680C2200" w:rsidR="00FF2FEB" w:rsidRDefault="00FF2FEB" w:rsidP="00FF2FEB">
            <w:pPr>
              <w:rPr>
                <w:ins w:id="480" w:author="TEBA" w:date="2024-11-08T07:57:00Z"/>
              </w:rPr>
            </w:pPr>
            <w:ins w:id="481" w:author="TEBA" w:date="2024-11-08T07:57:00Z">
              <w:r>
                <w:t>Quantity</w:t>
              </w:r>
            </w:ins>
          </w:p>
        </w:tc>
        <w:tc>
          <w:tcPr>
            <w:tcW w:w="1301" w:type="dxa"/>
            <w:tcBorders>
              <w:top w:val="single" w:sz="4" w:space="0" w:color="auto"/>
              <w:left w:val="single" w:sz="4" w:space="0" w:color="auto"/>
              <w:bottom w:val="single" w:sz="4" w:space="0" w:color="auto"/>
              <w:right w:val="single" w:sz="4" w:space="0" w:color="auto"/>
            </w:tcBorders>
          </w:tcPr>
          <w:p w14:paraId="7F8EBBE0" w14:textId="34813A22" w:rsidR="00FF2FEB" w:rsidRDefault="00FF2FEB" w:rsidP="00FF2FEB">
            <w:pPr>
              <w:rPr>
                <w:ins w:id="482" w:author="TEBA" w:date="2024-11-08T07:57:00Z"/>
              </w:rPr>
            </w:pPr>
            <w:ins w:id="483" w:author="TEBA" w:date="2024-11-08T07:57:00Z">
              <w:r>
                <w:t>Float</w:t>
              </w:r>
            </w:ins>
          </w:p>
        </w:tc>
        <w:tc>
          <w:tcPr>
            <w:tcW w:w="3870" w:type="dxa"/>
            <w:tcBorders>
              <w:top w:val="single" w:sz="4" w:space="0" w:color="auto"/>
              <w:left w:val="single" w:sz="4" w:space="0" w:color="auto"/>
              <w:bottom w:val="single" w:sz="4" w:space="0" w:color="auto"/>
            </w:tcBorders>
          </w:tcPr>
          <w:p w14:paraId="21CA6C0D" w14:textId="5BEF0191" w:rsidR="00FF2FEB" w:rsidRDefault="00FF2FEB" w:rsidP="00FF2FEB">
            <w:pPr>
              <w:rPr>
                <w:ins w:id="484" w:author="TEBA" w:date="2024-11-08T07:57:00Z"/>
              </w:rPr>
            </w:pPr>
            <w:ins w:id="485" w:author="TEBA" w:date="2024-11-08T07:57:00Z">
              <w:r>
                <w:t xml:space="preserve">Total </w:t>
              </w:r>
            </w:ins>
            <w:ins w:id="486" w:author="TEBA" w:date="2024-11-25T19:52:00Z">
              <w:r w:rsidR="006E6625">
                <w:t>Whs</w:t>
              </w:r>
            </w:ins>
            <w:ins w:id="487" w:author="TEBA" w:date="2024-11-08T07:57:00Z">
              <w:r>
                <w:t xml:space="preserve"> for the period (hour or month)</w:t>
              </w:r>
            </w:ins>
            <w:ins w:id="488" w:author="TEBA" w:date="2024-11-25T14:21:00Z">
              <w:r w:rsidR="009F25C1">
                <w:t>.</w:t>
              </w:r>
            </w:ins>
          </w:p>
        </w:tc>
      </w:tr>
      <w:tr w:rsidR="009553BB" w14:paraId="5E06E906" w14:textId="77777777" w:rsidTr="004073B2">
        <w:trPr>
          <w:ins w:id="489" w:author="TEBA" w:date="2024-11-08T07:57:00Z"/>
        </w:trPr>
        <w:tc>
          <w:tcPr>
            <w:tcW w:w="2659" w:type="dxa"/>
            <w:tcBorders>
              <w:top w:val="single" w:sz="4" w:space="0" w:color="auto"/>
              <w:bottom w:val="single" w:sz="4" w:space="0" w:color="auto"/>
              <w:right w:val="single" w:sz="4" w:space="0" w:color="auto"/>
            </w:tcBorders>
          </w:tcPr>
          <w:p w14:paraId="29D24EE8" w14:textId="7B1BEE37" w:rsidR="009553BB" w:rsidRDefault="009553BB" w:rsidP="009553BB">
            <w:pPr>
              <w:rPr>
                <w:ins w:id="490" w:author="TEBA" w:date="2024-11-08T07:57:00Z"/>
              </w:rPr>
            </w:pPr>
            <w:ins w:id="491" w:author="TEBA" w:date="2024-11-08T07:58:00Z">
              <w:r>
                <w:t>Third</w:t>
              </w:r>
            </w:ins>
            <w:ins w:id="492" w:author="TEBA" w:date="2024-11-25T18:47:00Z">
              <w:r w:rsidR="00E034FF">
                <w:t>-</w:t>
              </w:r>
            </w:ins>
            <w:ins w:id="493" w:author="TEBA" w:date="2024-11-08T07:58:00Z">
              <w:r>
                <w:t>Party Certification</w:t>
              </w:r>
            </w:ins>
          </w:p>
        </w:tc>
        <w:tc>
          <w:tcPr>
            <w:tcW w:w="1301" w:type="dxa"/>
            <w:tcBorders>
              <w:top w:val="single" w:sz="4" w:space="0" w:color="auto"/>
              <w:left w:val="single" w:sz="4" w:space="0" w:color="auto"/>
              <w:bottom w:val="single" w:sz="4" w:space="0" w:color="auto"/>
              <w:right w:val="single" w:sz="4" w:space="0" w:color="auto"/>
            </w:tcBorders>
          </w:tcPr>
          <w:p w14:paraId="0429F0D4" w14:textId="757FA47E" w:rsidR="009553BB" w:rsidRDefault="009553BB" w:rsidP="009553BB">
            <w:pPr>
              <w:rPr>
                <w:ins w:id="494" w:author="TEBA" w:date="2024-11-08T07:57:00Z"/>
              </w:rPr>
            </w:pPr>
            <w:ins w:id="495" w:author="TEBA" w:date="2024-11-08T07:58:00Z">
              <w:r>
                <w:t>JSON Object</w:t>
              </w:r>
            </w:ins>
          </w:p>
        </w:tc>
        <w:tc>
          <w:tcPr>
            <w:tcW w:w="3870" w:type="dxa"/>
            <w:tcBorders>
              <w:top w:val="single" w:sz="4" w:space="0" w:color="auto"/>
              <w:left w:val="single" w:sz="4" w:space="0" w:color="auto"/>
              <w:bottom w:val="single" w:sz="4" w:space="0" w:color="auto"/>
            </w:tcBorders>
          </w:tcPr>
          <w:p w14:paraId="5808A09F" w14:textId="71756E79" w:rsidR="009553BB" w:rsidRDefault="009553BB" w:rsidP="009553BB">
            <w:pPr>
              <w:rPr>
                <w:ins w:id="496" w:author="TEBA" w:date="2024-11-08T07:57:00Z"/>
              </w:rPr>
            </w:pPr>
            <w:ins w:id="497" w:author="TEBA" w:date="2024-11-08T07:58:00Z">
              <w:r>
                <w:t>Associated charge REC or EAC for a storage discharge EAC, as described by Section 14.1</w:t>
              </w:r>
            </w:ins>
            <w:ins w:id="498" w:author="TEBA" w:date="2024-11-27T09:40:00Z">
              <w:r w:rsidR="00D412D1">
                <w:t>2</w:t>
              </w:r>
            </w:ins>
            <w:ins w:id="499" w:author="TEBA" w:date="2024-11-25T20:31:00Z">
              <w:r w:rsidR="00837464">
                <w:t xml:space="preserve">, </w:t>
              </w:r>
              <w:r w:rsidR="00837464" w:rsidRPr="00837464">
                <w:t>Third-Party Certification Data Fields</w:t>
              </w:r>
              <w:r w:rsidR="00837464">
                <w:t>,</w:t>
              </w:r>
            </w:ins>
            <w:ins w:id="500" w:author="TEBA" w:date="2024-11-08T07:58:00Z">
              <w:r>
                <w:t xml:space="preserve"> or other appropriate data for other types of third</w:t>
              </w:r>
            </w:ins>
            <w:ins w:id="501" w:author="TEBA" w:date="2024-11-25T18:47:00Z">
              <w:r w:rsidR="00E034FF">
                <w:t>-</w:t>
              </w:r>
            </w:ins>
            <w:ins w:id="502" w:author="TEBA" w:date="2024-11-08T07:58:00Z">
              <w:r>
                <w:t>party certifiers</w:t>
              </w:r>
            </w:ins>
            <w:ins w:id="503" w:author="TEBA" w:date="2024-11-25T14:21:00Z">
              <w:r w:rsidR="009F25C1">
                <w:t>.</w:t>
              </w:r>
            </w:ins>
          </w:p>
        </w:tc>
      </w:tr>
      <w:tr w:rsidR="009553BB" w14:paraId="0ACF087B" w14:textId="77777777" w:rsidTr="004073B2">
        <w:trPr>
          <w:ins w:id="504" w:author="TEBA" w:date="2024-11-08T07:57:00Z"/>
        </w:trPr>
        <w:tc>
          <w:tcPr>
            <w:tcW w:w="2659" w:type="dxa"/>
            <w:tcBorders>
              <w:top w:val="single" w:sz="4" w:space="0" w:color="auto"/>
              <w:bottom w:val="single" w:sz="4" w:space="0" w:color="auto"/>
              <w:right w:val="single" w:sz="4" w:space="0" w:color="auto"/>
            </w:tcBorders>
          </w:tcPr>
          <w:p w14:paraId="4A266F49" w14:textId="66A04052" w:rsidR="009553BB" w:rsidRDefault="009553BB" w:rsidP="009553BB">
            <w:pPr>
              <w:rPr>
                <w:ins w:id="505" w:author="TEBA" w:date="2024-11-08T07:57:00Z"/>
              </w:rPr>
            </w:pPr>
            <w:ins w:id="506" w:author="TEBA" w:date="2024-11-08T07:58:00Z">
              <w:r>
                <w:rPr>
                  <w:iCs/>
                </w:rPr>
                <w:t>Third</w:t>
              </w:r>
            </w:ins>
            <w:ins w:id="507" w:author="TEBA" w:date="2024-11-25T18:47:00Z">
              <w:r w:rsidR="00E034FF">
                <w:rPr>
                  <w:iCs/>
                </w:rPr>
                <w:t>-</w:t>
              </w:r>
            </w:ins>
            <w:ins w:id="508" w:author="TEBA" w:date="2024-11-25T20:48:00Z">
              <w:r w:rsidR="009E350C">
                <w:rPr>
                  <w:iCs/>
                </w:rPr>
                <w:t>P</w:t>
              </w:r>
            </w:ins>
            <w:ins w:id="509" w:author="TEBA" w:date="2024-11-08T07:58:00Z">
              <w:r>
                <w:rPr>
                  <w:iCs/>
                </w:rPr>
                <w:t xml:space="preserve">arty </w:t>
              </w:r>
            </w:ins>
            <w:ins w:id="510" w:author="TEBA" w:date="2024-11-25T20:48:00Z">
              <w:r w:rsidR="009E350C">
                <w:rPr>
                  <w:iCs/>
                </w:rPr>
                <w:t>C</w:t>
              </w:r>
            </w:ins>
            <w:ins w:id="511" w:author="TEBA" w:date="2024-11-08T07:58:00Z">
              <w:r>
                <w:rPr>
                  <w:iCs/>
                </w:rPr>
                <w:t xml:space="preserve">ertification </w:t>
              </w:r>
            </w:ins>
            <w:ins w:id="512" w:author="TEBA" w:date="2024-11-25T20:48:00Z">
              <w:r w:rsidR="009E350C">
                <w:rPr>
                  <w:iCs/>
                </w:rPr>
                <w:t>P</w:t>
              </w:r>
            </w:ins>
            <w:ins w:id="513" w:author="TEBA" w:date="2024-11-08T07:58:00Z">
              <w:r>
                <w:rPr>
                  <w:iCs/>
                </w:rPr>
                <w:t>rogram</w:t>
              </w:r>
            </w:ins>
          </w:p>
        </w:tc>
        <w:tc>
          <w:tcPr>
            <w:tcW w:w="1301" w:type="dxa"/>
            <w:tcBorders>
              <w:top w:val="single" w:sz="4" w:space="0" w:color="auto"/>
              <w:left w:val="single" w:sz="4" w:space="0" w:color="auto"/>
              <w:bottom w:val="single" w:sz="4" w:space="0" w:color="auto"/>
              <w:right w:val="single" w:sz="4" w:space="0" w:color="auto"/>
            </w:tcBorders>
          </w:tcPr>
          <w:p w14:paraId="3F8810C5" w14:textId="0DCE2952" w:rsidR="009553BB" w:rsidRDefault="009553BB" w:rsidP="009553BB">
            <w:pPr>
              <w:rPr>
                <w:ins w:id="514" w:author="TEBA" w:date="2024-11-08T07:57:00Z"/>
              </w:rPr>
            </w:pPr>
            <w:ins w:id="515" w:author="TEBA" w:date="2024-11-08T07:58:00Z">
              <w:r>
                <w:t>255 Characters</w:t>
              </w:r>
            </w:ins>
          </w:p>
        </w:tc>
        <w:tc>
          <w:tcPr>
            <w:tcW w:w="3870" w:type="dxa"/>
            <w:tcBorders>
              <w:top w:val="single" w:sz="4" w:space="0" w:color="auto"/>
              <w:left w:val="single" w:sz="4" w:space="0" w:color="auto"/>
              <w:bottom w:val="single" w:sz="4" w:space="0" w:color="auto"/>
            </w:tcBorders>
          </w:tcPr>
          <w:p w14:paraId="61F839D2" w14:textId="2CD06DBF" w:rsidR="009553BB" w:rsidRDefault="009553BB" w:rsidP="009553BB">
            <w:pPr>
              <w:rPr>
                <w:ins w:id="516" w:author="TEBA" w:date="2024-11-08T07:57:00Z"/>
              </w:rPr>
            </w:pPr>
            <w:ins w:id="517" w:author="TEBA" w:date="2024-11-08T07:58:00Z">
              <w:r>
                <w:t>The name of the third party the EAC Account Holder allowed to provide information to ERCOT for updating the third</w:t>
              </w:r>
            </w:ins>
            <w:ins w:id="518" w:author="TEBA" w:date="2024-11-25T18:48:00Z">
              <w:r w:rsidR="00E034FF">
                <w:t>-</w:t>
              </w:r>
            </w:ins>
            <w:ins w:id="519" w:author="TEBA" w:date="2024-11-08T07:58:00Z">
              <w:r>
                <w:t>party certification data field.</w:t>
              </w:r>
            </w:ins>
          </w:p>
        </w:tc>
      </w:tr>
      <w:tr w:rsidR="009553BB" w14:paraId="43268C48" w14:textId="77777777" w:rsidTr="004073B2">
        <w:trPr>
          <w:ins w:id="520" w:author="TEBA" w:date="2024-11-08T07:57:00Z"/>
        </w:trPr>
        <w:tc>
          <w:tcPr>
            <w:tcW w:w="2659" w:type="dxa"/>
            <w:tcBorders>
              <w:top w:val="single" w:sz="4" w:space="0" w:color="auto"/>
              <w:bottom w:val="single" w:sz="4" w:space="0" w:color="auto"/>
              <w:right w:val="single" w:sz="4" w:space="0" w:color="auto"/>
            </w:tcBorders>
          </w:tcPr>
          <w:p w14:paraId="43850C55" w14:textId="530EF7B3" w:rsidR="009553BB" w:rsidRDefault="009553BB" w:rsidP="009553BB">
            <w:pPr>
              <w:rPr>
                <w:ins w:id="521" w:author="TEBA" w:date="2024-11-08T07:57:00Z"/>
              </w:rPr>
            </w:pPr>
            <w:ins w:id="522" w:author="TEBA" w:date="2024-11-08T07:58:00Z">
              <w:r>
                <w:t xml:space="preserve">Storage </w:t>
              </w:r>
            </w:ins>
            <w:ins w:id="523" w:author="TEBA" w:date="2024-11-25T14:25:00Z">
              <w:r w:rsidR="009F25C1">
                <w:t>M</w:t>
              </w:r>
            </w:ins>
            <w:ins w:id="524" w:author="TEBA" w:date="2024-11-08T07:58:00Z">
              <w:r>
                <w:t>etadata</w:t>
              </w:r>
            </w:ins>
          </w:p>
        </w:tc>
        <w:tc>
          <w:tcPr>
            <w:tcW w:w="1301" w:type="dxa"/>
            <w:tcBorders>
              <w:top w:val="single" w:sz="4" w:space="0" w:color="auto"/>
              <w:left w:val="single" w:sz="4" w:space="0" w:color="auto"/>
              <w:bottom w:val="single" w:sz="4" w:space="0" w:color="auto"/>
              <w:right w:val="single" w:sz="4" w:space="0" w:color="auto"/>
            </w:tcBorders>
          </w:tcPr>
          <w:p w14:paraId="6236F4D0" w14:textId="163D39A7" w:rsidR="009553BB" w:rsidRDefault="009553BB" w:rsidP="009553BB">
            <w:pPr>
              <w:rPr>
                <w:ins w:id="525" w:author="TEBA" w:date="2024-11-08T07:57:00Z"/>
              </w:rPr>
            </w:pPr>
            <w:ins w:id="526" w:author="TEBA" w:date="2024-11-08T07:58:00Z">
              <w:r>
                <w:t>JSON Object</w:t>
              </w:r>
            </w:ins>
          </w:p>
        </w:tc>
        <w:tc>
          <w:tcPr>
            <w:tcW w:w="3870" w:type="dxa"/>
            <w:tcBorders>
              <w:top w:val="single" w:sz="4" w:space="0" w:color="auto"/>
              <w:left w:val="single" w:sz="4" w:space="0" w:color="auto"/>
              <w:bottom w:val="single" w:sz="4" w:space="0" w:color="auto"/>
            </w:tcBorders>
          </w:tcPr>
          <w:p w14:paraId="715ACAE4" w14:textId="51822828" w:rsidR="009553BB" w:rsidRDefault="009553BB" w:rsidP="009553BB">
            <w:pPr>
              <w:rPr>
                <w:ins w:id="527" w:author="TEBA" w:date="2024-11-08T07:57:00Z"/>
              </w:rPr>
            </w:pPr>
            <w:ins w:id="528" w:author="TEBA" w:date="2024-11-08T07:58:00Z">
              <w:r>
                <w:t>Additional associated charge records, discharge records, and energy losses, as inputted by the EAC Account Holder</w:t>
              </w:r>
            </w:ins>
            <w:ins w:id="529" w:author="TEBA" w:date="2024-11-25T14:21:00Z">
              <w:r w:rsidR="009F25C1">
                <w:t>.</w:t>
              </w:r>
            </w:ins>
          </w:p>
        </w:tc>
      </w:tr>
      <w:tr w:rsidR="009553BB" w14:paraId="1B8F90BF" w14:textId="77777777" w:rsidTr="004073B2">
        <w:trPr>
          <w:ins w:id="530" w:author="TEBA" w:date="2024-11-08T07:57:00Z"/>
        </w:trPr>
        <w:tc>
          <w:tcPr>
            <w:tcW w:w="2659" w:type="dxa"/>
            <w:tcBorders>
              <w:top w:val="single" w:sz="4" w:space="0" w:color="auto"/>
              <w:bottom w:val="single" w:sz="4" w:space="0" w:color="auto"/>
              <w:right w:val="single" w:sz="4" w:space="0" w:color="auto"/>
            </w:tcBorders>
          </w:tcPr>
          <w:p w14:paraId="38E07EF2" w14:textId="291705F9" w:rsidR="009553BB" w:rsidRDefault="009553BB" w:rsidP="009553BB">
            <w:pPr>
              <w:rPr>
                <w:ins w:id="531" w:author="TEBA" w:date="2024-11-08T07:57:00Z"/>
              </w:rPr>
            </w:pPr>
            <w:r>
              <w:t xml:space="preserve">Type of </w:t>
            </w:r>
            <w:ins w:id="532" w:author="TEBA" w:date="2024-11-22T10:00:00Z">
              <w:r w:rsidR="00303687">
                <w:t xml:space="preserve">Energy </w:t>
              </w:r>
            </w:ins>
            <w:del w:id="533" w:author="TEBA" w:date="2024-11-08T07:59:00Z">
              <w:r w:rsidDel="009553BB">
                <w:delText xml:space="preserve">Renewable </w:delText>
              </w:r>
            </w:del>
            <w:r>
              <w:t>Resource</w:t>
            </w:r>
          </w:p>
        </w:tc>
        <w:tc>
          <w:tcPr>
            <w:tcW w:w="1301" w:type="dxa"/>
            <w:tcBorders>
              <w:top w:val="single" w:sz="4" w:space="0" w:color="auto"/>
              <w:left w:val="single" w:sz="4" w:space="0" w:color="auto"/>
              <w:bottom w:val="single" w:sz="4" w:space="0" w:color="auto"/>
              <w:right w:val="single" w:sz="4" w:space="0" w:color="auto"/>
            </w:tcBorders>
          </w:tcPr>
          <w:p w14:paraId="1772ED1F" w14:textId="13F6933A" w:rsidR="009553BB" w:rsidRDefault="009553BB" w:rsidP="009553BB">
            <w:pPr>
              <w:rPr>
                <w:ins w:id="534" w:author="TEBA" w:date="2024-11-08T07:57:00Z"/>
              </w:rPr>
            </w:pPr>
            <w:r>
              <w:t>20 Characters</w:t>
            </w:r>
          </w:p>
        </w:tc>
        <w:tc>
          <w:tcPr>
            <w:tcW w:w="3870" w:type="dxa"/>
            <w:tcBorders>
              <w:top w:val="single" w:sz="4" w:space="0" w:color="auto"/>
              <w:left w:val="single" w:sz="4" w:space="0" w:color="auto"/>
              <w:bottom w:val="single" w:sz="4" w:space="0" w:color="auto"/>
            </w:tcBorders>
          </w:tcPr>
          <w:p w14:paraId="2EFF849F" w14:textId="00417A87" w:rsidR="009553BB" w:rsidRDefault="009553BB" w:rsidP="009553BB">
            <w:pPr>
              <w:rPr>
                <w:ins w:id="535" w:author="TEBA" w:date="2024-11-08T07:57:00Z"/>
              </w:rPr>
            </w:pPr>
            <w:r>
              <w:t xml:space="preserve">Reference to type of </w:t>
            </w:r>
            <w:del w:id="536" w:author="TEBA" w:date="2024-11-22T10:00:00Z">
              <w:r w:rsidDel="00303687">
                <w:delText xml:space="preserve">renewable </w:delText>
              </w:r>
            </w:del>
            <w:ins w:id="537" w:author="TEBA" w:date="2024-11-22T10:00:00Z">
              <w:r w:rsidR="00303687">
                <w:t xml:space="preserve">energy </w:t>
              </w:r>
            </w:ins>
            <w:r>
              <w:t>Resource:  Solar, wind, biomass, tidal, geothermal, hydro, landfill gas, other</w:t>
            </w:r>
            <w:ins w:id="538" w:author="TEBA" w:date="2024-11-08T08:00:00Z">
              <w:r>
                <w:t>, nuclear, energy storage, low carbon gas, etc</w:t>
              </w:r>
            </w:ins>
            <w:r>
              <w:t>.</w:t>
            </w:r>
          </w:p>
        </w:tc>
      </w:tr>
      <w:tr w:rsidR="009553BB" w14:paraId="0BF31B14" w14:textId="77777777" w:rsidTr="004073B2">
        <w:tc>
          <w:tcPr>
            <w:tcW w:w="2659" w:type="dxa"/>
            <w:tcBorders>
              <w:top w:val="single" w:sz="4" w:space="0" w:color="auto"/>
              <w:bottom w:val="single" w:sz="4" w:space="0" w:color="auto"/>
              <w:right w:val="single" w:sz="4" w:space="0" w:color="auto"/>
            </w:tcBorders>
          </w:tcPr>
          <w:p w14:paraId="50A6BC76" w14:textId="5E3CF3E6" w:rsidR="009553BB" w:rsidRDefault="009553BB" w:rsidP="009553BB">
            <w:r>
              <w:t>Facility Identification Number</w:t>
            </w:r>
          </w:p>
        </w:tc>
        <w:tc>
          <w:tcPr>
            <w:tcW w:w="1301" w:type="dxa"/>
            <w:tcBorders>
              <w:top w:val="single" w:sz="4" w:space="0" w:color="auto"/>
              <w:left w:val="single" w:sz="4" w:space="0" w:color="auto"/>
              <w:bottom w:val="single" w:sz="4" w:space="0" w:color="auto"/>
              <w:right w:val="single" w:sz="4" w:space="0" w:color="auto"/>
            </w:tcBorders>
          </w:tcPr>
          <w:p w14:paraId="2798CA5E" w14:textId="4FBE9C62" w:rsidR="009553BB" w:rsidRDefault="009553BB" w:rsidP="009553BB">
            <w:r>
              <w:t>5 Digits</w:t>
            </w:r>
          </w:p>
        </w:tc>
        <w:tc>
          <w:tcPr>
            <w:tcW w:w="3870" w:type="dxa"/>
            <w:tcBorders>
              <w:top w:val="single" w:sz="4" w:space="0" w:color="auto"/>
              <w:left w:val="single" w:sz="4" w:space="0" w:color="auto"/>
              <w:bottom w:val="single" w:sz="4" w:space="0" w:color="auto"/>
            </w:tcBorders>
          </w:tcPr>
          <w:p w14:paraId="2B984746" w14:textId="450F58CD" w:rsidR="009553BB" w:rsidRDefault="009553BB" w:rsidP="009553BB">
            <w:r>
              <w:t>Number to be assigned by ERCOT.</w:t>
            </w:r>
          </w:p>
        </w:tc>
      </w:tr>
      <w:tr w:rsidR="009553BB" w14:paraId="1B6C489C" w14:textId="77777777" w:rsidTr="004073B2">
        <w:tc>
          <w:tcPr>
            <w:tcW w:w="2659" w:type="dxa"/>
            <w:tcBorders>
              <w:top w:val="single" w:sz="4" w:space="0" w:color="auto"/>
              <w:bottom w:val="single" w:sz="18" w:space="0" w:color="auto"/>
              <w:right w:val="single" w:sz="4" w:space="0" w:color="auto"/>
            </w:tcBorders>
          </w:tcPr>
          <w:p w14:paraId="08628F28" w14:textId="5992CE91" w:rsidR="009553BB" w:rsidRDefault="009553BB" w:rsidP="009553BB">
            <w:del w:id="539" w:author="TEBA" w:date="2024-11-08T08:00:00Z">
              <w:r w:rsidDel="009553BB">
                <w:delText>R</w:delText>
              </w:r>
            </w:del>
            <w:r>
              <w:t>E</w:t>
            </w:r>
            <w:ins w:id="540" w:author="TEBA" w:date="2024-11-08T08:00:00Z">
              <w:r>
                <w:t>A</w:t>
              </w:r>
            </w:ins>
            <w:r>
              <w:t>C Number</w:t>
            </w:r>
          </w:p>
        </w:tc>
        <w:tc>
          <w:tcPr>
            <w:tcW w:w="1301" w:type="dxa"/>
            <w:tcBorders>
              <w:top w:val="single" w:sz="4" w:space="0" w:color="auto"/>
              <w:left w:val="single" w:sz="4" w:space="0" w:color="auto"/>
              <w:bottom w:val="single" w:sz="18" w:space="0" w:color="auto"/>
              <w:right w:val="single" w:sz="4" w:space="0" w:color="auto"/>
            </w:tcBorders>
          </w:tcPr>
          <w:p w14:paraId="481AB08C" w14:textId="69415C53" w:rsidR="009553BB" w:rsidRDefault="009553BB" w:rsidP="009553BB">
            <w:del w:id="541" w:author="TEBA" w:date="2024-11-08T08:01:00Z">
              <w:r w:rsidDel="009553BB">
                <w:delText>8 Digits</w:delText>
              </w:r>
            </w:del>
            <w:ins w:id="542" w:author="TEBA" w:date="2024-11-08T08:01:00Z">
              <w:r>
                <w:t xml:space="preserve">Up to 20 </w:t>
              </w:r>
            </w:ins>
            <w:ins w:id="543" w:author="TEBA" w:date="2024-11-22T12:36:00Z">
              <w:r w:rsidR="00823D3B">
                <w:t>Character</w:t>
              </w:r>
            </w:ins>
            <w:ins w:id="544" w:author="TEBA" w:date="2024-11-25T14:21:00Z">
              <w:r w:rsidR="009F25C1">
                <w:t>s</w:t>
              </w:r>
            </w:ins>
          </w:p>
        </w:tc>
        <w:tc>
          <w:tcPr>
            <w:tcW w:w="3870" w:type="dxa"/>
            <w:tcBorders>
              <w:top w:val="single" w:sz="4" w:space="0" w:color="auto"/>
              <w:left w:val="single" w:sz="4" w:space="0" w:color="auto"/>
              <w:bottom w:val="single" w:sz="18" w:space="0" w:color="auto"/>
            </w:tcBorders>
          </w:tcPr>
          <w:p w14:paraId="42F3BB7B" w14:textId="13C7C6D8" w:rsidR="009553BB" w:rsidRDefault="009553BB" w:rsidP="009553BB">
            <w:ins w:id="545" w:author="TEBA" w:date="2024-11-08T08:01:00Z">
              <w:r>
                <w:t xml:space="preserve">Sequential </w:t>
              </w:r>
            </w:ins>
            <w:del w:id="546" w:author="TEBA" w:date="2024-11-08T08:01:00Z">
              <w:r w:rsidDel="009553BB">
                <w:delText>R</w:delText>
              </w:r>
            </w:del>
            <w:r>
              <w:t>E</w:t>
            </w:r>
            <w:ins w:id="547" w:author="TEBA" w:date="2024-11-08T08:01:00Z">
              <w:r>
                <w:t>A</w:t>
              </w:r>
            </w:ins>
            <w:r>
              <w:t xml:space="preserve">C Number </w:t>
            </w:r>
            <w:ins w:id="548" w:author="TEBA" w:date="2024-11-22T12:36:00Z">
              <w:r w:rsidR="00823D3B">
                <w:t xml:space="preserve">range </w:t>
              </w:r>
            </w:ins>
            <w:r>
              <w:t xml:space="preserve">1 through the number of </w:t>
            </w:r>
            <w:del w:id="549" w:author="TEBA" w:date="2024-11-08T08:01:00Z">
              <w:r w:rsidDel="009553BB">
                <w:delText>M</w:delText>
              </w:r>
            </w:del>
            <w:r>
              <w:t xml:space="preserve">Wh generated by the facility during the </w:t>
            </w:r>
            <w:del w:id="550" w:author="TEBA" w:date="2024-11-08T08:02:00Z">
              <w:r w:rsidDel="009553BB">
                <w:delText>quarter</w:delText>
              </w:r>
            </w:del>
            <w:ins w:id="551" w:author="TEBA" w:date="2024-11-08T08:02:00Z">
              <w:r>
                <w:t>month or hour</w:t>
              </w:r>
            </w:ins>
            <w:r>
              <w:t xml:space="preserve">. </w:t>
            </w:r>
          </w:p>
        </w:tc>
      </w:tr>
    </w:tbl>
    <w:p w14:paraId="77795ABA" w14:textId="77777777" w:rsidR="00FF2FEB" w:rsidRDefault="00FF2FEB" w:rsidP="00FF2FEB">
      <w:pPr>
        <w:pStyle w:val="Spaceafterbox"/>
      </w:pPr>
    </w:p>
    <w:p w14:paraId="059A778D" w14:textId="1C3559B1" w:rsidR="00FF2FEB" w:rsidRDefault="00FF2FEB" w:rsidP="00FF2FEB">
      <w:pPr>
        <w:spacing w:after="240"/>
        <w:ind w:left="720" w:hanging="720"/>
        <w:rPr>
          <w:iCs/>
        </w:rPr>
      </w:pPr>
      <w:r>
        <w:rPr>
          <w:iCs/>
        </w:rPr>
        <w:t>(</w:t>
      </w:r>
      <w:ins w:id="552" w:author="TEBA" w:date="2024-11-08T08:02:00Z">
        <w:r w:rsidR="009553BB">
          <w:rPr>
            <w:iCs/>
          </w:rPr>
          <w:t>3</w:t>
        </w:r>
      </w:ins>
      <w:del w:id="553" w:author="TEBA" w:date="2024-11-08T08:02:00Z">
        <w:r w:rsidDel="009553BB">
          <w:rPr>
            <w:iCs/>
          </w:rPr>
          <w:delText>4</w:delText>
        </w:r>
      </w:del>
      <w:r>
        <w:rPr>
          <w:iCs/>
        </w:rPr>
        <w:t>)</w:t>
      </w:r>
      <w:r>
        <w:rPr>
          <w:iCs/>
        </w:rPr>
        <w:tab/>
        <w:t>The Facility Identification Number assigned by ERCOT will be fixed for a facility’s lifetime, and will therefore remain constant regardless of changes in facility name or ownership.  Facilities must file changes of name, ownership, or other relevant certification information with ERCOT within 30 days of such changes.</w:t>
      </w:r>
    </w:p>
    <w:p w14:paraId="11E917F2" w14:textId="69EAEA70" w:rsidR="00FF2FEB" w:rsidRDefault="00FF2FEB" w:rsidP="00FF2FEB">
      <w:pPr>
        <w:spacing w:after="240"/>
        <w:ind w:left="720" w:hanging="720"/>
        <w:rPr>
          <w:iCs/>
        </w:rPr>
      </w:pPr>
      <w:r>
        <w:rPr>
          <w:iCs/>
        </w:rPr>
        <w:t>(</w:t>
      </w:r>
      <w:ins w:id="554" w:author="TEBA" w:date="2024-11-08T08:02:00Z">
        <w:r w:rsidR="009553BB">
          <w:rPr>
            <w:iCs/>
          </w:rPr>
          <w:t>4</w:t>
        </w:r>
      </w:ins>
      <w:del w:id="555" w:author="TEBA" w:date="2024-11-08T08:02:00Z">
        <w:r w:rsidDel="009553BB">
          <w:rPr>
            <w:iCs/>
          </w:rPr>
          <w:delText>5</w:delText>
        </w:r>
      </w:del>
      <w:r>
        <w:rPr>
          <w:iCs/>
        </w:rPr>
        <w:t>)</w:t>
      </w:r>
      <w:r>
        <w:rPr>
          <w:iCs/>
        </w:rPr>
        <w:tab/>
        <w:t xml:space="preserve">Generating facilities that lose their Public Utility Commission of Texas (PUCT) REC generator certification will not be awarded </w:t>
      </w:r>
      <w:del w:id="556" w:author="TEBA" w:date="2024-11-08T08:02:00Z">
        <w:r w:rsidDel="009553BB">
          <w:rPr>
            <w:iCs/>
          </w:rPr>
          <w:delText>R</w:delText>
        </w:r>
      </w:del>
      <w:r>
        <w:rPr>
          <w:iCs/>
        </w:rPr>
        <w:t>E</w:t>
      </w:r>
      <w:ins w:id="557" w:author="TEBA" w:date="2024-11-08T08:02:00Z">
        <w:r w:rsidR="009553BB">
          <w:rPr>
            <w:iCs/>
          </w:rPr>
          <w:t>A</w:t>
        </w:r>
      </w:ins>
      <w:r>
        <w:rPr>
          <w:iCs/>
        </w:rPr>
        <w:t xml:space="preserve">Cs by ERCOT </w:t>
      </w:r>
      <w:proofErr w:type="gramStart"/>
      <w:r>
        <w:rPr>
          <w:iCs/>
        </w:rPr>
        <w:t>subsequent to</w:t>
      </w:r>
      <w:proofErr w:type="gramEnd"/>
      <w:r>
        <w:rPr>
          <w:iCs/>
        </w:rPr>
        <w:t xml:space="preserve"> the date of the certification revocation, unless ERCOT is otherwise directed by the PUCT.</w:t>
      </w:r>
    </w:p>
    <w:p w14:paraId="36484979" w14:textId="0D2E389C" w:rsidR="00FF2FEB" w:rsidDel="009553BB" w:rsidRDefault="00FF2FEB" w:rsidP="00FF2FEB">
      <w:pPr>
        <w:spacing w:after="240"/>
        <w:ind w:left="720" w:hanging="720"/>
        <w:rPr>
          <w:del w:id="558" w:author="TEBA" w:date="2024-11-08T08:02:00Z"/>
          <w:iCs/>
        </w:rPr>
      </w:pPr>
      <w:del w:id="559" w:author="TEBA" w:date="2024-11-08T08:02:00Z">
        <w:r w:rsidDel="009553BB">
          <w:rPr>
            <w:iCs/>
          </w:rPr>
          <w:lastRenderedPageBreak/>
          <w:delText>(6)</w:delText>
        </w:r>
        <w:r w:rsidDel="009553BB">
          <w:rPr>
            <w:iCs/>
          </w:rPr>
          <w:tab/>
          <w:delText>A REC or Compliance Premium will have an issue date of the Compliance Period in which it is generated.</w:delText>
        </w:r>
      </w:del>
    </w:p>
    <w:p w14:paraId="0E378765" w14:textId="1C2F6D16" w:rsidR="00FF2FEB" w:rsidRDefault="00FF2FEB" w:rsidP="00FF2FEB">
      <w:pPr>
        <w:spacing w:after="240"/>
        <w:ind w:left="720" w:hanging="720"/>
        <w:rPr>
          <w:iCs/>
        </w:rPr>
      </w:pPr>
      <w:r>
        <w:rPr>
          <w:iCs/>
        </w:rPr>
        <w:t>(</w:t>
      </w:r>
      <w:ins w:id="560" w:author="TEBA" w:date="2024-11-08T08:03:00Z">
        <w:r w:rsidR="009553BB">
          <w:rPr>
            <w:iCs/>
          </w:rPr>
          <w:t>5</w:t>
        </w:r>
      </w:ins>
      <w:del w:id="561" w:author="TEBA" w:date="2024-11-08T08:03:00Z">
        <w:r w:rsidDel="009553BB">
          <w:rPr>
            <w:iCs/>
          </w:rPr>
          <w:delText>7</w:delText>
        </w:r>
      </w:del>
      <w:r>
        <w:rPr>
          <w:iCs/>
        </w:rPr>
        <w:t>)</w:t>
      </w:r>
      <w:r>
        <w:rPr>
          <w:iCs/>
        </w:rPr>
        <w:tab/>
      </w:r>
      <w:del w:id="562" w:author="TEBA" w:date="2024-11-08T08:03:00Z">
        <w:r w:rsidDel="009553BB">
          <w:rPr>
            <w:iCs/>
          </w:rPr>
          <w:delText>R</w:delText>
        </w:r>
      </w:del>
      <w:r>
        <w:rPr>
          <w:iCs/>
        </w:rPr>
        <w:t>E</w:t>
      </w:r>
      <w:ins w:id="563" w:author="TEBA" w:date="2024-11-08T08:03:00Z">
        <w:r w:rsidR="009553BB">
          <w:rPr>
            <w:iCs/>
          </w:rPr>
          <w:t>A</w:t>
        </w:r>
      </w:ins>
      <w:r>
        <w:rPr>
          <w:iCs/>
        </w:rPr>
        <w:t xml:space="preserve">Cs </w:t>
      </w:r>
      <w:del w:id="564" w:author="TEBA" w:date="2024-11-08T08:03:00Z">
        <w:r w:rsidDel="009553BB">
          <w:rPr>
            <w:iCs/>
          </w:rPr>
          <w:delText xml:space="preserve">and </w:delText>
        </w:r>
        <w:r w:rsidRPr="0025343B" w:rsidDel="009553BB">
          <w:rPr>
            <w:iCs/>
          </w:rPr>
          <w:delText>Compliance Premiums</w:delText>
        </w:r>
        <w:r w:rsidDel="009553BB">
          <w:rPr>
            <w:iCs/>
          </w:rPr>
          <w:delText xml:space="preserve"> </w:delText>
        </w:r>
      </w:del>
      <w:r>
        <w:rPr>
          <w:iCs/>
        </w:rPr>
        <w:t xml:space="preserve">have a useful life of three </w:t>
      </w:r>
      <w:del w:id="565" w:author="TEBA" w:date="2024-11-08T08:03:00Z">
        <w:r w:rsidDel="009553BB">
          <w:rPr>
            <w:iCs/>
          </w:rPr>
          <w:delText>Compliance Periods</w:delText>
        </w:r>
      </w:del>
      <w:ins w:id="566" w:author="TEBA" w:date="2024-11-08T08:03:00Z">
        <w:r w:rsidR="009553BB">
          <w:rPr>
            <w:iCs/>
          </w:rPr>
          <w:t>years</w:t>
        </w:r>
      </w:ins>
      <w:r>
        <w:rPr>
          <w:iCs/>
        </w:rPr>
        <w:t>.  For example, a qualifying MWh of renewable energy generated on December 31, 2023 will be the basis for a</w:t>
      </w:r>
      <w:ins w:id="567" w:author="TEBA" w:date="2024-11-25T14:26:00Z">
        <w:r w:rsidR="009F25C1">
          <w:rPr>
            <w:iCs/>
          </w:rPr>
          <w:t>n</w:t>
        </w:r>
      </w:ins>
      <w:r>
        <w:rPr>
          <w:iCs/>
        </w:rPr>
        <w:t xml:space="preserve"> </w:t>
      </w:r>
      <w:del w:id="568" w:author="TEBA" w:date="2024-11-08T08:03:00Z">
        <w:r w:rsidDel="009553BB">
          <w:rPr>
            <w:iCs/>
          </w:rPr>
          <w:delText>R</w:delText>
        </w:r>
      </w:del>
      <w:r>
        <w:rPr>
          <w:iCs/>
        </w:rPr>
        <w:t>E</w:t>
      </w:r>
      <w:ins w:id="569" w:author="TEBA" w:date="2024-11-08T08:03:00Z">
        <w:r w:rsidR="009553BB">
          <w:rPr>
            <w:iCs/>
          </w:rPr>
          <w:t>A</w:t>
        </w:r>
      </w:ins>
      <w:r>
        <w:rPr>
          <w:iCs/>
        </w:rPr>
        <w:t xml:space="preserve">C having an issue </w:t>
      </w:r>
      <w:del w:id="570" w:author="TEBA" w:date="2024-11-08T08:03:00Z">
        <w:r w:rsidDel="009553BB">
          <w:rPr>
            <w:iCs/>
          </w:rPr>
          <w:delText xml:space="preserve">date </w:delText>
        </w:r>
      </w:del>
      <w:ins w:id="571" w:author="TEBA" w:date="2024-11-08T08:03:00Z">
        <w:r w:rsidR="009553BB">
          <w:rPr>
            <w:iCs/>
          </w:rPr>
          <w:t xml:space="preserve">year </w:t>
        </w:r>
      </w:ins>
      <w:r>
        <w:rPr>
          <w:iCs/>
        </w:rPr>
        <w:t xml:space="preserve">of 2023.  The three </w:t>
      </w:r>
      <w:del w:id="572" w:author="TEBA" w:date="2024-11-08T08:04:00Z">
        <w:r w:rsidDel="009553BB">
          <w:rPr>
            <w:iCs/>
          </w:rPr>
          <w:delText>Compliance Periods</w:delText>
        </w:r>
      </w:del>
      <w:ins w:id="573" w:author="TEBA" w:date="2024-11-08T08:04:00Z">
        <w:r w:rsidR="009553BB">
          <w:rPr>
            <w:iCs/>
          </w:rPr>
          <w:t>years</w:t>
        </w:r>
      </w:ins>
      <w:r>
        <w:rPr>
          <w:iCs/>
        </w:rPr>
        <w:t xml:space="preserve"> for which this </w:t>
      </w:r>
      <w:del w:id="574" w:author="TEBA" w:date="2024-11-08T08:04:00Z">
        <w:r w:rsidDel="009553BB">
          <w:rPr>
            <w:iCs/>
          </w:rPr>
          <w:delText>R</w:delText>
        </w:r>
      </w:del>
      <w:r>
        <w:rPr>
          <w:iCs/>
        </w:rPr>
        <w:t>E</w:t>
      </w:r>
      <w:ins w:id="575" w:author="TEBA" w:date="2024-11-08T08:04:00Z">
        <w:r w:rsidR="009553BB">
          <w:rPr>
            <w:iCs/>
          </w:rPr>
          <w:t>A</w:t>
        </w:r>
      </w:ins>
      <w:r>
        <w:rPr>
          <w:iCs/>
        </w:rPr>
        <w:t xml:space="preserve">C may be used are 2023, 2024, and 2025.  This </w:t>
      </w:r>
      <w:del w:id="576" w:author="TEBA" w:date="2024-11-08T08:04:00Z">
        <w:r w:rsidDel="009553BB">
          <w:rPr>
            <w:iCs/>
          </w:rPr>
          <w:delText>R</w:delText>
        </w:r>
      </w:del>
      <w:r>
        <w:rPr>
          <w:iCs/>
        </w:rPr>
        <w:t>E</w:t>
      </w:r>
      <w:ins w:id="577" w:author="TEBA" w:date="2024-11-08T08:04:00Z">
        <w:r w:rsidR="009553BB">
          <w:rPr>
            <w:iCs/>
          </w:rPr>
          <w:t>A</w:t>
        </w:r>
      </w:ins>
      <w:r>
        <w:rPr>
          <w:iCs/>
        </w:rPr>
        <w:t>C will expire one Business Day after March 31, 2026.  March 31 is the date by which a</w:t>
      </w:r>
      <w:ins w:id="578" w:author="TEBA" w:date="2024-11-08T08:04:00Z">
        <w:r w:rsidR="009553BB">
          <w:rPr>
            <w:iCs/>
          </w:rPr>
          <w:t>n</w:t>
        </w:r>
      </w:ins>
      <w:r>
        <w:rPr>
          <w:iCs/>
        </w:rPr>
        <w:t xml:space="preserve"> </w:t>
      </w:r>
      <w:del w:id="579" w:author="TEBA" w:date="2024-11-08T08:04:00Z">
        <w:r w:rsidDel="009553BB">
          <w:rPr>
            <w:iCs/>
          </w:rPr>
          <w:delText>Retail Entity</w:delText>
        </w:r>
      </w:del>
      <w:ins w:id="580" w:author="TEBA" w:date="2024-11-08T08:04:00Z">
        <w:r w:rsidR="009553BB">
          <w:rPr>
            <w:iCs/>
          </w:rPr>
          <w:t>EAC Account Holder</w:t>
        </w:r>
      </w:ins>
      <w:r>
        <w:rPr>
          <w:iCs/>
        </w:rPr>
        <w:t xml:space="preserve"> must submit </w:t>
      </w:r>
      <w:del w:id="581" w:author="TEBA" w:date="2024-11-08T08:05:00Z">
        <w:r w:rsidDel="009553BB">
          <w:rPr>
            <w:iCs/>
          </w:rPr>
          <w:delText>its annual</w:delText>
        </w:r>
      </w:del>
      <w:ins w:id="582" w:author="TEBA" w:date="2024-11-08T08:05:00Z">
        <w:r w:rsidR="009553BB">
          <w:rPr>
            <w:iCs/>
          </w:rPr>
          <w:t>any final</w:t>
        </w:r>
      </w:ins>
      <w:r>
        <w:rPr>
          <w:iCs/>
        </w:rPr>
        <w:t xml:space="preserve"> </w:t>
      </w:r>
      <w:del w:id="583" w:author="TEBA" w:date="2024-11-08T08:05:00Z">
        <w:r w:rsidDel="009553BB">
          <w:rPr>
            <w:iCs/>
          </w:rPr>
          <w:delText>R</w:delText>
        </w:r>
      </w:del>
      <w:r>
        <w:rPr>
          <w:iCs/>
        </w:rPr>
        <w:t>E</w:t>
      </w:r>
      <w:ins w:id="584" w:author="TEBA" w:date="2024-11-08T08:05:00Z">
        <w:r w:rsidR="009553BB">
          <w:rPr>
            <w:iCs/>
          </w:rPr>
          <w:t>A</w:t>
        </w:r>
      </w:ins>
      <w:r>
        <w:rPr>
          <w:iCs/>
        </w:rPr>
        <w:t xml:space="preserve">C </w:t>
      </w:r>
      <w:del w:id="585" w:author="TEBA" w:date="2024-11-08T08:05:00Z">
        <w:r w:rsidDel="009553BB">
          <w:rPr>
            <w:iCs/>
          </w:rPr>
          <w:delText xml:space="preserve">compliance </w:delText>
        </w:r>
      </w:del>
      <w:r>
        <w:rPr>
          <w:iCs/>
        </w:rPr>
        <w:t xml:space="preserve">retirement information </w:t>
      </w:r>
      <w:del w:id="586" w:author="TEBA" w:date="2024-11-27T09:31:00Z">
        <w:r w:rsidDel="00C16941">
          <w:rPr>
            <w:iCs/>
          </w:rPr>
          <w:delText xml:space="preserve">to </w:delText>
        </w:r>
      </w:del>
      <w:del w:id="587" w:author="TEBA" w:date="2024-11-08T08:05:00Z">
        <w:r w:rsidDel="009553BB">
          <w:rPr>
            <w:iCs/>
          </w:rPr>
          <w:delText>ERCOT</w:delText>
        </w:r>
      </w:del>
      <w:ins w:id="588" w:author="TEBA" w:date="2024-11-08T08:05:00Z">
        <w:r w:rsidR="009553BB">
          <w:rPr>
            <w:iCs/>
          </w:rPr>
          <w:t>for the prior year</w:t>
        </w:r>
      </w:ins>
      <w:r>
        <w:rPr>
          <w:iCs/>
        </w:rPr>
        <w:t>.</w:t>
      </w:r>
    </w:p>
    <w:p w14:paraId="4ABB027E" w14:textId="703FF7FE" w:rsidR="00FF2FEB" w:rsidRDefault="00E530CD" w:rsidP="00E530CD">
      <w:pPr>
        <w:pStyle w:val="BodyText"/>
        <w:ind w:left="720" w:hanging="720"/>
        <w:rPr>
          <w:ins w:id="589" w:author="TEBA" w:date="2024-11-08T08:06:00Z"/>
          <w:iCs/>
        </w:rPr>
      </w:pPr>
      <w:ins w:id="590" w:author="TEBA" w:date="2024-11-08T08:06:00Z">
        <w:r>
          <w:t>(6)</w:t>
        </w:r>
        <w:r>
          <w:tab/>
        </w:r>
        <w:r>
          <w:rPr>
            <w:iCs/>
          </w:rPr>
          <w:t xml:space="preserve">Some fields that are specified above are inputted by the EAC Account Holder. </w:t>
        </w:r>
      </w:ins>
      <w:ins w:id="591" w:author="TEBA" w:date="2024-11-25T21:25:00Z">
        <w:r w:rsidR="000B6AB8">
          <w:rPr>
            <w:iCs/>
          </w:rPr>
          <w:t xml:space="preserve"> </w:t>
        </w:r>
      </w:ins>
      <w:ins w:id="592" w:author="TEBA" w:date="2024-11-08T08:06:00Z">
        <w:r>
          <w:rPr>
            <w:iCs/>
          </w:rPr>
          <w:t>ERCOT is not responsible for the contents of these fields.</w:t>
        </w:r>
      </w:ins>
    </w:p>
    <w:p w14:paraId="520F112F" w14:textId="6119CDCC" w:rsidR="00E530CD" w:rsidRDefault="00E530CD" w:rsidP="00E530CD">
      <w:pPr>
        <w:spacing w:after="240"/>
        <w:ind w:left="720" w:hanging="720"/>
        <w:rPr>
          <w:ins w:id="593" w:author="TEBA" w:date="2024-11-08T08:07:00Z"/>
          <w:iCs/>
        </w:rPr>
      </w:pPr>
      <w:ins w:id="594" w:author="TEBA" w:date="2024-11-08T08:06:00Z">
        <w:r>
          <w:t>(7)</w:t>
        </w:r>
        <w:r>
          <w:tab/>
        </w:r>
        <w:r>
          <w:rPr>
            <w:iCs/>
          </w:rPr>
          <w:t>The production of an EAC by an Energy Storage Resource</w:t>
        </w:r>
      </w:ins>
      <w:ins w:id="595" w:author="TEBA" w:date="2024-11-25T20:13:00Z">
        <w:r w:rsidR="00101370">
          <w:rPr>
            <w:iCs/>
          </w:rPr>
          <w:t xml:space="preserve"> (ESR)</w:t>
        </w:r>
      </w:ins>
      <w:ins w:id="596" w:author="TEBA" w:date="2024-11-08T08:06:00Z">
        <w:r>
          <w:rPr>
            <w:iCs/>
          </w:rPr>
          <w:t xml:space="preserve"> is no guarantee of the type of energy used to initially charge it and the buyer of such a certificate is solely responsible for its use. </w:t>
        </w:r>
      </w:ins>
      <w:ins w:id="597" w:author="TEBA" w:date="2024-11-25T21:25:00Z">
        <w:r w:rsidR="000B6AB8">
          <w:rPr>
            <w:iCs/>
          </w:rPr>
          <w:t xml:space="preserve"> </w:t>
        </w:r>
      </w:ins>
      <w:ins w:id="598" w:author="TEBA" w:date="2024-11-08T08:06:00Z">
        <w:r>
          <w:rPr>
            <w:iCs/>
          </w:rPr>
          <w:t>However, a thir</w:t>
        </w:r>
      </w:ins>
      <w:ins w:id="599" w:author="TEBA" w:date="2024-11-08T08:07:00Z">
        <w:r>
          <w:rPr>
            <w:iCs/>
          </w:rPr>
          <w:t>d</w:t>
        </w:r>
      </w:ins>
      <w:ins w:id="600" w:author="TEBA" w:date="2024-11-25T18:48:00Z">
        <w:r w:rsidR="00F82970">
          <w:rPr>
            <w:iCs/>
          </w:rPr>
          <w:t>-</w:t>
        </w:r>
      </w:ins>
      <w:ins w:id="601" w:author="TEBA" w:date="2024-11-08T08:07:00Z">
        <w:r>
          <w:rPr>
            <w:iCs/>
          </w:rPr>
          <w:t xml:space="preserve">party certification program described in Section 14.13 </w:t>
        </w:r>
      </w:ins>
      <w:ins w:id="602" w:author="TEBA" w:date="2024-11-08T08:08:00Z">
        <w:r>
          <w:rPr>
            <w:iCs/>
          </w:rPr>
          <w:t>and paragraphs (8)</w:t>
        </w:r>
        <w:r w:rsidR="002063FB">
          <w:rPr>
            <w:iCs/>
          </w:rPr>
          <w:t>,</w:t>
        </w:r>
        <w:r>
          <w:rPr>
            <w:iCs/>
          </w:rPr>
          <w:t xml:space="preserve"> (9)</w:t>
        </w:r>
        <w:r w:rsidR="002063FB">
          <w:rPr>
            <w:iCs/>
          </w:rPr>
          <w:t>, and (10)</w:t>
        </w:r>
        <w:r>
          <w:rPr>
            <w:iCs/>
          </w:rPr>
          <w:t xml:space="preserve"> below </w:t>
        </w:r>
      </w:ins>
      <w:ins w:id="603" w:author="TEBA" w:date="2024-11-08T08:07:00Z">
        <w:r>
          <w:rPr>
            <w:iCs/>
          </w:rPr>
          <w:t>is designed to address this.</w:t>
        </w:r>
      </w:ins>
    </w:p>
    <w:p w14:paraId="247BD69D" w14:textId="37943825" w:rsidR="002063FB" w:rsidRDefault="00E530CD" w:rsidP="00E530CD">
      <w:pPr>
        <w:spacing w:after="240"/>
        <w:ind w:left="720" w:hanging="720"/>
        <w:rPr>
          <w:ins w:id="604" w:author="TEBA" w:date="2024-11-08T08:08:00Z"/>
          <w:iCs/>
        </w:rPr>
      </w:pPr>
      <w:ins w:id="605" w:author="TEBA" w:date="2024-11-08T08:07:00Z">
        <w:r>
          <w:rPr>
            <w:iCs/>
          </w:rPr>
          <w:t>(8)</w:t>
        </w:r>
        <w:r>
          <w:rPr>
            <w:iCs/>
          </w:rPr>
          <w:tab/>
          <w:t>When a third</w:t>
        </w:r>
      </w:ins>
      <w:ins w:id="606" w:author="TEBA" w:date="2024-11-25T18:48:00Z">
        <w:r w:rsidR="00F82970">
          <w:rPr>
            <w:iCs/>
          </w:rPr>
          <w:t>-</w:t>
        </w:r>
      </w:ins>
      <w:ins w:id="607" w:author="TEBA" w:date="2024-11-08T08:07:00Z">
        <w:r>
          <w:rPr>
            <w:iCs/>
          </w:rPr>
          <w:t>party certification program requests to update the third</w:t>
        </w:r>
      </w:ins>
      <w:ins w:id="608" w:author="TEBA" w:date="2024-11-25T18:48:00Z">
        <w:r w:rsidR="00F82970">
          <w:rPr>
            <w:iCs/>
          </w:rPr>
          <w:t>-</w:t>
        </w:r>
      </w:ins>
      <w:ins w:id="609" w:author="TEBA" w:date="2024-11-08T08:07:00Z">
        <w:r>
          <w:rPr>
            <w:iCs/>
          </w:rPr>
          <w:t xml:space="preserve">party certification data field for an </w:t>
        </w:r>
      </w:ins>
      <w:ins w:id="610" w:author="TEBA" w:date="2024-11-25T14:28:00Z">
        <w:r w:rsidR="009F25C1">
          <w:rPr>
            <w:iCs/>
          </w:rPr>
          <w:t>ESR</w:t>
        </w:r>
      </w:ins>
      <w:ins w:id="611" w:author="TEBA" w:date="2024-11-08T08:07:00Z">
        <w:r>
          <w:rPr>
            <w:iCs/>
          </w:rPr>
          <w:t xml:space="preserve"> by providing REC information, ERCOT must confirm that a REC inputted into the third</w:t>
        </w:r>
      </w:ins>
      <w:ins w:id="612" w:author="TEBA" w:date="2024-11-25T18:48:00Z">
        <w:r w:rsidR="00F82970">
          <w:rPr>
            <w:iCs/>
          </w:rPr>
          <w:t>-</w:t>
        </w:r>
      </w:ins>
      <w:ins w:id="613" w:author="TEBA" w:date="2024-11-08T08:07:00Z">
        <w:r>
          <w:rPr>
            <w:iCs/>
          </w:rPr>
          <w:t xml:space="preserve">party certification data field is owned by and was retired by the EAC Account Holder that updates the field. </w:t>
        </w:r>
      </w:ins>
      <w:ins w:id="614" w:author="TEBA" w:date="2024-11-25T21:25:00Z">
        <w:r w:rsidR="000B6AB8">
          <w:rPr>
            <w:iCs/>
          </w:rPr>
          <w:t xml:space="preserve"> </w:t>
        </w:r>
      </w:ins>
      <w:ins w:id="615" w:author="TEBA" w:date="2024-11-08T08:07:00Z">
        <w:r>
          <w:rPr>
            <w:iCs/>
          </w:rPr>
          <w:t xml:space="preserve">If the REC is not owned by and was retired by the EAC Account Holder, ERCOT must reject the update to the field and provide electronic notice to the EAC Account Holder that the requested update to the EAC was rejected. </w:t>
        </w:r>
      </w:ins>
    </w:p>
    <w:p w14:paraId="7182B0A1" w14:textId="4C3AB5CA" w:rsidR="00E530CD" w:rsidRDefault="002063FB" w:rsidP="00E530CD">
      <w:pPr>
        <w:spacing w:after="240"/>
        <w:ind w:left="720" w:hanging="720"/>
        <w:rPr>
          <w:ins w:id="616" w:author="TEBA" w:date="2024-11-08T08:09:00Z"/>
          <w:iCs/>
        </w:rPr>
      </w:pPr>
      <w:ins w:id="617" w:author="TEBA" w:date="2024-11-08T08:08:00Z">
        <w:r>
          <w:rPr>
            <w:iCs/>
          </w:rPr>
          <w:t>(9)</w:t>
        </w:r>
        <w:r>
          <w:rPr>
            <w:iCs/>
          </w:rPr>
          <w:tab/>
        </w:r>
      </w:ins>
      <w:ins w:id="618" w:author="TEBA" w:date="2024-11-08T08:07:00Z">
        <w:r w:rsidR="00E530CD">
          <w:rPr>
            <w:iCs/>
          </w:rPr>
          <w:t>Similar functionality must exist for EACs that are not RECs if desired by the third</w:t>
        </w:r>
      </w:ins>
      <w:ins w:id="619" w:author="TEBA" w:date="2024-11-25T18:48:00Z">
        <w:r w:rsidR="00F82970">
          <w:rPr>
            <w:iCs/>
          </w:rPr>
          <w:t>-</w:t>
        </w:r>
      </w:ins>
      <w:ins w:id="620" w:author="TEBA" w:date="2024-11-08T08:07:00Z">
        <w:r w:rsidR="00E530CD">
          <w:rPr>
            <w:iCs/>
          </w:rPr>
          <w:t xml:space="preserve">party certifier, such as for EACs associated with a nuclear generator (or any other fuel type). </w:t>
        </w:r>
      </w:ins>
      <w:ins w:id="621" w:author="TEBA" w:date="2024-11-25T21:26:00Z">
        <w:r w:rsidR="000B6AB8">
          <w:rPr>
            <w:iCs/>
          </w:rPr>
          <w:t xml:space="preserve"> </w:t>
        </w:r>
      </w:ins>
      <w:ins w:id="622" w:author="TEBA" w:date="2024-11-08T08:07:00Z">
        <w:r w:rsidR="00E530CD">
          <w:rPr>
            <w:iCs/>
          </w:rPr>
          <w:t xml:space="preserve">In these cases, ERCOT must also determine if the EAC was owned and retired by the EAC Account Holder. </w:t>
        </w:r>
      </w:ins>
    </w:p>
    <w:p w14:paraId="716A129F" w14:textId="4FBBD9BB" w:rsidR="002063FB" w:rsidRDefault="002063FB" w:rsidP="002063FB">
      <w:pPr>
        <w:spacing w:after="240"/>
        <w:ind w:left="720" w:hanging="720"/>
        <w:rPr>
          <w:iCs/>
        </w:rPr>
      </w:pPr>
      <w:ins w:id="623" w:author="TEBA" w:date="2024-11-08T08:09:00Z">
        <w:r>
          <w:rPr>
            <w:iCs/>
          </w:rPr>
          <w:t>(10)</w:t>
        </w:r>
        <w:r>
          <w:rPr>
            <w:iCs/>
          </w:rPr>
          <w:tab/>
          <w:t>Updates to the third</w:t>
        </w:r>
      </w:ins>
      <w:ins w:id="624" w:author="TEBA" w:date="2024-11-25T18:48:00Z">
        <w:r w:rsidR="00F82970">
          <w:rPr>
            <w:iCs/>
          </w:rPr>
          <w:t>-</w:t>
        </w:r>
      </w:ins>
      <w:ins w:id="625" w:author="TEBA" w:date="2024-11-08T08:09:00Z">
        <w:r>
          <w:rPr>
            <w:iCs/>
          </w:rPr>
          <w:t>party certification data field are governed by Section 14.1</w:t>
        </w:r>
      </w:ins>
      <w:ins w:id="626" w:author="TEBA" w:date="2024-11-27T09:40:00Z">
        <w:r w:rsidR="00D412D1">
          <w:rPr>
            <w:iCs/>
          </w:rPr>
          <w:t>2</w:t>
        </w:r>
      </w:ins>
      <w:ins w:id="627" w:author="TEBA" w:date="2024-11-08T08:09:00Z">
        <w:r>
          <w:rPr>
            <w:iCs/>
          </w:rPr>
          <w:t>.</w:t>
        </w:r>
      </w:ins>
    </w:p>
    <w:p w14:paraId="19539C37" w14:textId="372DC499" w:rsidR="002063FB" w:rsidRDefault="002063FB" w:rsidP="002063FB">
      <w:pPr>
        <w:pStyle w:val="H2"/>
      </w:pPr>
      <w:bookmarkStart w:id="628" w:name="_Toc180673459"/>
      <w:r>
        <w:t>14.4</w:t>
      </w:r>
      <w:r>
        <w:tab/>
        <w:t>Registration to Become a</w:t>
      </w:r>
      <w:ins w:id="629" w:author="TEBA" w:date="2024-11-22T12:40:00Z">
        <w:r w:rsidR="00823D3B">
          <w:t>n</w:t>
        </w:r>
      </w:ins>
      <w:r>
        <w:t xml:space="preserve"> </w:t>
      </w:r>
      <w:del w:id="630" w:author="TEBA" w:date="2024-11-08T08:09:00Z">
        <w:r w:rsidDel="002063FB">
          <w:delText xml:space="preserve">Renewable </w:delText>
        </w:r>
      </w:del>
      <w:r>
        <w:t xml:space="preserve">Energy </w:t>
      </w:r>
      <w:ins w:id="631" w:author="TEBA" w:date="2024-11-08T08:09:00Z">
        <w:r>
          <w:t>A</w:t>
        </w:r>
      </w:ins>
      <w:ins w:id="632" w:author="TEBA" w:date="2024-11-08T08:10:00Z">
        <w:r>
          <w:t xml:space="preserve">ttribute </w:t>
        </w:r>
      </w:ins>
      <w:del w:id="633" w:author="TEBA" w:date="2024-11-08T08:10:00Z">
        <w:r w:rsidDel="002063FB">
          <w:delText xml:space="preserve">Credit </w:delText>
        </w:r>
      </w:del>
      <w:ins w:id="634" w:author="TEBA" w:date="2024-11-08T08:10:00Z">
        <w:r>
          <w:t xml:space="preserve">Certificate </w:t>
        </w:r>
      </w:ins>
      <w:r>
        <w:t>Generator or Renewable Energy Credit Aggregator</w:t>
      </w:r>
      <w:bookmarkEnd w:id="628"/>
    </w:p>
    <w:p w14:paraId="379CBB34" w14:textId="5A344B80" w:rsidR="002063FB" w:rsidRDefault="002063FB" w:rsidP="002063FB">
      <w:pPr>
        <w:spacing w:after="240"/>
        <w:ind w:left="720" w:hanging="720"/>
        <w:rPr>
          <w:ins w:id="635" w:author="TEBA" w:date="2024-11-08T08:11:00Z"/>
          <w:iCs/>
        </w:rPr>
      </w:pPr>
      <w:r>
        <w:rPr>
          <w:iCs/>
        </w:rPr>
        <w:t>(1)</w:t>
      </w:r>
      <w:r>
        <w:rPr>
          <w:iCs/>
        </w:rPr>
        <w:tab/>
        <w:t xml:space="preserve">Renewable Energy Credit (REC) generators or REC aggregators must apply to the Public Utility Commission of Texas (PUCT) for certification to produce or aggregate RECs.  On receipt of a copy of a notification from the PUCT certifying that a renewable energy generation facility is eligible to </w:t>
      </w:r>
      <w:proofErr w:type="gramStart"/>
      <w:r>
        <w:rPr>
          <w:iCs/>
        </w:rPr>
        <w:t>generate</w:t>
      </w:r>
      <w:proofErr w:type="gramEnd"/>
      <w:r>
        <w:rPr>
          <w:iCs/>
        </w:rPr>
        <w:t xml:space="preserve"> or an Entity is eligible to aggregate RECs, ERCOT shall establish a</w:t>
      </w:r>
      <w:ins w:id="636" w:author="TEBA" w:date="2024-11-08T08:10:00Z">
        <w:r>
          <w:rPr>
            <w:iCs/>
          </w:rPr>
          <w:t>n</w:t>
        </w:r>
      </w:ins>
      <w:r>
        <w:rPr>
          <w:iCs/>
        </w:rPr>
        <w:t xml:space="preserve"> </w:t>
      </w:r>
      <w:ins w:id="637" w:author="TEBA" w:date="2024-11-25T18:40:00Z">
        <w:r w:rsidR="00E034FF">
          <w:rPr>
            <w:iCs/>
          </w:rPr>
          <w:t>Energy Attribute Certificate (</w:t>
        </w:r>
      </w:ins>
      <w:del w:id="638" w:author="TEBA" w:date="2024-11-08T08:10:00Z">
        <w:r w:rsidDel="002063FB">
          <w:rPr>
            <w:iCs/>
          </w:rPr>
          <w:delText>R</w:delText>
        </w:r>
      </w:del>
      <w:r>
        <w:rPr>
          <w:iCs/>
        </w:rPr>
        <w:t>E</w:t>
      </w:r>
      <w:ins w:id="639" w:author="TEBA" w:date="2024-11-08T08:10:00Z">
        <w:r>
          <w:rPr>
            <w:iCs/>
          </w:rPr>
          <w:t>A</w:t>
        </w:r>
      </w:ins>
      <w:r>
        <w:rPr>
          <w:iCs/>
        </w:rPr>
        <w:t>C</w:t>
      </w:r>
      <w:ins w:id="640" w:author="TEBA" w:date="2024-11-25T18:40:00Z">
        <w:r w:rsidR="00E034FF">
          <w:rPr>
            <w:iCs/>
          </w:rPr>
          <w:t>)</w:t>
        </w:r>
      </w:ins>
      <w:r>
        <w:rPr>
          <w:iCs/>
        </w:rPr>
        <w:t xml:space="preserve"> trading account for the facility or Entity.  Each </w:t>
      </w:r>
      <w:del w:id="641" w:author="TEBA" w:date="2024-11-08T08:10:00Z">
        <w:r w:rsidDel="002063FB">
          <w:rPr>
            <w:iCs/>
          </w:rPr>
          <w:delText>R</w:delText>
        </w:r>
      </w:del>
      <w:r>
        <w:rPr>
          <w:iCs/>
        </w:rPr>
        <w:t>E</w:t>
      </w:r>
      <w:ins w:id="642" w:author="TEBA" w:date="2024-11-08T08:10:00Z">
        <w:r>
          <w:rPr>
            <w:iCs/>
          </w:rPr>
          <w:t>A</w:t>
        </w:r>
      </w:ins>
      <w:r>
        <w:rPr>
          <w:iCs/>
        </w:rPr>
        <w:t>C trading account shall have a unique identification number.</w:t>
      </w:r>
    </w:p>
    <w:p w14:paraId="7C64BC1A" w14:textId="549ACCCC" w:rsidR="002063FB" w:rsidRDefault="002063FB" w:rsidP="002063FB">
      <w:pPr>
        <w:spacing w:after="240"/>
        <w:ind w:left="720" w:hanging="720"/>
        <w:rPr>
          <w:iCs/>
        </w:rPr>
      </w:pPr>
      <w:ins w:id="643" w:author="TEBA" w:date="2024-11-08T08:11:00Z">
        <w:r>
          <w:rPr>
            <w:iCs/>
          </w:rPr>
          <w:t>(2)</w:t>
        </w:r>
        <w:r>
          <w:rPr>
            <w:iCs/>
          </w:rPr>
          <w:tab/>
          <w:t xml:space="preserve">Any generator may also participate in the EAC program in the same manner as a REC </w:t>
        </w:r>
      </w:ins>
      <w:ins w:id="644" w:author="TEBA" w:date="2024-11-25T20:16:00Z">
        <w:r w:rsidR="00101370">
          <w:rPr>
            <w:iCs/>
          </w:rPr>
          <w:t>g</w:t>
        </w:r>
      </w:ins>
      <w:ins w:id="645" w:author="TEBA" w:date="2024-11-08T08:11:00Z">
        <w:r>
          <w:rPr>
            <w:iCs/>
          </w:rPr>
          <w:t xml:space="preserve">enerator. </w:t>
        </w:r>
      </w:ins>
      <w:ins w:id="646" w:author="TEBA" w:date="2024-11-25T21:26:00Z">
        <w:r w:rsidR="000B6AB8">
          <w:rPr>
            <w:iCs/>
          </w:rPr>
          <w:t xml:space="preserve"> </w:t>
        </w:r>
      </w:ins>
      <w:ins w:id="647" w:author="TEBA" w:date="2024-11-08T08:11:00Z">
        <w:r>
          <w:rPr>
            <w:iCs/>
          </w:rPr>
          <w:t>These generators must register with ERCOT to participate in the program but are not required to by T</w:t>
        </w:r>
      </w:ins>
      <w:ins w:id="648" w:author="TEBA" w:date="2024-11-27T09:31:00Z">
        <w:r w:rsidR="00C16941">
          <w:rPr>
            <w:iCs/>
          </w:rPr>
          <w:t xml:space="preserve">exas </w:t>
        </w:r>
      </w:ins>
      <w:ins w:id="649" w:author="TEBA" w:date="2024-11-08T08:11:00Z">
        <w:r>
          <w:rPr>
            <w:iCs/>
          </w:rPr>
          <w:t>A</w:t>
        </w:r>
      </w:ins>
      <w:ins w:id="650" w:author="TEBA" w:date="2024-11-27T09:31:00Z">
        <w:r w:rsidR="00C16941">
          <w:rPr>
            <w:iCs/>
          </w:rPr>
          <w:t xml:space="preserve">dministrative </w:t>
        </w:r>
      </w:ins>
      <w:ins w:id="651" w:author="TEBA" w:date="2024-11-08T08:11:00Z">
        <w:r>
          <w:rPr>
            <w:iCs/>
          </w:rPr>
          <w:t>C</w:t>
        </w:r>
      </w:ins>
      <w:ins w:id="652" w:author="TEBA" w:date="2024-11-27T09:32:00Z">
        <w:r w:rsidR="00C16941">
          <w:rPr>
            <w:iCs/>
          </w:rPr>
          <w:t>ode</w:t>
        </w:r>
      </w:ins>
      <w:ins w:id="653" w:author="TEBA" w:date="2024-11-08T08:11:00Z">
        <w:r>
          <w:rPr>
            <w:iCs/>
          </w:rPr>
          <w:t xml:space="preserve"> §25.173</w:t>
        </w:r>
      </w:ins>
      <w:ins w:id="654" w:author="TEBA" w:date="2024-11-25T20:18:00Z">
        <w:r w:rsidR="00101370">
          <w:rPr>
            <w:iCs/>
          </w:rPr>
          <w:t xml:space="preserve">, </w:t>
        </w:r>
        <w:r w:rsidR="00101370" w:rsidRPr="00101370">
          <w:rPr>
            <w:iCs/>
          </w:rPr>
          <w:t>Renewable Energy Credit Program</w:t>
        </w:r>
        <w:r w:rsidR="00101370">
          <w:rPr>
            <w:iCs/>
          </w:rPr>
          <w:t>,</w:t>
        </w:r>
      </w:ins>
      <w:ins w:id="655" w:author="TEBA" w:date="2024-11-08T08:11:00Z">
        <w:r>
          <w:rPr>
            <w:iCs/>
          </w:rPr>
          <w:t xml:space="preserve"> to apply for certification with the PUCT. </w:t>
        </w:r>
      </w:ins>
      <w:ins w:id="656" w:author="TEBA" w:date="2024-11-25T21:27:00Z">
        <w:r w:rsidR="000B6AB8">
          <w:rPr>
            <w:iCs/>
          </w:rPr>
          <w:t xml:space="preserve"> </w:t>
        </w:r>
      </w:ins>
      <w:ins w:id="657" w:author="TEBA" w:date="2024-11-08T08:11:00Z">
        <w:r>
          <w:rPr>
            <w:iCs/>
          </w:rPr>
          <w:t xml:space="preserve">A generator that registers under this </w:t>
        </w:r>
        <w:r>
          <w:rPr>
            <w:iCs/>
          </w:rPr>
          <w:lastRenderedPageBreak/>
          <w:t xml:space="preserve">paragraph with ERCOT may produce </w:t>
        </w:r>
      </w:ins>
      <w:ins w:id="658" w:author="TEBA" w:date="2024-11-25T18:38:00Z">
        <w:r w:rsidR="00E034FF">
          <w:rPr>
            <w:iCs/>
          </w:rPr>
          <w:t>EAC</w:t>
        </w:r>
      </w:ins>
      <w:ins w:id="659" w:author="TEBA" w:date="2024-11-25T18:39:00Z">
        <w:r w:rsidR="00E034FF">
          <w:rPr>
            <w:iCs/>
          </w:rPr>
          <w:t xml:space="preserve">s </w:t>
        </w:r>
      </w:ins>
      <w:ins w:id="660" w:author="TEBA" w:date="2024-11-08T08:11:00Z">
        <w:r>
          <w:rPr>
            <w:iCs/>
          </w:rPr>
          <w:t>that are not RECs, and its fuel source (nuclear, energy storage, etc.) must be specified in the EACs it produces.</w:t>
        </w:r>
      </w:ins>
    </w:p>
    <w:p w14:paraId="12C68FD6" w14:textId="21862C41" w:rsidR="002063FB" w:rsidRDefault="002063FB" w:rsidP="002063FB">
      <w:pPr>
        <w:spacing w:after="240"/>
        <w:ind w:left="720" w:hanging="720"/>
        <w:rPr>
          <w:ins w:id="661" w:author="TEBA" w:date="2024-11-08T08:12:00Z"/>
          <w:iCs/>
        </w:rPr>
      </w:pPr>
      <w:r>
        <w:rPr>
          <w:iCs/>
        </w:rPr>
        <w:t xml:space="preserve"> (</w:t>
      </w:r>
      <w:ins w:id="662" w:author="TEBA" w:date="2024-11-08T08:12:00Z">
        <w:r>
          <w:rPr>
            <w:iCs/>
          </w:rPr>
          <w:t>3</w:t>
        </w:r>
      </w:ins>
      <w:del w:id="663" w:author="TEBA" w:date="2024-11-08T08:12:00Z">
        <w:r w:rsidDel="002063FB">
          <w:rPr>
            <w:iCs/>
          </w:rPr>
          <w:delText>2</w:delText>
        </w:r>
      </w:del>
      <w:r>
        <w:rPr>
          <w:iCs/>
        </w:rPr>
        <w:t>)</w:t>
      </w:r>
      <w:r>
        <w:rPr>
          <w:iCs/>
        </w:rPr>
        <w:tab/>
        <w:t xml:space="preserve">ERCOT may close an account holding no </w:t>
      </w:r>
      <w:del w:id="664" w:author="TEBA" w:date="2024-11-08T08:12:00Z">
        <w:r w:rsidDel="002063FB">
          <w:rPr>
            <w:iCs/>
          </w:rPr>
          <w:delText>R</w:delText>
        </w:r>
      </w:del>
      <w:r>
        <w:rPr>
          <w:iCs/>
        </w:rPr>
        <w:t>E</w:t>
      </w:r>
      <w:ins w:id="665" w:author="TEBA" w:date="2024-11-08T08:12:00Z">
        <w:r>
          <w:rPr>
            <w:iCs/>
          </w:rPr>
          <w:t>A</w:t>
        </w:r>
      </w:ins>
      <w:r>
        <w:rPr>
          <w:iCs/>
        </w:rPr>
        <w:t xml:space="preserve">Cs </w:t>
      </w:r>
      <w:del w:id="666" w:author="TEBA" w:date="2024-11-08T08:12:00Z">
        <w:r w:rsidDel="002063FB">
          <w:rPr>
            <w:iCs/>
          </w:rPr>
          <w:delText xml:space="preserve">or Compliance Premiums </w:delText>
        </w:r>
      </w:del>
      <w:r>
        <w:rPr>
          <w:iCs/>
        </w:rPr>
        <w:t xml:space="preserve">for a period of one year after providing 30 days’ advance Notice to the </w:t>
      </w:r>
      <w:del w:id="667" w:author="TEBA" w:date="2024-11-08T08:12:00Z">
        <w:r w:rsidDel="002063FB">
          <w:rPr>
            <w:iCs/>
          </w:rPr>
          <w:delText>R</w:delText>
        </w:r>
      </w:del>
      <w:r>
        <w:rPr>
          <w:iCs/>
        </w:rPr>
        <w:t>E</w:t>
      </w:r>
      <w:ins w:id="668" w:author="TEBA" w:date="2024-11-08T08:12:00Z">
        <w:r>
          <w:rPr>
            <w:iCs/>
          </w:rPr>
          <w:t>A</w:t>
        </w:r>
      </w:ins>
      <w:r>
        <w:rPr>
          <w:iCs/>
        </w:rPr>
        <w:t>C Account Holder.</w:t>
      </w:r>
    </w:p>
    <w:p w14:paraId="05B2BD4B" w14:textId="7488643C" w:rsidR="002063FB" w:rsidRDefault="002063FB" w:rsidP="002063FB">
      <w:pPr>
        <w:spacing w:after="240"/>
        <w:ind w:left="720" w:hanging="720"/>
        <w:rPr>
          <w:ins w:id="669" w:author="TEBA" w:date="2024-11-08T08:12:00Z"/>
          <w:iCs/>
        </w:rPr>
      </w:pPr>
      <w:ins w:id="670" w:author="TEBA" w:date="2024-11-08T08:12:00Z">
        <w:del w:id="671" w:author="EnergyTag 030525" w:date="2025-03-04T18:26:00Z">
          <w:r w:rsidDel="0027167F">
            <w:rPr>
              <w:iCs/>
            </w:rPr>
            <w:delText>(4)</w:delText>
          </w:r>
          <w:r w:rsidDel="0027167F">
            <w:rPr>
              <w:iCs/>
            </w:rPr>
            <w:tab/>
            <w:delText xml:space="preserve">A generator </w:delText>
          </w:r>
        </w:del>
      </w:ins>
      <w:ins w:id="672" w:author="TEBA" w:date="2024-11-08T08:13:00Z">
        <w:del w:id="673" w:author="EnergyTag 030525" w:date="2025-03-04T18:26:00Z">
          <w:r w:rsidDel="0027167F">
            <w:rPr>
              <w:iCs/>
            </w:rPr>
            <w:delText>participating</w:delText>
          </w:r>
        </w:del>
      </w:ins>
      <w:ins w:id="674" w:author="TEBA" w:date="2024-11-08T08:12:00Z">
        <w:del w:id="675" w:author="EnergyTag 030525" w:date="2025-03-04T18:26:00Z">
          <w:r w:rsidDel="0027167F">
            <w:rPr>
              <w:iCs/>
            </w:rPr>
            <w:delText xml:space="preserve"> in the EAC program may optionally choose to have their EACs issued on an hourly basis instead of monthly.  If the generator makes this selection, then EACs issued in the future will have their EAC number fields reflect total Watt-hours </w:delText>
          </w:r>
        </w:del>
      </w:ins>
      <w:ins w:id="676" w:author="TEBA" w:date="2024-11-25T19:52:00Z">
        <w:del w:id="677" w:author="EnergyTag 030525" w:date="2025-03-04T18:26:00Z">
          <w:r w:rsidR="006E6625" w:rsidDel="0027167F">
            <w:rPr>
              <w:iCs/>
            </w:rPr>
            <w:delText xml:space="preserve">(Whs) </w:delText>
          </w:r>
        </w:del>
      </w:ins>
      <w:ins w:id="678" w:author="TEBA" w:date="2024-11-08T08:12:00Z">
        <w:del w:id="679" w:author="EnergyTag 030525" w:date="2025-03-04T18:26:00Z">
          <w:r w:rsidDel="0027167F">
            <w:rPr>
              <w:iCs/>
            </w:rPr>
            <w:delText xml:space="preserve">for the hour instead of the entire month, and the </w:delText>
          </w:r>
        </w:del>
      </w:ins>
      <w:ins w:id="680" w:author="TEBA" w:date="2024-11-25T20:53:00Z">
        <w:del w:id="681" w:author="EnergyTag 030525" w:date="2025-03-04T18:26:00Z">
          <w:r w:rsidR="009E350C" w:rsidDel="0027167F">
            <w:rPr>
              <w:iCs/>
            </w:rPr>
            <w:delText>“H</w:delText>
          </w:r>
        </w:del>
      </w:ins>
      <w:ins w:id="682" w:author="TEBA" w:date="2024-11-08T08:12:00Z">
        <w:del w:id="683" w:author="EnergyTag 030525" w:date="2025-03-04T18:26:00Z">
          <w:r w:rsidDel="0027167F">
            <w:rPr>
              <w:iCs/>
            </w:rPr>
            <w:delText>our</w:delText>
          </w:r>
        </w:del>
      </w:ins>
      <w:ins w:id="684" w:author="TEBA" w:date="2024-11-25T20:53:00Z">
        <w:del w:id="685" w:author="EnergyTag 030525" w:date="2025-03-04T18:26:00Z">
          <w:r w:rsidR="009E350C" w:rsidDel="0027167F">
            <w:rPr>
              <w:iCs/>
            </w:rPr>
            <w:delText>”</w:delText>
          </w:r>
        </w:del>
      </w:ins>
      <w:ins w:id="686" w:author="TEBA" w:date="2024-11-08T08:12:00Z">
        <w:del w:id="687" w:author="EnergyTag 030525" w:date="2025-03-04T18:26:00Z">
          <w:r w:rsidDel="0027167F">
            <w:rPr>
              <w:iCs/>
            </w:rPr>
            <w:delText xml:space="preserve"> field will be populated. </w:delText>
          </w:r>
        </w:del>
      </w:ins>
    </w:p>
    <w:p w14:paraId="3514AACE" w14:textId="3CCCE2D6" w:rsidR="002063FB" w:rsidRDefault="002063FB" w:rsidP="002063FB">
      <w:pPr>
        <w:spacing w:after="240"/>
        <w:ind w:left="720" w:hanging="720"/>
        <w:rPr>
          <w:ins w:id="688" w:author="TEBA" w:date="2024-11-08T08:15:00Z"/>
          <w:iCs/>
        </w:rPr>
      </w:pPr>
      <w:ins w:id="689" w:author="TEBA" w:date="2024-11-08T08:12:00Z">
        <w:r>
          <w:rPr>
            <w:iCs/>
          </w:rPr>
          <w:t>(</w:t>
        </w:r>
        <w:del w:id="690" w:author="EnergyTag 030525" w:date="2025-03-04T18:26:00Z">
          <w:r w:rsidDel="0027167F">
            <w:rPr>
              <w:iCs/>
            </w:rPr>
            <w:delText>5</w:delText>
          </w:r>
        </w:del>
      </w:ins>
      <w:ins w:id="691" w:author="EnergyTag 030525" w:date="2025-03-04T18:26:00Z">
        <w:r w:rsidR="0027167F">
          <w:rPr>
            <w:iCs/>
          </w:rPr>
          <w:t>4</w:t>
        </w:r>
      </w:ins>
      <w:ins w:id="692" w:author="TEBA" w:date="2024-11-08T08:12:00Z">
        <w:r>
          <w:rPr>
            <w:iCs/>
          </w:rPr>
          <w:t>)</w:t>
        </w:r>
        <w:r>
          <w:rPr>
            <w:iCs/>
          </w:rPr>
          <w:tab/>
          <w:t xml:space="preserve">An EAC Account Holder may authorize another </w:t>
        </w:r>
      </w:ins>
      <w:ins w:id="693" w:author="TEBA" w:date="2024-11-27T09:32:00Z">
        <w:r w:rsidR="00C16941">
          <w:rPr>
            <w:iCs/>
          </w:rPr>
          <w:t>E</w:t>
        </w:r>
      </w:ins>
      <w:ins w:id="694" w:author="TEBA" w:date="2024-11-08T08:12:00Z">
        <w:r>
          <w:rPr>
            <w:iCs/>
          </w:rPr>
          <w:t>ntity to view and/or perform actions (transfer/retire, etc</w:t>
        </w:r>
      </w:ins>
      <w:ins w:id="695" w:author="TEBA" w:date="2024-11-25T22:21:00Z">
        <w:r w:rsidR="00AD6DA7">
          <w:rPr>
            <w:iCs/>
          </w:rPr>
          <w:t>.</w:t>
        </w:r>
      </w:ins>
      <w:ins w:id="696" w:author="TEBA" w:date="2024-11-08T08:12:00Z">
        <w:r>
          <w:rPr>
            <w:iCs/>
          </w:rPr>
          <w:t xml:space="preserve">) </w:t>
        </w:r>
      </w:ins>
      <w:ins w:id="697" w:author="TEBA" w:date="2024-11-22T12:41:00Z">
        <w:r w:rsidR="00823D3B">
          <w:rPr>
            <w:iCs/>
          </w:rPr>
          <w:t xml:space="preserve">to </w:t>
        </w:r>
      </w:ins>
      <w:ins w:id="698" w:author="TEBA" w:date="2024-11-08T08:12:00Z">
        <w:r>
          <w:rPr>
            <w:iCs/>
          </w:rPr>
          <w:t xml:space="preserve">their EACs. </w:t>
        </w:r>
      </w:ins>
      <w:ins w:id="699" w:author="TEBA" w:date="2024-11-25T21:27:00Z">
        <w:r w:rsidR="000B6AB8">
          <w:rPr>
            <w:iCs/>
          </w:rPr>
          <w:t xml:space="preserve"> </w:t>
        </w:r>
      </w:ins>
      <w:ins w:id="700" w:author="TEBA" w:date="2024-11-08T08:12:00Z">
        <w:r>
          <w:rPr>
            <w:iCs/>
          </w:rPr>
          <w:t xml:space="preserve">The </w:t>
        </w:r>
      </w:ins>
      <w:ins w:id="701" w:author="TEBA" w:date="2024-11-27T09:32:00Z">
        <w:r w:rsidR="00C16941">
          <w:rPr>
            <w:iCs/>
          </w:rPr>
          <w:t>E</w:t>
        </w:r>
      </w:ins>
      <w:ins w:id="702" w:author="TEBA" w:date="2024-11-08T08:12:00Z">
        <w:r>
          <w:rPr>
            <w:iCs/>
          </w:rPr>
          <w:t xml:space="preserve">ntity must also register as an EAC Account Holder. </w:t>
        </w:r>
      </w:ins>
      <w:ins w:id="703" w:author="TEBA" w:date="2024-11-25T21:27:00Z">
        <w:r w:rsidR="000B6AB8">
          <w:rPr>
            <w:iCs/>
          </w:rPr>
          <w:t xml:space="preserve"> </w:t>
        </w:r>
      </w:ins>
      <w:ins w:id="704" w:author="TEBA" w:date="2024-11-08T08:12:00Z">
        <w:r>
          <w:rPr>
            <w:iCs/>
          </w:rPr>
          <w:t>The access can be granted for the whole account or only for specific generators.</w:t>
        </w:r>
      </w:ins>
      <w:ins w:id="705" w:author="TEBA" w:date="2024-11-08T08:14:00Z">
        <w:r>
          <w:rPr>
            <w:iCs/>
          </w:rPr>
          <w:t xml:space="preserve"> </w:t>
        </w:r>
      </w:ins>
      <w:ins w:id="706" w:author="TEBA" w:date="2024-11-25T21:27:00Z">
        <w:r w:rsidR="000B6AB8">
          <w:rPr>
            <w:iCs/>
          </w:rPr>
          <w:t xml:space="preserve"> </w:t>
        </w:r>
      </w:ins>
      <w:ins w:id="707" w:author="TEBA" w:date="2024-11-08T08:14:00Z">
        <w:r>
          <w:rPr>
            <w:iCs/>
          </w:rPr>
          <w:t>EAC Account Holders that register solely for assisting other EAC Account Holders in this manner are not subject to paragraph (3).</w:t>
        </w:r>
      </w:ins>
    </w:p>
    <w:p w14:paraId="70F09D82" w14:textId="1D89ACF7" w:rsidR="00B36BD6" w:rsidRDefault="00B36BD6" w:rsidP="00B36BD6">
      <w:pPr>
        <w:pStyle w:val="H3"/>
        <w:keepNext w:val="0"/>
      </w:pPr>
      <w:bookmarkStart w:id="708" w:name="_Toc180673461"/>
      <w:r>
        <w:t>14.5.1</w:t>
      </w:r>
      <w:r>
        <w:tab/>
      </w:r>
      <w:del w:id="709" w:author="TEBA" w:date="2024-11-08T08:17:00Z">
        <w:r w:rsidDel="00B36BD6">
          <w:delText xml:space="preserve">Renewable </w:delText>
        </w:r>
      </w:del>
      <w:r>
        <w:t>Energy</w:t>
      </w:r>
      <w:ins w:id="710" w:author="TEBA" w:date="2024-11-08T08:17:00Z">
        <w:r>
          <w:t xml:space="preserve"> Attribute</w:t>
        </w:r>
      </w:ins>
      <w:r>
        <w:t xml:space="preserve"> </w:t>
      </w:r>
      <w:del w:id="711" w:author="TEBA" w:date="2024-11-08T08:17:00Z">
        <w:r w:rsidDel="00B36BD6">
          <w:delText xml:space="preserve">Credit </w:delText>
        </w:r>
      </w:del>
      <w:ins w:id="712" w:author="TEBA" w:date="2024-11-08T08:17:00Z">
        <w:r>
          <w:t xml:space="preserve">Certificate </w:t>
        </w:r>
      </w:ins>
      <w:r>
        <w:t xml:space="preserve">Generators </w:t>
      </w:r>
      <w:del w:id="713" w:author="TEBA" w:date="2024-11-08T08:17:00Z">
        <w:r w:rsidDel="00B36BD6">
          <w:delText>and Renewable Energy Credit Offset Generators</w:delText>
        </w:r>
      </w:del>
      <w:bookmarkEnd w:id="708"/>
    </w:p>
    <w:p w14:paraId="59D77DC2" w14:textId="6C0A016F" w:rsidR="00B36BD6" w:rsidRDefault="00B36BD6" w:rsidP="00B36BD6">
      <w:pPr>
        <w:pStyle w:val="BodyTextNumbered"/>
        <w:spacing w:after="240"/>
        <w:ind w:left="720" w:hanging="720"/>
      </w:pPr>
      <w:r>
        <w:t>(1)</w:t>
      </w:r>
      <w:r>
        <w:tab/>
        <w:t xml:space="preserve">All </w:t>
      </w:r>
      <w:del w:id="714" w:author="TEBA" w:date="2024-11-08T08:17:00Z">
        <w:r w:rsidDel="00B36BD6">
          <w:delText xml:space="preserve">Renewable </w:delText>
        </w:r>
      </w:del>
      <w:r>
        <w:t xml:space="preserve">Energy </w:t>
      </w:r>
      <w:ins w:id="715" w:author="TEBA" w:date="2024-11-08T08:17:00Z">
        <w:r>
          <w:t xml:space="preserve">Attribute </w:t>
        </w:r>
      </w:ins>
      <w:del w:id="716" w:author="TEBA" w:date="2024-11-08T08:17:00Z">
        <w:r w:rsidDel="00B36BD6">
          <w:delText xml:space="preserve">Credit </w:delText>
        </w:r>
      </w:del>
      <w:ins w:id="717" w:author="TEBA" w:date="2024-11-08T08:17:00Z">
        <w:r>
          <w:t xml:space="preserve">Certificate </w:t>
        </w:r>
      </w:ins>
      <w:r>
        <w:t>(</w:t>
      </w:r>
      <w:del w:id="718" w:author="TEBA" w:date="2024-11-08T08:17:00Z">
        <w:r w:rsidDel="00B36BD6">
          <w:delText>R</w:delText>
        </w:r>
      </w:del>
      <w:r>
        <w:t>E</w:t>
      </w:r>
      <w:ins w:id="719" w:author="TEBA" w:date="2024-11-08T08:17:00Z">
        <w:r>
          <w:t>A</w:t>
        </w:r>
      </w:ins>
      <w:r>
        <w:t xml:space="preserve">C) generators </w:t>
      </w:r>
      <w:del w:id="720" w:author="TEBA" w:date="2024-11-08T08:17:00Z">
        <w:r w:rsidDel="00B36BD6">
          <w:delText xml:space="preserve">and REC offset generators </w:delText>
        </w:r>
      </w:del>
      <w:r>
        <w:t xml:space="preserve">must report </w:t>
      </w:r>
      <w:del w:id="721" w:author="TEBA" w:date="2024-11-08T08:17:00Z">
        <w:r w:rsidDel="00B36BD6">
          <w:delText xml:space="preserve">quarterly </w:delText>
        </w:r>
      </w:del>
      <w:ins w:id="722" w:author="TEBA" w:date="2024-11-08T08:17:00Z">
        <w:r>
          <w:t xml:space="preserve">hourly </w:t>
        </w:r>
      </w:ins>
      <w:r>
        <w:t xml:space="preserve">MWh production data </w:t>
      </w:r>
      <w:ins w:id="723" w:author="TEBA" w:date="2024-11-08T08:17:00Z">
        <w:r>
          <w:t xml:space="preserve">for the month </w:t>
        </w:r>
      </w:ins>
      <w:r>
        <w:t xml:space="preserve">to ERCOT no later than </w:t>
      </w:r>
      <w:del w:id="724" w:author="TEBA" w:date="2024-11-08T08:18:00Z">
        <w:r w:rsidDel="00B36BD6">
          <w:delText xml:space="preserve">the </w:delText>
        </w:r>
      </w:del>
      <w:r>
        <w:t>38</w:t>
      </w:r>
      <w:del w:id="725" w:author="TEBA" w:date="2024-11-08T08:18:00Z">
        <w:r w:rsidDel="00B36BD6">
          <w:rPr>
            <w:vertAlign w:val="superscript"/>
          </w:rPr>
          <w:delText>th</w:delText>
        </w:r>
      </w:del>
      <w:r>
        <w:t xml:space="preserve"> day</w:t>
      </w:r>
      <w:ins w:id="726" w:author="TEBA" w:date="2024-11-08T08:18:00Z">
        <w:r>
          <w:t>s</w:t>
        </w:r>
      </w:ins>
      <w:r>
        <w:t xml:space="preserve"> after the last Operating Day of the </w:t>
      </w:r>
      <w:del w:id="727" w:author="TEBA" w:date="2024-11-08T08:18:00Z">
        <w:r w:rsidDel="00B36BD6">
          <w:delText>quarter</w:delText>
        </w:r>
      </w:del>
      <w:ins w:id="728" w:author="TEBA" w:date="2024-11-08T08:18:00Z">
        <w:r>
          <w:t>month</w:t>
        </w:r>
      </w:ins>
      <w:r>
        <w:t>, in an electronic format prescribed by ERCOT</w:t>
      </w:r>
      <w:ins w:id="729" w:author="TEBA" w:date="2024-11-08T08:18:00Z">
        <w:r>
          <w:t xml:space="preserve"> or via </w:t>
        </w:r>
      </w:ins>
      <w:ins w:id="730" w:author="TEBA" w:date="2024-11-25T19:30:00Z">
        <w:r w:rsidR="00D632EE">
          <w:t>Application Programming Interface (</w:t>
        </w:r>
      </w:ins>
      <w:ins w:id="731" w:author="TEBA" w:date="2024-11-08T08:18:00Z">
        <w:r>
          <w:t>API</w:t>
        </w:r>
      </w:ins>
      <w:ins w:id="732" w:author="TEBA" w:date="2024-11-25T19:30:00Z">
        <w:r w:rsidR="00D632EE">
          <w:t>)</w:t>
        </w:r>
      </w:ins>
      <w:r>
        <w:t>.  The reported MWh quantity shall be solely produced from, and attributable to, a renewable generator as so designated by the Public Utility Commission of Texas (PUCT)</w:t>
      </w:r>
      <w:ins w:id="733" w:author="TEBA" w:date="2024-11-08T08:18:00Z">
        <w:r w:rsidR="00CC191B">
          <w:t xml:space="preserve"> </w:t>
        </w:r>
      </w:ins>
      <w:ins w:id="734" w:author="TEBA" w:date="2024-11-08T08:19:00Z">
        <w:r w:rsidR="00CC191B">
          <w:t xml:space="preserve">or equivalent registration with ERCOT as </w:t>
        </w:r>
      </w:ins>
      <w:ins w:id="735" w:author="TEBA" w:date="2024-11-25T14:33:00Z">
        <w:r w:rsidR="006E3282">
          <w:t>a</w:t>
        </w:r>
      </w:ins>
      <w:ins w:id="736" w:author="TEBA" w:date="2024-11-08T08:19:00Z">
        <w:r w:rsidR="00CC191B">
          <w:t xml:space="preserve">n EAC </w:t>
        </w:r>
      </w:ins>
      <w:ins w:id="737" w:author="TEBA" w:date="2024-11-25T20:16:00Z">
        <w:r w:rsidR="00101370">
          <w:t>g</w:t>
        </w:r>
      </w:ins>
      <w:ins w:id="738" w:author="TEBA" w:date="2024-11-08T08:19:00Z">
        <w:r w:rsidR="00CC191B">
          <w:t>enerator</w:t>
        </w:r>
      </w:ins>
      <w:r>
        <w:t>.  Information relevant to quarterly reporting shall be handled in one of the following processes:</w:t>
      </w:r>
    </w:p>
    <w:p w14:paraId="3B006D25" w14:textId="7CE3CA80" w:rsidR="00B36BD6" w:rsidRDefault="00B36BD6" w:rsidP="00B36BD6">
      <w:pPr>
        <w:pStyle w:val="List"/>
        <w:ind w:left="1440"/>
      </w:pPr>
      <w:r>
        <w:t>(a)</w:t>
      </w:r>
      <w:r>
        <w:tab/>
        <w:t xml:space="preserve">A </w:t>
      </w:r>
      <w:del w:id="739" w:author="TEBA" w:date="2024-11-08T08:19:00Z">
        <w:r w:rsidDel="00CC191B">
          <w:delText>r</w:delText>
        </w:r>
        <w:r w:rsidRPr="009C7388" w:rsidDel="00CC191B">
          <w:delText xml:space="preserve">enewable </w:delText>
        </w:r>
      </w:del>
      <w:r w:rsidRPr="009C7388">
        <w:t xml:space="preserve">Generation Resource </w:t>
      </w:r>
      <w:r>
        <w:t>or Settlement Only Generator (SOG)</w:t>
      </w:r>
      <w:r w:rsidRPr="009C7388">
        <w:t xml:space="preserve"> that ha</w:t>
      </w:r>
      <w:r>
        <w:t>s</w:t>
      </w:r>
      <w:r w:rsidRPr="009C7388">
        <w:t xml:space="preserve"> interval meters, pursuant to Section 10, Metering, and ha</w:t>
      </w:r>
      <w:r>
        <w:t>s</w:t>
      </w:r>
      <w:r w:rsidRPr="009C7388">
        <w:t xml:space="preserve"> interval metered generation data provided to ERCOT for energy Settlement will:</w:t>
      </w:r>
    </w:p>
    <w:p w14:paraId="1A67ECFA" w14:textId="4502A7FB" w:rsidR="00B36BD6" w:rsidRDefault="00B36BD6" w:rsidP="00B36BD6">
      <w:pPr>
        <w:pStyle w:val="List"/>
        <w:ind w:left="2160"/>
      </w:pPr>
      <w:r>
        <w:t>(i)</w:t>
      </w:r>
      <w:r>
        <w:tab/>
        <w:t xml:space="preserve">Have the </w:t>
      </w:r>
      <w:del w:id="740" w:author="TEBA" w:date="2024-11-08T08:19:00Z">
        <w:r w:rsidDel="00CC191B">
          <w:delText xml:space="preserve">quarterly </w:delText>
        </w:r>
      </w:del>
      <w:ins w:id="741" w:author="TEBA" w:date="2024-11-08T08:19:00Z">
        <w:r w:rsidR="00CC191B">
          <w:t xml:space="preserve">monthly </w:t>
        </w:r>
      </w:ins>
      <w:r>
        <w:t>reporting function performed on their behalf by ERCOT using the Settlement Quality Meter Data extracted from the ERCOT Settlement system; or</w:t>
      </w:r>
    </w:p>
    <w:p w14:paraId="1FFADFB4" w14:textId="77777777" w:rsidR="00B36BD6" w:rsidRDefault="00B36BD6" w:rsidP="00B36BD6">
      <w:pPr>
        <w:spacing w:after="240"/>
        <w:ind w:left="2160" w:hanging="720"/>
      </w:pPr>
      <w:r>
        <w:t>(ii)</w:t>
      </w:r>
      <w:r>
        <w:tab/>
        <w:t>Self-report their S</w:t>
      </w:r>
      <w:r w:rsidRPr="00672867">
        <w:t>ettlement</w:t>
      </w:r>
      <w:r>
        <w:t xml:space="preserve"> quality MWh production data to ERCOT, in a format and on a timeline prescribed by ERCOT, based on Metering Facilities that are:</w:t>
      </w:r>
    </w:p>
    <w:p w14:paraId="7664CEA9" w14:textId="4B367480" w:rsidR="00B36BD6" w:rsidRDefault="00B36BD6" w:rsidP="00B36BD6">
      <w:pPr>
        <w:pStyle w:val="List3"/>
        <w:ind w:left="2880"/>
      </w:pPr>
      <w:r>
        <w:t>(A)</w:t>
      </w:r>
      <w:r>
        <w:tab/>
        <w:t xml:space="preserve">Installed, operated and maintained by the </w:t>
      </w:r>
      <w:del w:id="742" w:author="TEBA" w:date="2024-11-08T08:19:00Z">
        <w:r w:rsidDel="00CC191B">
          <w:delText>R</w:delText>
        </w:r>
      </w:del>
      <w:r>
        <w:t>E</w:t>
      </w:r>
      <w:ins w:id="743" w:author="TEBA" w:date="2024-11-08T08:19:00Z">
        <w:r w:rsidR="00CC191B">
          <w:t>A</w:t>
        </w:r>
      </w:ins>
      <w:r>
        <w:t xml:space="preserve">C generator; </w:t>
      </w:r>
    </w:p>
    <w:p w14:paraId="1459142C" w14:textId="3D57C7DB" w:rsidR="00B36BD6" w:rsidRDefault="00B36BD6" w:rsidP="00B36BD6">
      <w:pPr>
        <w:pStyle w:val="List3"/>
        <w:ind w:left="2880"/>
      </w:pPr>
      <w:r>
        <w:t>(B)</w:t>
      </w:r>
      <w:r>
        <w:tab/>
        <w:t xml:space="preserve">Installed in a location to only record energy from generation certified by the PUCT </w:t>
      </w:r>
      <w:ins w:id="744" w:author="TEBA" w:date="2024-11-08T08:20:00Z">
        <w:r w:rsidR="00CC191B">
          <w:t xml:space="preserve">(or registered with ERCOT) </w:t>
        </w:r>
      </w:ins>
      <w:r>
        <w:t xml:space="preserve">to receive </w:t>
      </w:r>
      <w:del w:id="745" w:author="TEBA" w:date="2024-11-08T08:19:00Z">
        <w:r w:rsidDel="00CC191B">
          <w:delText>R</w:delText>
        </w:r>
      </w:del>
      <w:r>
        <w:t>E</w:t>
      </w:r>
      <w:ins w:id="746" w:author="TEBA" w:date="2024-11-08T08:19:00Z">
        <w:r w:rsidR="00CC191B">
          <w:t>A</w:t>
        </w:r>
      </w:ins>
      <w:r>
        <w:t>Cs;</w:t>
      </w:r>
    </w:p>
    <w:p w14:paraId="38678951" w14:textId="77777777" w:rsidR="00B36BD6" w:rsidRDefault="00B36BD6" w:rsidP="00B36BD6">
      <w:pPr>
        <w:pStyle w:val="List3"/>
        <w:ind w:left="2880"/>
      </w:pPr>
      <w:r>
        <w:lastRenderedPageBreak/>
        <w:t>(C)</w:t>
      </w:r>
      <w:r>
        <w:tab/>
        <w:t xml:space="preserve">Compliant with </w:t>
      </w:r>
      <w:r w:rsidRPr="00F422A2">
        <w:rPr>
          <w:iCs/>
        </w:rPr>
        <w:t>American National Standards Institute (</w:t>
      </w:r>
      <w:r>
        <w:t xml:space="preserve">ANSI) C12, </w:t>
      </w:r>
      <w:r w:rsidRPr="00F422A2">
        <w:rPr>
          <w:iCs/>
        </w:rPr>
        <w:t>Code for Electricity Metering</w:t>
      </w:r>
      <w:r>
        <w:rPr>
          <w:iCs/>
        </w:rPr>
        <w:t>,</w:t>
      </w:r>
      <w:r>
        <w:t xml:space="preserve"> metering accuracy standards; and</w:t>
      </w:r>
    </w:p>
    <w:p w14:paraId="770BBE24" w14:textId="77777777" w:rsidR="00B36BD6" w:rsidRDefault="00B36BD6" w:rsidP="00B36BD6">
      <w:pPr>
        <w:pStyle w:val="List"/>
        <w:ind w:left="2880"/>
      </w:pPr>
      <w:r>
        <w:t>(D)</w:t>
      </w:r>
      <w:r>
        <w:tab/>
        <w:t>Verified for accuracy every six years.</w:t>
      </w:r>
    </w:p>
    <w:p w14:paraId="188A637E" w14:textId="77777777" w:rsidR="00B36BD6" w:rsidRDefault="00B36BD6" w:rsidP="00B36BD6">
      <w:pPr>
        <w:spacing w:after="240"/>
        <w:ind w:left="1440" w:hanging="720"/>
      </w:pPr>
      <w:r>
        <w:t>(b)</w:t>
      </w:r>
      <w:r>
        <w:tab/>
        <w:t>REC aggregators shall report production from microgenerator renewable energy Resources that are not interval metered for energy Settlement, in accordance with the methodology approved by the PUCT for the purposes of measuring the REC production of such Resources, in the format prescribed by ERCOT, including applicable supporting documentation;</w:t>
      </w:r>
    </w:p>
    <w:p w14:paraId="1017885B" w14:textId="458288CC" w:rsidR="00B36BD6" w:rsidRDefault="00B36BD6" w:rsidP="00B36BD6">
      <w:pPr>
        <w:pStyle w:val="List"/>
        <w:ind w:left="1440"/>
      </w:pPr>
      <w:r>
        <w:t>(c)</w:t>
      </w:r>
      <w:r>
        <w:tab/>
        <w:t xml:space="preserve">All other </w:t>
      </w:r>
      <w:del w:id="747" w:author="TEBA" w:date="2024-11-08T08:20:00Z">
        <w:r w:rsidDel="00CC191B">
          <w:delText>R</w:delText>
        </w:r>
      </w:del>
      <w:r>
        <w:t>E</w:t>
      </w:r>
      <w:ins w:id="748" w:author="TEBA" w:date="2024-11-08T08:20:00Z">
        <w:r w:rsidR="00CC191B">
          <w:t>A</w:t>
        </w:r>
      </w:ins>
      <w:r>
        <w:t>C generators, not specifically covered in items (a) and (b) above, must report Settlement quality MWh production data to ERCOT in a format and on a timeline prescribed by ERCOT</w:t>
      </w:r>
      <w:ins w:id="749" w:author="TEBA" w:date="2024-11-08T08:21:00Z">
        <w:r w:rsidR="00CC191B">
          <w:t xml:space="preserve"> (including via API)</w:t>
        </w:r>
      </w:ins>
      <w:r>
        <w:t xml:space="preserve">; </w:t>
      </w:r>
      <w:proofErr w:type="gramStart"/>
      <w:r>
        <w:t>provided that</w:t>
      </w:r>
      <w:proofErr w:type="gramEnd"/>
      <w:r>
        <w:t xml:space="preserve"> REC generators not interconnected to any Transmission and/or Distribution Service Provider (TDSP) may use performance measures for REC production as approved by the PUCT; or</w:t>
      </w:r>
    </w:p>
    <w:p w14:paraId="71D6CBA5" w14:textId="77777777" w:rsidR="00B36BD6" w:rsidRDefault="00B36BD6" w:rsidP="00B36BD6">
      <w:pPr>
        <w:pStyle w:val="List"/>
        <w:ind w:left="1440"/>
      </w:pPr>
      <w:r>
        <w:t>(d)</w:t>
      </w:r>
      <w:r>
        <w:tab/>
        <w:t>Entities certified to produce RECs from landfill gas supplied directly to a gas distribution system operated by a Municipally Owned Utility (MOU) shall report the MWh equivalent production data and supporting calculations to ERCOT on a timeline prescribed by ERCOT.</w:t>
      </w:r>
    </w:p>
    <w:p w14:paraId="584F68CF" w14:textId="440FF1FC" w:rsidR="00B36BD6" w:rsidRDefault="00B36BD6" w:rsidP="00B36BD6">
      <w:pPr>
        <w:pStyle w:val="BodyText"/>
        <w:ind w:left="720" w:hanging="720"/>
      </w:pPr>
      <w:r>
        <w:t>(2)</w:t>
      </w:r>
      <w:r>
        <w:tab/>
        <w:t xml:space="preserve">From time to time, or as determined to be necessary by ERCOT or the PUCT, Entities </w:t>
      </w:r>
      <w:del w:id="750" w:author="TEBA" w:date="2024-11-08T08:22:00Z">
        <w:r w:rsidDel="00CC191B">
          <w:delText>may be required to</w:delText>
        </w:r>
      </w:del>
      <w:ins w:id="751" w:author="TEBA" w:date="2024-11-08T08:22:00Z">
        <w:r w:rsidR="00CC191B">
          <w:t>shall</w:t>
        </w:r>
      </w:ins>
      <w:r>
        <w:t xml:space="preserve"> submit supporting documentation to allow verification of generation quantities.</w:t>
      </w:r>
    </w:p>
    <w:p w14:paraId="7974AE61" w14:textId="1F7E9EBE" w:rsidR="00B36BD6" w:rsidRDefault="00B36BD6" w:rsidP="00B36BD6">
      <w:pPr>
        <w:spacing w:after="240"/>
        <w:ind w:left="720" w:hanging="720"/>
        <w:rPr>
          <w:iCs/>
        </w:rPr>
      </w:pPr>
      <w:r>
        <w:rPr>
          <w:iCs/>
        </w:rPr>
        <w:t>(3)</w:t>
      </w:r>
      <w:r>
        <w:rPr>
          <w:iCs/>
        </w:rPr>
        <w:tab/>
        <w:t>The failure of a</w:t>
      </w:r>
      <w:ins w:id="752" w:author="TEBA" w:date="2024-11-25T14:34:00Z">
        <w:r w:rsidR="006E3282">
          <w:rPr>
            <w:iCs/>
          </w:rPr>
          <w:t>n</w:t>
        </w:r>
      </w:ins>
      <w:r>
        <w:rPr>
          <w:iCs/>
        </w:rPr>
        <w:t xml:space="preserve"> </w:t>
      </w:r>
      <w:del w:id="753" w:author="TEBA" w:date="2024-11-08T08:22:00Z">
        <w:r w:rsidDel="00CC191B">
          <w:rPr>
            <w:iCs/>
          </w:rPr>
          <w:delText>R</w:delText>
        </w:r>
      </w:del>
      <w:r>
        <w:rPr>
          <w:iCs/>
        </w:rPr>
        <w:t>E</w:t>
      </w:r>
      <w:ins w:id="754" w:author="TEBA" w:date="2024-11-08T08:22:00Z">
        <w:r w:rsidR="00CC191B">
          <w:rPr>
            <w:iCs/>
          </w:rPr>
          <w:t>A</w:t>
        </w:r>
      </w:ins>
      <w:r>
        <w:rPr>
          <w:iCs/>
        </w:rPr>
        <w:t xml:space="preserve">C generator to report generation data in a timely fashion shall result in a delay in the issuance of </w:t>
      </w:r>
      <w:del w:id="755" w:author="TEBA" w:date="2024-11-08T08:22:00Z">
        <w:r w:rsidDel="00CC191B">
          <w:rPr>
            <w:iCs/>
          </w:rPr>
          <w:delText>R</w:delText>
        </w:r>
      </w:del>
      <w:r>
        <w:rPr>
          <w:iCs/>
        </w:rPr>
        <w:t>E</w:t>
      </w:r>
      <w:ins w:id="756" w:author="TEBA" w:date="2024-11-08T08:22:00Z">
        <w:r w:rsidR="00CC191B">
          <w:rPr>
            <w:iCs/>
          </w:rPr>
          <w:t>A</w:t>
        </w:r>
      </w:ins>
      <w:r>
        <w:rPr>
          <w:iCs/>
        </w:rPr>
        <w:t xml:space="preserve">Cs </w:t>
      </w:r>
      <w:del w:id="757" w:author="TEBA" w:date="2024-11-08T08:22:00Z">
        <w:r w:rsidDel="00CC191B">
          <w:rPr>
            <w:iCs/>
          </w:rPr>
          <w:delText xml:space="preserve">or Compliance Premiums </w:delText>
        </w:r>
      </w:del>
      <w:r>
        <w:rPr>
          <w:iCs/>
        </w:rPr>
        <w:t xml:space="preserve">for that generation facility for that </w:t>
      </w:r>
      <w:del w:id="758" w:author="TEBA" w:date="2024-11-08T08:22:00Z">
        <w:r w:rsidDel="00CC191B">
          <w:rPr>
            <w:iCs/>
          </w:rPr>
          <w:delText>quarter</w:delText>
        </w:r>
      </w:del>
      <w:ins w:id="759" w:author="TEBA" w:date="2024-11-08T08:22:00Z">
        <w:r w:rsidR="00CC191B">
          <w:rPr>
            <w:iCs/>
          </w:rPr>
          <w:t>month</w:t>
        </w:r>
      </w:ins>
      <w:r>
        <w:rPr>
          <w:iCs/>
        </w:rPr>
        <w:t xml:space="preserve">.  </w:t>
      </w:r>
      <w:del w:id="760" w:author="TEBA" w:date="2024-11-08T08:22:00Z">
        <w:r w:rsidDel="00CC191B">
          <w:rPr>
            <w:iCs/>
          </w:rPr>
          <w:delText>R</w:delText>
        </w:r>
      </w:del>
      <w:r>
        <w:rPr>
          <w:iCs/>
        </w:rPr>
        <w:t>E</w:t>
      </w:r>
      <w:ins w:id="761" w:author="TEBA" w:date="2024-11-08T08:22:00Z">
        <w:r w:rsidR="00CC191B">
          <w:rPr>
            <w:iCs/>
          </w:rPr>
          <w:t>A</w:t>
        </w:r>
      </w:ins>
      <w:r>
        <w:rPr>
          <w:iCs/>
        </w:rPr>
        <w:t xml:space="preserve">Cs </w:t>
      </w:r>
      <w:del w:id="762" w:author="TEBA" w:date="2024-11-08T08:22:00Z">
        <w:r w:rsidDel="00CC191B">
          <w:rPr>
            <w:iCs/>
          </w:rPr>
          <w:delText xml:space="preserve">or Compliance Premiums </w:delText>
        </w:r>
      </w:del>
      <w:r>
        <w:rPr>
          <w:iCs/>
        </w:rPr>
        <w:t xml:space="preserve">delayed by untimely reporting will be awarded during the </w:t>
      </w:r>
      <w:del w:id="763" w:author="TEBA" w:date="2024-11-08T08:22:00Z">
        <w:r w:rsidDel="00CC191B">
          <w:rPr>
            <w:iCs/>
          </w:rPr>
          <w:delText>R</w:delText>
        </w:r>
      </w:del>
      <w:r>
        <w:rPr>
          <w:iCs/>
        </w:rPr>
        <w:t>E</w:t>
      </w:r>
      <w:ins w:id="764" w:author="TEBA" w:date="2024-11-08T08:22:00Z">
        <w:r w:rsidR="00CC191B">
          <w:rPr>
            <w:iCs/>
          </w:rPr>
          <w:t>A</w:t>
        </w:r>
      </w:ins>
      <w:r>
        <w:rPr>
          <w:iCs/>
        </w:rPr>
        <w:t xml:space="preserve">C award period next occurring after the required data are reported.  The issue date of such </w:t>
      </w:r>
      <w:del w:id="765" w:author="TEBA" w:date="2024-11-08T08:23:00Z">
        <w:r w:rsidDel="00CC191B">
          <w:rPr>
            <w:iCs/>
          </w:rPr>
          <w:delText>R</w:delText>
        </w:r>
      </w:del>
      <w:r>
        <w:rPr>
          <w:iCs/>
        </w:rPr>
        <w:t>E</w:t>
      </w:r>
      <w:ins w:id="766" w:author="TEBA" w:date="2024-11-08T08:23:00Z">
        <w:r w:rsidR="00CC191B">
          <w:rPr>
            <w:iCs/>
          </w:rPr>
          <w:t>A</w:t>
        </w:r>
      </w:ins>
      <w:r>
        <w:rPr>
          <w:iCs/>
        </w:rPr>
        <w:t xml:space="preserve">Cs </w:t>
      </w:r>
      <w:del w:id="767" w:author="TEBA" w:date="2024-11-08T08:23:00Z">
        <w:r w:rsidDel="00CC191B">
          <w:rPr>
            <w:iCs/>
          </w:rPr>
          <w:delText xml:space="preserve">or Compliance Premiums </w:delText>
        </w:r>
      </w:del>
      <w:r>
        <w:rPr>
          <w:iCs/>
        </w:rPr>
        <w:t xml:space="preserve">will be based on the </w:t>
      </w:r>
      <w:del w:id="768" w:author="TEBA" w:date="2024-11-08T08:22:00Z">
        <w:r w:rsidDel="00CC191B">
          <w:rPr>
            <w:iCs/>
          </w:rPr>
          <w:delText xml:space="preserve">quarter </w:delText>
        </w:r>
      </w:del>
      <w:ins w:id="769" w:author="TEBA" w:date="2024-11-08T08:22:00Z">
        <w:r w:rsidR="00CC191B">
          <w:rPr>
            <w:iCs/>
          </w:rPr>
          <w:t xml:space="preserve">month </w:t>
        </w:r>
      </w:ins>
      <w:r>
        <w:rPr>
          <w:iCs/>
        </w:rPr>
        <w:t xml:space="preserve">in which the </w:t>
      </w:r>
      <w:del w:id="770" w:author="TEBA" w:date="2024-11-08T08:23:00Z">
        <w:r w:rsidDel="00CC191B">
          <w:rPr>
            <w:iCs/>
          </w:rPr>
          <w:delText>R</w:delText>
        </w:r>
      </w:del>
      <w:r>
        <w:rPr>
          <w:iCs/>
        </w:rPr>
        <w:t>E</w:t>
      </w:r>
      <w:ins w:id="771" w:author="TEBA" w:date="2024-11-08T08:23:00Z">
        <w:r w:rsidR="00CC191B">
          <w:rPr>
            <w:iCs/>
          </w:rPr>
          <w:t>A</w:t>
        </w:r>
      </w:ins>
      <w:r>
        <w:rPr>
          <w:iCs/>
        </w:rPr>
        <w:t xml:space="preserve">Cs </w:t>
      </w:r>
      <w:del w:id="772" w:author="TEBA" w:date="2024-11-08T08:23:00Z">
        <w:r w:rsidDel="00CC191B">
          <w:rPr>
            <w:iCs/>
          </w:rPr>
          <w:delText xml:space="preserve">or Compliance Premiums </w:delText>
        </w:r>
      </w:del>
      <w:r>
        <w:rPr>
          <w:iCs/>
        </w:rPr>
        <w:t xml:space="preserve">were </w:t>
      </w:r>
      <w:proofErr w:type="gramStart"/>
      <w:r>
        <w:rPr>
          <w:iCs/>
        </w:rPr>
        <w:t>actually generated</w:t>
      </w:r>
      <w:proofErr w:type="gramEnd"/>
      <w:r>
        <w:rPr>
          <w:iCs/>
        </w:rPr>
        <w:t>.</w:t>
      </w:r>
    </w:p>
    <w:p w14:paraId="4AD9627B" w14:textId="6F190CAD" w:rsidR="00665D20" w:rsidDel="00665D20" w:rsidRDefault="00665D20" w:rsidP="00665D20">
      <w:pPr>
        <w:tabs>
          <w:tab w:val="left" w:pos="1080"/>
        </w:tabs>
        <w:spacing w:before="240" w:after="240"/>
        <w:ind w:left="1080" w:hanging="1080"/>
        <w:outlineLvl w:val="2"/>
        <w:rPr>
          <w:del w:id="773" w:author="TEBA" w:date="2024-11-08T08:24:00Z"/>
          <w:b/>
          <w:bCs/>
          <w:i/>
        </w:rPr>
      </w:pPr>
      <w:bookmarkStart w:id="774" w:name="_Toc239073025"/>
      <w:bookmarkStart w:id="775" w:name="_Toc180673462"/>
      <w:bookmarkStart w:id="776" w:name="_Toc175576133"/>
      <w:commentRangeStart w:id="777"/>
      <w:del w:id="778" w:author="TEBA" w:date="2024-11-08T08:24:00Z">
        <w:r w:rsidDel="00665D20">
          <w:rPr>
            <w:b/>
            <w:bCs/>
            <w:i/>
          </w:rPr>
          <w:delText>14.5.2</w:delText>
        </w:r>
      </w:del>
      <w:commentRangeEnd w:id="777"/>
      <w:r w:rsidR="00D16037">
        <w:rPr>
          <w:rStyle w:val="CommentReference"/>
        </w:rPr>
        <w:commentReference w:id="777"/>
      </w:r>
      <w:del w:id="779" w:author="TEBA" w:date="2024-11-08T08:24:00Z">
        <w:r w:rsidDel="00665D20">
          <w:rPr>
            <w:b/>
            <w:bCs/>
            <w:i/>
          </w:rPr>
          <w:tab/>
          <w:delText>Retail Entities</w:delText>
        </w:r>
        <w:bookmarkEnd w:id="774"/>
        <w:bookmarkEnd w:id="775"/>
      </w:del>
    </w:p>
    <w:p w14:paraId="10A3EDD7" w14:textId="3AD1A579" w:rsidR="00665D20" w:rsidDel="00665D20" w:rsidRDefault="00665D20" w:rsidP="00665D20">
      <w:pPr>
        <w:spacing w:after="240"/>
        <w:ind w:left="720" w:hanging="720"/>
        <w:rPr>
          <w:del w:id="780" w:author="TEBA" w:date="2024-11-08T08:24:00Z"/>
          <w:iCs/>
        </w:rPr>
      </w:pPr>
      <w:del w:id="781" w:author="TEBA" w:date="2024-11-08T08:24:00Z">
        <w:r w:rsidDel="00665D20">
          <w:rPr>
            <w:iCs/>
          </w:rPr>
          <w:delText>(1)</w:delText>
        </w:r>
        <w:r w:rsidDel="00665D20">
          <w:rPr>
            <w:iCs/>
          </w:rPr>
          <w:tab/>
          <w:delText>To enable Retail Entities the ability to calculate their Solar Renewable Portfolio Standard (SRPS) requirements, all Retail Entities serving Load in the state of Texas shall provide Load data to ERCOT on a monthly basis, and no later than the 38</w:delText>
        </w:r>
        <w:r w:rsidDel="00665D20">
          <w:rPr>
            <w:iCs/>
            <w:vertAlign w:val="superscript"/>
          </w:rPr>
          <w:delText>th</w:delText>
        </w:r>
        <w:r w:rsidDel="00665D20">
          <w:rPr>
            <w:iCs/>
          </w:rPr>
          <w:delText xml:space="preserve"> day after the last Operating Day of the month, in an electronic format prescribed by ERCOT.  The reported MWh quantity shall be solely the energy consumed by Customers in Texas.  Load data shall be provided in one of the following processes:</w:delText>
        </w:r>
      </w:del>
    </w:p>
    <w:p w14:paraId="7BE80CD2" w14:textId="200B94EC" w:rsidR="00665D20" w:rsidDel="00665D20" w:rsidRDefault="00665D20" w:rsidP="00665D20">
      <w:pPr>
        <w:spacing w:after="240"/>
        <w:ind w:left="1440" w:hanging="720"/>
        <w:rPr>
          <w:del w:id="782" w:author="TEBA" w:date="2024-11-08T08:24:00Z"/>
        </w:rPr>
      </w:pPr>
      <w:del w:id="783" w:author="TEBA" w:date="2024-11-08T08:24:00Z">
        <w:r w:rsidDel="00665D20">
          <w:delText>(a)</w:delText>
        </w:r>
        <w:r w:rsidDel="00665D20">
          <w:tab/>
          <w:delText xml:space="preserve">Retail Entities serving Load located within ERCOT shall have this function performed for them by ERCOT for the Load served within ERCOT.  The data </w:delText>
        </w:r>
        <w:r w:rsidDel="00665D20">
          <w:lastRenderedPageBreak/>
          <w:delText>supplied by ERCOT shall be Settlement Quality Meter Data extracted from the ERCOT Settlement system; or</w:delText>
        </w:r>
      </w:del>
    </w:p>
    <w:p w14:paraId="1040CB94" w14:textId="3F388C9E" w:rsidR="00665D20" w:rsidDel="00665D20" w:rsidRDefault="00665D20" w:rsidP="00665D20">
      <w:pPr>
        <w:spacing w:after="240"/>
        <w:ind w:left="1440" w:hanging="720"/>
        <w:rPr>
          <w:del w:id="784" w:author="TEBA" w:date="2024-11-08T08:24:00Z"/>
        </w:rPr>
      </w:pPr>
      <w:del w:id="785" w:author="TEBA" w:date="2024-11-08T08:24:00Z">
        <w:r w:rsidDel="00665D20">
          <w:delText>(b)</w:delText>
        </w:r>
        <w:r w:rsidDel="00665D20">
          <w:tab/>
          <w:delText xml:space="preserve">Entities participating in the REC Trading Program that serve Load outside the ERCOT Region must report Settlement quality MWh Load data for Load served outside the ERCOT Region to ERCOT in a format prescribed by ERCOT. </w:delText>
        </w:r>
      </w:del>
    </w:p>
    <w:p w14:paraId="20CEA6D6" w14:textId="125D0E73" w:rsidR="00665D20" w:rsidDel="00665D20" w:rsidRDefault="00665D20" w:rsidP="00665D20">
      <w:pPr>
        <w:spacing w:after="240"/>
        <w:ind w:left="2160" w:hanging="720"/>
        <w:rPr>
          <w:del w:id="786" w:author="TEBA" w:date="2024-11-08T08:24:00Z"/>
        </w:rPr>
      </w:pPr>
      <w:del w:id="787" w:author="TEBA" w:date="2024-11-08T08:24:00Z">
        <w:r w:rsidDel="00665D20">
          <w:delText>(i)</w:delText>
        </w:r>
        <w:r w:rsidDel="00665D20">
          <w:tab/>
          <w:delText xml:space="preserve">Entities reporting under paragraph (b) shall not include any MWhs served to </w:delText>
        </w:r>
        <w:r w:rsidRPr="00E05922" w:rsidDel="00665D20">
          <w:delText xml:space="preserve">a </w:delText>
        </w:r>
        <w:r w:rsidDel="00665D20">
          <w:delText xml:space="preserve">location for which a Customer has submitted a notice letter pursuant to subsection (f) of P.U.C. </w:delText>
        </w:r>
        <w:r w:rsidRPr="001C32B2" w:rsidDel="00665D20">
          <w:rPr>
            <w:smallCaps/>
          </w:rPr>
          <w:delText>Subst</w:delText>
        </w:r>
        <w:r w:rsidDel="00665D20">
          <w:delText>. R 25.173, Renewable Energy Credit Program.</w:delText>
        </w:r>
      </w:del>
    </w:p>
    <w:p w14:paraId="32E330D1" w14:textId="011AC5B0" w:rsidR="00665D20" w:rsidDel="00665D20" w:rsidRDefault="00665D20" w:rsidP="00665D20">
      <w:pPr>
        <w:spacing w:after="240"/>
        <w:ind w:left="2160" w:hanging="720"/>
        <w:rPr>
          <w:del w:id="788" w:author="TEBA" w:date="2024-11-08T08:24:00Z"/>
        </w:rPr>
      </w:pPr>
      <w:del w:id="789" w:author="TEBA" w:date="2024-11-08T08:24:00Z">
        <w:r w:rsidDel="00665D20">
          <w:delText>(ii)</w:delText>
        </w:r>
        <w:r w:rsidDel="00665D20">
          <w:tab/>
          <w:delText xml:space="preserve">Notwithstanding the foregoing reporting requirements, such Entities shall submit monthly MWh Load data for December of each year by no later than January 15 of the following year.  Any error in estimating December Load shall be corrected by the submitting Entity in the following year’s true-up calculation as per subsection (f)(2) of P.U.C. </w:delText>
        </w:r>
        <w:r w:rsidDel="00665D20">
          <w:rPr>
            <w:smallCaps/>
          </w:rPr>
          <w:delText>Subst.</w:delText>
        </w:r>
        <w:r w:rsidDel="00665D20">
          <w:delText xml:space="preserve"> R. 25.173.</w:delText>
        </w:r>
      </w:del>
    </w:p>
    <w:p w14:paraId="50D489EE" w14:textId="31EFDDC5" w:rsidR="00665D20" w:rsidDel="00665D20" w:rsidRDefault="00665D20" w:rsidP="00665D20">
      <w:pPr>
        <w:spacing w:after="240"/>
        <w:ind w:left="720" w:hanging="720"/>
        <w:rPr>
          <w:del w:id="790" w:author="TEBA" w:date="2024-11-08T08:24:00Z"/>
          <w:iCs/>
        </w:rPr>
      </w:pPr>
      <w:del w:id="791" w:author="TEBA" w:date="2024-11-08T08:24:00Z">
        <w:r w:rsidDel="00665D20">
          <w:rPr>
            <w:iCs/>
          </w:rPr>
          <w:delText>(2)</w:delText>
        </w:r>
        <w:r w:rsidDel="00665D20">
          <w:rPr>
            <w:iCs/>
          </w:rPr>
          <w:tab/>
          <w:delText>On a monthly basis, ERCOT shall calculate the MWh consumption of energy by Customers served by Retail Entities in Texas, using Load data submitted by program participants.  ERCOT shall adjust the Load data to ensure that any Load (MWh) covered by notice consistent with Section 14.5.3, End-Use Customers, is removed.</w:delText>
        </w:r>
      </w:del>
    </w:p>
    <w:p w14:paraId="04BC5EA9" w14:textId="2EEA84A1" w:rsidR="00665D20" w:rsidDel="00665D20" w:rsidRDefault="00665D20" w:rsidP="00665D20">
      <w:pPr>
        <w:spacing w:after="240"/>
        <w:ind w:left="720" w:hanging="720"/>
        <w:rPr>
          <w:del w:id="792" w:author="TEBA" w:date="2024-11-08T08:24:00Z"/>
          <w:iCs/>
        </w:rPr>
      </w:pPr>
      <w:del w:id="793" w:author="TEBA" w:date="2024-11-08T08:24:00Z">
        <w:r w:rsidDel="00665D20">
          <w:rPr>
            <w:iCs/>
          </w:rPr>
          <w:delText>(3)</w:delText>
        </w:r>
        <w:r w:rsidDel="00665D20">
          <w:rPr>
            <w:iCs/>
          </w:rPr>
          <w:tab/>
          <w:delText>The failure of a Retail Entity to report required Load data (including Load data for Electric Service Identifiers (</w:delText>
        </w:r>
        <w:r w:rsidRPr="00982241" w:rsidDel="00665D20">
          <w:rPr>
            <w:iCs/>
          </w:rPr>
          <w:delText>ESI</w:delText>
        </w:r>
        <w:r w:rsidDel="00665D20">
          <w:rPr>
            <w:iCs/>
          </w:rPr>
          <w:delText xml:space="preserve"> ID</w:delText>
        </w:r>
        <w:r w:rsidRPr="00982241" w:rsidDel="00665D20">
          <w:rPr>
            <w:iCs/>
          </w:rPr>
          <w:delText>s</w:delText>
        </w:r>
        <w:r w:rsidDel="00665D20">
          <w:rPr>
            <w:iCs/>
          </w:rPr>
          <w:delText>) or accounts covered by notice, as specified in Section 14.5.3) in accordance with the Protocols shall result in estimation of Load data for the applicable Retail Entity by ERCOT for purposes of allocation of annual SRPS requirements.</w:delText>
        </w:r>
      </w:del>
    </w:p>
    <w:p w14:paraId="49881BC9" w14:textId="57A7AABC" w:rsidR="00665D20" w:rsidRPr="00AB3CDD" w:rsidDel="00665D20" w:rsidRDefault="00665D20" w:rsidP="00665D20">
      <w:pPr>
        <w:pStyle w:val="H3"/>
        <w:keepNext w:val="0"/>
        <w:rPr>
          <w:del w:id="794" w:author="TEBA" w:date="2024-11-08T08:24:00Z"/>
          <w:bCs w:val="0"/>
        </w:rPr>
      </w:pPr>
      <w:bookmarkStart w:id="795" w:name="_Toc180673463"/>
      <w:commentRangeStart w:id="796"/>
      <w:del w:id="797" w:author="TEBA" w:date="2024-11-08T08:24:00Z">
        <w:r w:rsidRPr="00AB3CDD" w:rsidDel="00665D20">
          <w:delText>14</w:delText>
        </w:r>
        <w:r w:rsidRPr="00AB3CDD" w:rsidDel="00665D20">
          <w:rPr>
            <w:bCs w:val="0"/>
          </w:rPr>
          <w:delText>.5.3</w:delText>
        </w:r>
      </w:del>
      <w:commentRangeEnd w:id="796"/>
      <w:r w:rsidR="00D16037">
        <w:rPr>
          <w:rStyle w:val="CommentReference"/>
          <w:b w:val="0"/>
          <w:bCs w:val="0"/>
          <w:i w:val="0"/>
        </w:rPr>
        <w:commentReference w:id="796"/>
      </w:r>
      <w:del w:id="798" w:author="TEBA" w:date="2024-11-08T08:24:00Z">
        <w:r w:rsidRPr="00AB3CDD" w:rsidDel="00665D20">
          <w:rPr>
            <w:bCs w:val="0"/>
          </w:rPr>
          <w:tab/>
          <w:delText>End-Use Customers</w:delText>
        </w:r>
        <w:bookmarkEnd w:id="795"/>
      </w:del>
    </w:p>
    <w:p w14:paraId="059ED62C" w14:textId="1E04DF2A" w:rsidR="00665D20" w:rsidDel="00665D20" w:rsidRDefault="00665D20" w:rsidP="00665D20">
      <w:pPr>
        <w:spacing w:after="240"/>
        <w:ind w:left="720" w:hanging="720"/>
        <w:rPr>
          <w:del w:id="799" w:author="TEBA" w:date="2024-11-08T08:24:00Z"/>
          <w:iCs/>
        </w:rPr>
      </w:pPr>
      <w:del w:id="800" w:author="TEBA" w:date="2024-11-08T08:24:00Z">
        <w:r w:rsidDel="00665D20">
          <w:delText>(1)</w:delText>
        </w:r>
        <w:r w:rsidDel="00665D20">
          <w:tab/>
        </w:r>
        <w:r w:rsidRPr="00255ABC" w:rsidDel="00665D20">
          <w:delText xml:space="preserve">To enable ERCOT to determine the total retail sales of all Retail Entities and the retail sales of a specific Retail Entity for </w:delText>
        </w:r>
        <w:r w:rsidDel="00665D20">
          <w:delText>S</w:delText>
        </w:r>
        <w:r w:rsidRPr="00255ABC" w:rsidDel="00665D20">
          <w:delText>ection 14.9.3.1</w:delText>
        </w:r>
        <w:r w:rsidDel="00665D20">
          <w:delText xml:space="preserve">, </w:delText>
        </w:r>
        <w:r w:rsidRPr="00707B79" w:rsidDel="00665D20">
          <w:delText xml:space="preserve">Preliminary </w:delText>
        </w:r>
        <w:r w:rsidDel="00665D20">
          <w:delText xml:space="preserve">Solar </w:delText>
        </w:r>
        <w:r w:rsidRPr="00707B79" w:rsidDel="00665D20">
          <w:delText>Renewable Portfolio Standard Requirement for Retail Entities</w:delText>
        </w:r>
        <w:r w:rsidDel="00665D20">
          <w:delText>,</w:delText>
        </w:r>
        <w:r w:rsidRPr="00255ABC" w:rsidDel="00665D20">
          <w:delText xml:space="preserve"> and </w:delText>
        </w:r>
        <w:r w:rsidDel="00665D20">
          <w:delText xml:space="preserve">Section </w:delText>
        </w:r>
        <w:r w:rsidRPr="00255ABC" w:rsidDel="00665D20">
          <w:delText xml:space="preserve">14.9.5, </w:delText>
        </w:r>
        <w:r w:rsidRPr="00707B79" w:rsidDel="00665D20">
          <w:delText xml:space="preserve">Final </w:delText>
        </w:r>
        <w:r w:rsidDel="00665D20">
          <w:delText xml:space="preserve">Solar </w:delText>
        </w:r>
        <w:r w:rsidRPr="00707B79" w:rsidDel="00665D20">
          <w:delText>Renewable Portfolio Standard Requirement</w:delText>
        </w:r>
        <w:r w:rsidDel="00665D20">
          <w:delText xml:space="preserve">, </w:delText>
        </w:r>
        <w:r w:rsidRPr="00255ABC" w:rsidDel="00665D20">
          <w:delText xml:space="preserve">a transmission-level voltage Customer that wishes to </w:delText>
        </w:r>
        <w:r w:rsidDel="00665D20">
          <w:delText>have its Load excluded from S</w:delText>
        </w:r>
        <w:r w:rsidRPr="00255ABC" w:rsidDel="00665D20">
          <w:delText xml:space="preserve">RPS </w:delText>
        </w:r>
        <w:r w:rsidDel="00665D20">
          <w:delText xml:space="preserve">calculations </w:delText>
        </w:r>
        <w:r w:rsidRPr="00255ABC" w:rsidDel="00665D20">
          <w:delText xml:space="preserve">pursuant to </w:delText>
        </w:r>
        <w:r w:rsidRPr="006964D0" w:rsidDel="00665D20">
          <w:rPr>
            <w:iCs/>
          </w:rPr>
          <w:delText>subsection (</w:delText>
        </w:r>
        <w:r w:rsidDel="00665D20">
          <w:rPr>
            <w:iCs/>
          </w:rPr>
          <w:delText>f</w:delText>
        </w:r>
        <w:r w:rsidRPr="006964D0" w:rsidDel="00665D20">
          <w:rPr>
            <w:iCs/>
          </w:rPr>
          <w:delText xml:space="preserve">) of </w:delText>
        </w:r>
        <w:r w:rsidDel="00665D20">
          <w:delText>P.U.C.</w:delText>
        </w:r>
        <w:r w:rsidRPr="00255ABC" w:rsidDel="00665D20">
          <w:delText xml:space="preserve"> </w:delText>
        </w:r>
        <w:r w:rsidRPr="00ED02FE" w:rsidDel="00665D20">
          <w:rPr>
            <w:smallCaps/>
          </w:rPr>
          <w:delText>Subst</w:delText>
        </w:r>
        <w:r w:rsidRPr="00255ABC" w:rsidDel="00665D20">
          <w:delText>. R</w:delText>
        </w:r>
        <w:r w:rsidDel="00665D20">
          <w:delText>.</w:delText>
        </w:r>
        <w:r w:rsidRPr="00255ABC" w:rsidDel="00665D20">
          <w:delText xml:space="preserve"> 25.173</w:delText>
        </w:r>
        <w:r w:rsidDel="00665D20">
          <w:delText>, Renewable Energy Credit Program,</w:delText>
        </w:r>
        <w:r w:rsidRPr="00255ABC" w:rsidDel="00665D20">
          <w:delText xml:space="preserve"> must </w:delText>
        </w:r>
        <w:r w:rsidDel="00665D20">
          <w:delText>submit</w:delText>
        </w:r>
        <w:r w:rsidRPr="00255ABC" w:rsidDel="00665D20">
          <w:delText xml:space="preserve"> the </w:delText>
        </w:r>
        <w:r w:rsidDel="00665D20">
          <w:delText>information</w:delText>
        </w:r>
        <w:r w:rsidRPr="00255ABC" w:rsidDel="00665D20">
          <w:delText xml:space="preserve"> </w:delText>
        </w:r>
        <w:r w:rsidDel="00665D20">
          <w:delText>in accordance with the rule.</w:delText>
        </w:r>
      </w:del>
    </w:p>
    <w:p w14:paraId="63601005" w14:textId="7120BD03" w:rsidR="00665D20" w:rsidRPr="005E69F6" w:rsidRDefault="00665D20" w:rsidP="00665D20">
      <w:pPr>
        <w:keepNext/>
        <w:tabs>
          <w:tab w:val="left" w:pos="900"/>
        </w:tabs>
        <w:spacing w:before="240" w:after="240"/>
        <w:ind w:left="900" w:hanging="900"/>
        <w:outlineLvl w:val="1"/>
        <w:rPr>
          <w:b/>
        </w:rPr>
      </w:pPr>
      <w:bookmarkStart w:id="801" w:name="_Toc239073026"/>
      <w:bookmarkStart w:id="802" w:name="_Toc180673464"/>
      <w:bookmarkEnd w:id="776"/>
      <w:r w:rsidRPr="005E69F6">
        <w:rPr>
          <w:b/>
        </w:rPr>
        <w:t>14.6</w:t>
      </w:r>
      <w:r w:rsidRPr="005E69F6">
        <w:rPr>
          <w:b/>
        </w:rPr>
        <w:tab/>
      </w:r>
      <w:bookmarkStart w:id="803" w:name="_Hlk183458817"/>
      <w:r w:rsidRPr="005E69F6">
        <w:rPr>
          <w:b/>
        </w:rPr>
        <w:t xml:space="preserve">Awarding of Renewable Energy </w:t>
      </w:r>
      <w:ins w:id="804" w:author="TEBA" w:date="2024-11-08T08:26:00Z">
        <w:r>
          <w:rPr>
            <w:b/>
          </w:rPr>
          <w:t xml:space="preserve">Attribute </w:t>
        </w:r>
      </w:ins>
      <w:del w:id="805" w:author="TEBA" w:date="2024-11-08T08:26:00Z">
        <w:r w:rsidRPr="005E69F6" w:rsidDel="00665D20">
          <w:rPr>
            <w:b/>
          </w:rPr>
          <w:delText>Credits</w:delText>
        </w:r>
      </w:del>
      <w:bookmarkEnd w:id="801"/>
      <w:bookmarkEnd w:id="802"/>
      <w:ins w:id="806" w:author="TEBA" w:date="2024-11-08T08:26:00Z">
        <w:r>
          <w:rPr>
            <w:b/>
          </w:rPr>
          <w:t>Certificates</w:t>
        </w:r>
      </w:ins>
      <w:bookmarkEnd w:id="803"/>
    </w:p>
    <w:p w14:paraId="6E484066" w14:textId="56E60346" w:rsidR="00FA1417" w:rsidRDefault="00665D20" w:rsidP="000B6AB8">
      <w:pPr>
        <w:spacing w:after="240"/>
        <w:ind w:left="720" w:hanging="720"/>
        <w:rPr>
          <w:ins w:id="807" w:author="TEBA" w:date="2024-11-08T08:30:00Z"/>
          <w:iCs/>
        </w:rPr>
      </w:pPr>
      <w:r>
        <w:t>(1)</w:t>
      </w:r>
      <w:r>
        <w:tab/>
      </w:r>
      <w:r>
        <w:rPr>
          <w:iCs/>
        </w:rPr>
        <w:t xml:space="preserve">Following the end of each calendar </w:t>
      </w:r>
      <w:del w:id="808" w:author="TEBA" w:date="2024-11-08T08:26:00Z">
        <w:r w:rsidDel="00665D20">
          <w:rPr>
            <w:iCs/>
          </w:rPr>
          <w:delText>quarter</w:delText>
        </w:r>
      </w:del>
      <w:ins w:id="809" w:author="TEBA" w:date="2024-11-08T08:26:00Z">
        <w:r>
          <w:rPr>
            <w:iCs/>
          </w:rPr>
          <w:t>month</w:t>
        </w:r>
      </w:ins>
      <w:r>
        <w:rPr>
          <w:iCs/>
        </w:rPr>
        <w:t xml:space="preserve">, and before the end of the next Business Day following receipt of all </w:t>
      </w:r>
      <w:del w:id="810" w:author="TEBA" w:date="2024-11-08T08:26:00Z">
        <w:r w:rsidDel="00665D20">
          <w:rPr>
            <w:iCs/>
          </w:rPr>
          <w:delText xml:space="preserve">Renewable </w:delText>
        </w:r>
      </w:del>
      <w:r>
        <w:rPr>
          <w:iCs/>
        </w:rPr>
        <w:t xml:space="preserve">Energy </w:t>
      </w:r>
      <w:ins w:id="811" w:author="TEBA" w:date="2024-11-08T08:26:00Z">
        <w:r>
          <w:rPr>
            <w:iCs/>
          </w:rPr>
          <w:t xml:space="preserve">Attribute </w:t>
        </w:r>
      </w:ins>
      <w:del w:id="812" w:author="TEBA" w:date="2024-11-08T08:26:00Z">
        <w:r w:rsidDel="00665D20">
          <w:rPr>
            <w:iCs/>
          </w:rPr>
          <w:delText xml:space="preserve">Credit </w:delText>
        </w:r>
      </w:del>
      <w:ins w:id="813" w:author="TEBA" w:date="2024-11-08T08:26:00Z">
        <w:r>
          <w:rPr>
            <w:iCs/>
          </w:rPr>
          <w:t xml:space="preserve">Certificate </w:t>
        </w:r>
      </w:ins>
      <w:r>
        <w:rPr>
          <w:iCs/>
        </w:rPr>
        <w:t>(</w:t>
      </w:r>
      <w:del w:id="814" w:author="TEBA" w:date="2024-11-08T08:26:00Z">
        <w:r w:rsidDel="00665D20">
          <w:rPr>
            <w:iCs/>
          </w:rPr>
          <w:delText>R</w:delText>
        </w:r>
      </w:del>
      <w:r>
        <w:rPr>
          <w:iCs/>
        </w:rPr>
        <w:t>E</w:t>
      </w:r>
      <w:ins w:id="815" w:author="TEBA" w:date="2024-11-08T08:27:00Z">
        <w:r>
          <w:rPr>
            <w:iCs/>
          </w:rPr>
          <w:t>A</w:t>
        </w:r>
      </w:ins>
      <w:r>
        <w:rPr>
          <w:iCs/>
        </w:rPr>
        <w:t xml:space="preserve">C) generator </w:t>
      </w:r>
      <w:del w:id="816" w:author="TEBA" w:date="2024-11-08T08:27:00Z">
        <w:r w:rsidDel="00665D20">
          <w:rPr>
            <w:iCs/>
          </w:rPr>
          <w:delText xml:space="preserve">and Load </w:delText>
        </w:r>
      </w:del>
      <w:r>
        <w:rPr>
          <w:iCs/>
        </w:rPr>
        <w:t xml:space="preserve">data specified in Section 14.5.1, </w:t>
      </w:r>
      <w:del w:id="817" w:author="TEBA" w:date="2024-11-08T08:27:00Z">
        <w:r w:rsidDel="00665D20">
          <w:rPr>
            <w:iCs/>
          </w:rPr>
          <w:delText xml:space="preserve">Renewable </w:delText>
        </w:r>
      </w:del>
      <w:r>
        <w:rPr>
          <w:iCs/>
        </w:rPr>
        <w:t xml:space="preserve">Energy </w:t>
      </w:r>
      <w:ins w:id="818" w:author="TEBA" w:date="2024-11-08T08:27:00Z">
        <w:r>
          <w:rPr>
            <w:iCs/>
          </w:rPr>
          <w:t xml:space="preserve">Attribute </w:t>
        </w:r>
      </w:ins>
      <w:del w:id="819" w:author="TEBA" w:date="2024-11-08T08:27:00Z">
        <w:r w:rsidDel="00665D20">
          <w:rPr>
            <w:iCs/>
          </w:rPr>
          <w:delText xml:space="preserve">Credit </w:delText>
        </w:r>
      </w:del>
      <w:ins w:id="820" w:author="TEBA" w:date="2024-11-08T08:27:00Z">
        <w:r>
          <w:rPr>
            <w:iCs/>
          </w:rPr>
          <w:t xml:space="preserve">Certificate </w:t>
        </w:r>
      </w:ins>
      <w:r>
        <w:rPr>
          <w:iCs/>
        </w:rPr>
        <w:t>Generators</w:t>
      </w:r>
      <w:del w:id="821" w:author="TEBA" w:date="2024-11-08T08:27:00Z">
        <w:r w:rsidDel="00665D20">
          <w:rPr>
            <w:iCs/>
          </w:rPr>
          <w:delText xml:space="preserve"> and Renewable Energy Credit Offset Generators</w:delText>
        </w:r>
      </w:del>
      <w:r>
        <w:rPr>
          <w:iCs/>
        </w:rPr>
        <w:t>,</w:t>
      </w:r>
      <w:del w:id="822" w:author="TEBA" w:date="2024-11-08T08:28:00Z">
        <w:r w:rsidDel="00665D20">
          <w:rPr>
            <w:iCs/>
          </w:rPr>
          <w:delText xml:space="preserve"> and in Section 14.5.2, Retail Entities,</w:delText>
        </w:r>
      </w:del>
      <w:r>
        <w:rPr>
          <w:iCs/>
        </w:rPr>
        <w:t xml:space="preserve"> ERCOT will credit </w:t>
      </w:r>
      <w:del w:id="823" w:author="TEBA" w:date="2024-11-08T08:28:00Z">
        <w:r w:rsidDel="00665D20">
          <w:rPr>
            <w:iCs/>
          </w:rPr>
          <w:delText>R</w:delText>
        </w:r>
      </w:del>
      <w:r>
        <w:rPr>
          <w:iCs/>
        </w:rPr>
        <w:t>E</w:t>
      </w:r>
      <w:ins w:id="824" w:author="TEBA" w:date="2024-11-08T08:28:00Z">
        <w:r>
          <w:rPr>
            <w:iCs/>
          </w:rPr>
          <w:t>A</w:t>
        </w:r>
      </w:ins>
      <w:r>
        <w:rPr>
          <w:iCs/>
        </w:rPr>
        <w:t xml:space="preserve">Cs to the appropriate </w:t>
      </w:r>
      <w:del w:id="825" w:author="TEBA" w:date="2024-11-08T08:28:00Z">
        <w:r w:rsidDel="00665D20">
          <w:rPr>
            <w:iCs/>
          </w:rPr>
          <w:delText>R</w:delText>
        </w:r>
      </w:del>
      <w:r>
        <w:rPr>
          <w:iCs/>
        </w:rPr>
        <w:t>E</w:t>
      </w:r>
      <w:ins w:id="826" w:author="TEBA" w:date="2024-11-08T08:28:00Z">
        <w:r>
          <w:rPr>
            <w:iCs/>
          </w:rPr>
          <w:t>A</w:t>
        </w:r>
      </w:ins>
      <w:r>
        <w:rPr>
          <w:iCs/>
        </w:rPr>
        <w:t xml:space="preserve">C trading </w:t>
      </w:r>
      <w:r w:rsidRPr="005A12EF">
        <w:t>account</w:t>
      </w:r>
      <w:r>
        <w:rPr>
          <w:iCs/>
        </w:rPr>
        <w:t xml:space="preserve">.  ERCOT shall base the number of </w:t>
      </w:r>
      <w:del w:id="827" w:author="TEBA" w:date="2024-11-08T08:28:00Z">
        <w:r w:rsidDel="00665D20">
          <w:rPr>
            <w:iCs/>
          </w:rPr>
          <w:delText>R</w:delText>
        </w:r>
      </w:del>
      <w:r>
        <w:rPr>
          <w:iCs/>
        </w:rPr>
        <w:t>E</w:t>
      </w:r>
      <w:ins w:id="828" w:author="TEBA" w:date="2024-11-08T08:28:00Z">
        <w:r>
          <w:rPr>
            <w:iCs/>
          </w:rPr>
          <w:t>A</w:t>
        </w:r>
      </w:ins>
      <w:r>
        <w:rPr>
          <w:iCs/>
        </w:rPr>
        <w:t xml:space="preserve">Cs to be issued on the MWh generation data provided by </w:t>
      </w:r>
      <w:del w:id="829" w:author="TEBA" w:date="2024-11-08T08:28:00Z">
        <w:r w:rsidDel="00665D20">
          <w:rPr>
            <w:iCs/>
          </w:rPr>
          <w:delText>R</w:delText>
        </w:r>
      </w:del>
      <w:r>
        <w:rPr>
          <w:iCs/>
        </w:rPr>
        <w:t>E</w:t>
      </w:r>
      <w:ins w:id="830" w:author="TEBA" w:date="2024-11-08T08:28:00Z">
        <w:r>
          <w:rPr>
            <w:iCs/>
          </w:rPr>
          <w:t>A</w:t>
        </w:r>
      </w:ins>
      <w:r>
        <w:rPr>
          <w:iCs/>
        </w:rPr>
        <w:t xml:space="preserve">C generators or ERCOT as applicable.  The number of </w:t>
      </w:r>
      <w:del w:id="831" w:author="TEBA" w:date="2024-11-08T08:28:00Z">
        <w:r w:rsidDel="00665D20">
          <w:rPr>
            <w:iCs/>
          </w:rPr>
          <w:delText>R</w:delText>
        </w:r>
      </w:del>
      <w:r>
        <w:rPr>
          <w:iCs/>
        </w:rPr>
        <w:t>E</w:t>
      </w:r>
      <w:ins w:id="832" w:author="TEBA" w:date="2024-11-08T08:28:00Z">
        <w:r>
          <w:rPr>
            <w:iCs/>
          </w:rPr>
          <w:t>A</w:t>
        </w:r>
      </w:ins>
      <w:r>
        <w:rPr>
          <w:iCs/>
        </w:rPr>
        <w:t xml:space="preserve">Cs </w:t>
      </w:r>
      <w:r>
        <w:rPr>
          <w:iCs/>
        </w:rPr>
        <w:lastRenderedPageBreak/>
        <w:t xml:space="preserve">issued to a specific </w:t>
      </w:r>
      <w:del w:id="833" w:author="TEBA" w:date="2024-11-08T08:28:00Z">
        <w:r w:rsidDel="00665D20">
          <w:rPr>
            <w:iCs/>
          </w:rPr>
          <w:delText>R</w:delText>
        </w:r>
      </w:del>
      <w:r>
        <w:rPr>
          <w:iCs/>
        </w:rPr>
        <w:t>E</w:t>
      </w:r>
      <w:ins w:id="834" w:author="TEBA" w:date="2024-11-08T08:28:00Z">
        <w:r>
          <w:rPr>
            <w:iCs/>
          </w:rPr>
          <w:t>A</w:t>
        </w:r>
      </w:ins>
      <w:r>
        <w:rPr>
          <w:iCs/>
        </w:rPr>
        <w:t xml:space="preserve">C generator will be equal to the number of MWh generated by the certified generator during the </w:t>
      </w:r>
      <w:del w:id="835" w:author="TEBA" w:date="2024-11-08T08:28:00Z">
        <w:r w:rsidDel="00665D20">
          <w:rPr>
            <w:iCs/>
          </w:rPr>
          <w:delText>quarter</w:delText>
        </w:r>
      </w:del>
      <w:ins w:id="836" w:author="TEBA" w:date="2024-11-08T08:28:00Z">
        <w:r>
          <w:rPr>
            <w:iCs/>
          </w:rPr>
          <w:t>month</w:t>
        </w:r>
      </w:ins>
      <w:r>
        <w:rPr>
          <w:iCs/>
        </w:rPr>
        <w:t xml:space="preserve">.  </w:t>
      </w:r>
      <w:del w:id="837" w:author="TEBA" w:date="2024-11-08T08:29:00Z">
        <w:r w:rsidDel="00FA1417">
          <w:rPr>
            <w:iCs/>
          </w:rPr>
          <w:delText xml:space="preserve">Quarterly production shall be rounded to the nearest whole MWh, with fractions of 0.5 MWh or greater rounded up.  </w:delText>
        </w:r>
      </w:del>
    </w:p>
    <w:p w14:paraId="77537B69" w14:textId="5F9A8A46" w:rsidR="00665D20" w:rsidRDefault="00FA1417" w:rsidP="00FA1417">
      <w:pPr>
        <w:spacing w:after="240"/>
        <w:ind w:left="720" w:hanging="720"/>
        <w:rPr>
          <w:iCs/>
        </w:rPr>
      </w:pPr>
      <w:ins w:id="838" w:author="TEBA" w:date="2024-11-08T08:30:00Z">
        <w:r>
          <w:rPr>
            <w:iCs/>
          </w:rPr>
          <w:t xml:space="preserve">(2) </w:t>
        </w:r>
        <w:r>
          <w:rPr>
            <w:iCs/>
          </w:rPr>
          <w:tab/>
        </w:r>
      </w:ins>
      <w:r w:rsidR="00665D20">
        <w:rPr>
          <w:iCs/>
        </w:rPr>
        <w:t xml:space="preserve">If a </w:t>
      </w:r>
      <w:ins w:id="839" w:author="TEBA" w:date="2024-11-25T19:06:00Z">
        <w:r w:rsidR="009B3702">
          <w:rPr>
            <w:iCs/>
          </w:rPr>
          <w:t>Renewable Energy Credit (</w:t>
        </w:r>
      </w:ins>
      <w:r w:rsidR="00665D20">
        <w:rPr>
          <w:iCs/>
        </w:rPr>
        <w:t>REC</w:t>
      </w:r>
      <w:ins w:id="840" w:author="TEBA" w:date="2024-11-25T19:06:00Z">
        <w:r w:rsidR="009B3702">
          <w:rPr>
            <w:iCs/>
          </w:rPr>
          <w:t>)</w:t>
        </w:r>
      </w:ins>
      <w:r w:rsidR="00665D20">
        <w:rPr>
          <w:iCs/>
        </w:rPr>
        <w:t xml:space="preserve"> generator is decertified during the quarter, RECs will be issued on MWhs produced during the </w:t>
      </w:r>
      <w:del w:id="841" w:author="TEBA" w:date="2024-11-08T08:31:00Z">
        <w:r w:rsidR="00665D20" w:rsidDel="00FA1417">
          <w:rPr>
            <w:iCs/>
          </w:rPr>
          <w:delText xml:space="preserve">quarter </w:delText>
        </w:r>
      </w:del>
      <w:ins w:id="842" w:author="TEBA" w:date="2024-11-08T08:31:00Z">
        <w:r>
          <w:rPr>
            <w:iCs/>
          </w:rPr>
          <w:t xml:space="preserve">month </w:t>
        </w:r>
      </w:ins>
      <w:r w:rsidR="00665D20">
        <w:rPr>
          <w:iCs/>
        </w:rPr>
        <w:t xml:space="preserve">until the date and time of decertification.  </w:t>
      </w:r>
    </w:p>
    <w:p w14:paraId="33C0DC96" w14:textId="5DF0E5DE" w:rsidR="00453D4E" w:rsidDel="00453D4E" w:rsidRDefault="00453D4E" w:rsidP="00453D4E">
      <w:pPr>
        <w:pStyle w:val="H3"/>
        <w:rPr>
          <w:del w:id="843" w:author="TEBA" w:date="2024-11-08T09:01:00Z"/>
        </w:rPr>
      </w:pPr>
      <w:bookmarkStart w:id="844" w:name="_Toc175576135"/>
      <w:bookmarkStart w:id="845" w:name="_Toc180673466"/>
      <w:commentRangeStart w:id="846"/>
      <w:del w:id="847" w:author="TEBA" w:date="2024-11-08T09:01:00Z">
        <w:r w:rsidDel="00453D4E">
          <w:delText>14.6.2</w:delText>
        </w:r>
      </w:del>
      <w:commentRangeEnd w:id="846"/>
      <w:r w:rsidR="00D16037">
        <w:rPr>
          <w:rStyle w:val="CommentReference"/>
          <w:b w:val="0"/>
          <w:bCs w:val="0"/>
          <w:i w:val="0"/>
        </w:rPr>
        <w:commentReference w:id="846"/>
      </w:r>
      <w:del w:id="848" w:author="TEBA" w:date="2024-11-08T09:01:00Z">
        <w:r w:rsidDel="00453D4E">
          <w:tab/>
          <w:delText>Awarding of Compliance Premiums</w:delText>
        </w:r>
        <w:bookmarkEnd w:id="844"/>
        <w:bookmarkEnd w:id="845"/>
      </w:del>
    </w:p>
    <w:p w14:paraId="08DB3CD0" w14:textId="489C472E" w:rsidR="00453D4E" w:rsidDel="00453D4E" w:rsidRDefault="00453D4E" w:rsidP="00453D4E">
      <w:pPr>
        <w:spacing w:after="240"/>
        <w:ind w:left="720" w:hanging="720"/>
        <w:rPr>
          <w:del w:id="849" w:author="TEBA" w:date="2024-11-08T09:01:00Z"/>
          <w:iCs/>
        </w:rPr>
      </w:pPr>
      <w:del w:id="850" w:author="TEBA" w:date="2024-11-08T09:01:00Z">
        <w:r w:rsidDel="00453D4E">
          <w:rPr>
            <w:iCs/>
          </w:rPr>
          <w:delText>(1)</w:delText>
        </w:r>
        <w:r w:rsidDel="00453D4E">
          <w:rPr>
            <w:iCs/>
          </w:rPr>
          <w:tab/>
          <w:delText>A Compliance Premium is awarded by the Program Administrator in conjunction with a REC that is generated by a renewable energy Resource installed and certified after September 1, 2005 that is not powered by wind.  For the purpose of the Solar Renewable Portfolio Standard (SRPS) requirements, one Compliance Premium is equal to one REC.</w:delText>
        </w:r>
      </w:del>
    </w:p>
    <w:p w14:paraId="5B785970" w14:textId="3CBD4B17" w:rsidR="004C30CF" w:rsidRDefault="00453D4E" w:rsidP="00453D4E">
      <w:pPr>
        <w:tabs>
          <w:tab w:val="left" w:pos="0"/>
        </w:tabs>
        <w:spacing w:after="240"/>
        <w:ind w:left="720" w:hanging="720"/>
        <w:rPr>
          <w:iCs/>
        </w:rPr>
      </w:pPr>
      <w:del w:id="851" w:author="TEBA" w:date="2024-11-08T09:01:00Z">
        <w:r w:rsidDel="00453D4E">
          <w:rPr>
            <w:iCs/>
          </w:rPr>
          <w:delText>(2)</w:delText>
        </w:r>
        <w:r w:rsidDel="00453D4E">
          <w:rPr>
            <w:iCs/>
          </w:rPr>
          <w:tab/>
          <w:delText>One Compliance Premium shall be awarded for each REC awarded for energy generated until December 31, 2024.</w:delText>
        </w:r>
      </w:del>
    </w:p>
    <w:p w14:paraId="003BCBAF" w14:textId="77F08362" w:rsidR="00453D4E" w:rsidRDefault="00453D4E" w:rsidP="00453D4E">
      <w:pPr>
        <w:keepNext/>
        <w:tabs>
          <w:tab w:val="left" w:pos="900"/>
        </w:tabs>
        <w:spacing w:before="240" w:after="240"/>
        <w:ind w:left="900" w:hanging="900"/>
        <w:outlineLvl w:val="1"/>
        <w:rPr>
          <w:b/>
        </w:rPr>
      </w:pPr>
      <w:bookmarkStart w:id="852" w:name="_Toc175576136"/>
      <w:bookmarkStart w:id="853" w:name="_Toc180673467"/>
      <w:r>
        <w:rPr>
          <w:b/>
        </w:rPr>
        <w:t>14.7</w:t>
      </w:r>
      <w:r>
        <w:rPr>
          <w:b/>
        </w:rPr>
        <w:tab/>
        <w:t xml:space="preserve">Transfer of </w:t>
      </w:r>
      <w:del w:id="854" w:author="TEBA" w:date="2024-11-08T09:02:00Z">
        <w:r w:rsidDel="00453D4E">
          <w:rPr>
            <w:b/>
          </w:rPr>
          <w:delText xml:space="preserve">Renewable </w:delText>
        </w:r>
      </w:del>
      <w:r>
        <w:rPr>
          <w:b/>
        </w:rPr>
        <w:t xml:space="preserve">Energy </w:t>
      </w:r>
      <w:ins w:id="855" w:author="TEBA" w:date="2024-11-08T09:02:00Z">
        <w:r>
          <w:rPr>
            <w:b/>
          </w:rPr>
          <w:t xml:space="preserve">Attribute </w:t>
        </w:r>
      </w:ins>
      <w:del w:id="856" w:author="TEBA" w:date="2024-11-08T09:02:00Z">
        <w:r w:rsidDel="00453D4E">
          <w:rPr>
            <w:b/>
          </w:rPr>
          <w:delText xml:space="preserve">Credits </w:delText>
        </w:r>
      </w:del>
      <w:ins w:id="857" w:author="TEBA" w:date="2024-11-08T09:02:00Z">
        <w:r>
          <w:rPr>
            <w:b/>
          </w:rPr>
          <w:t xml:space="preserve">Certificates </w:t>
        </w:r>
      </w:ins>
      <w:del w:id="858" w:author="TEBA" w:date="2024-11-08T09:02:00Z">
        <w:r w:rsidDel="00453D4E">
          <w:rPr>
            <w:b/>
          </w:rPr>
          <w:delText xml:space="preserve">or Compliance Premiums </w:delText>
        </w:r>
      </w:del>
      <w:r>
        <w:rPr>
          <w:b/>
        </w:rPr>
        <w:t>Between Parties</w:t>
      </w:r>
      <w:bookmarkEnd w:id="852"/>
      <w:bookmarkEnd w:id="853"/>
    </w:p>
    <w:p w14:paraId="11019F9D" w14:textId="41BCC9BA" w:rsidR="00453D4E" w:rsidRDefault="00453D4E" w:rsidP="00453D4E">
      <w:pPr>
        <w:spacing w:after="240"/>
        <w:ind w:left="720" w:hanging="720"/>
        <w:rPr>
          <w:ins w:id="859" w:author="TEBA" w:date="2024-11-08T09:04:00Z"/>
          <w:iCs/>
        </w:rPr>
      </w:pPr>
      <w:r>
        <w:rPr>
          <w:iCs/>
        </w:rPr>
        <w:t>(1)</w:t>
      </w:r>
      <w:r>
        <w:rPr>
          <w:iCs/>
        </w:rPr>
        <w:tab/>
        <w:t>On the receipt of a request from the owner of a</w:t>
      </w:r>
      <w:ins w:id="860" w:author="TEBA" w:date="2024-11-22T12:51:00Z">
        <w:r w:rsidR="00BA15BD">
          <w:rPr>
            <w:iCs/>
          </w:rPr>
          <w:t>n</w:t>
        </w:r>
      </w:ins>
      <w:r>
        <w:rPr>
          <w:iCs/>
        </w:rPr>
        <w:t xml:space="preserve"> </w:t>
      </w:r>
      <w:del w:id="861" w:author="TEBA" w:date="2024-11-08T09:03:00Z">
        <w:r w:rsidDel="00453D4E">
          <w:rPr>
            <w:iCs/>
          </w:rPr>
          <w:delText xml:space="preserve">Renewable </w:delText>
        </w:r>
      </w:del>
      <w:r>
        <w:rPr>
          <w:iCs/>
        </w:rPr>
        <w:t>Energy</w:t>
      </w:r>
      <w:ins w:id="862" w:author="TEBA" w:date="2024-11-08T09:03:00Z">
        <w:r>
          <w:rPr>
            <w:iCs/>
          </w:rPr>
          <w:t xml:space="preserve"> Attribute</w:t>
        </w:r>
      </w:ins>
      <w:r>
        <w:rPr>
          <w:iCs/>
        </w:rPr>
        <w:t xml:space="preserve"> </w:t>
      </w:r>
      <w:del w:id="863" w:author="TEBA" w:date="2024-11-08T09:03:00Z">
        <w:r w:rsidDel="00453D4E">
          <w:rPr>
            <w:iCs/>
          </w:rPr>
          <w:delText xml:space="preserve">Credit </w:delText>
        </w:r>
      </w:del>
      <w:ins w:id="864" w:author="TEBA" w:date="2024-11-08T09:03:00Z">
        <w:r>
          <w:rPr>
            <w:iCs/>
          </w:rPr>
          <w:t xml:space="preserve">Certificate </w:t>
        </w:r>
      </w:ins>
      <w:r>
        <w:rPr>
          <w:iCs/>
        </w:rPr>
        <w:t>(</w:t>
      </w:r>
      <w:del w:id="865" w:author="TEBA" w:date="2024-11-08T09:03:00Z">
        <w:r w:rsidDel="00453D4E">
          <w:rPr>
            <w:iCs/>
          </w:rPr>
          <w:delText>R</w:delText>
        </w:r>
      </w:del>
      <w:r>
        <w:rPr>
          <w:iCs/>
        </w:rPr>
        <w:t>E</w:t>
      </w:r>
      <w:ins w:id="866" w:author="TEBA" w:date="2024-11-08T09:03:00Z">
        <w:r>
          <w:rPr>
            <w:iCs/>
          </w:rPr>
          <w:t>A</w:t>
        </w:r>
      </w:ins>
      <w:r>
        <w:rPr>
          <w:iCs/>
        </w:rPr>
        <w:t xml:space="preserve">C) </w:t>
      </w:r>
      <w:del w:id="867" w:author="TEBA" w:date="2024-11-08T09:03:00Z">
        <w:r w:rsidDel="00453D4E">
          <w:rPr>
            <w:iCs/>
          </w:rPr>
          <w:delText xml:space="preserve">or Compliance Premium </w:delText>
        </w:r>
      </w:del>
      <w:r>
        <w:rPr>
          <w:iCs/>
        </w:rPr>
        <w:t xml:space="preserve">and purchaser of the </w:t>
      </w:r>
      <w:del w:id="868" w:author="TEBA" w:date="2024-11-08T09:03:00Z">
        <w:r w:rsidDel="00453D4E">
          <w:rPr>
            <w:iCs/>
          </w:rPr>
          <w:delText>R</w:delText>
        </w:r>
      </w:del>
      <w:r>
        <w:rPr>
          <w:iCs/>
        </w:rPr>
        <w:t>E</w:t>
      </w:r>
      <w:ins w:id="869" w:author="TEBA" w:date="2024-11-08T09:03:00Z">
        <w:r>
          <w:rPr>
            <w:iCs/>
          </w:rPr>
          <w:t>A</w:t>
        </w:r>
      </w:ins>
      <w:r>
        <w:rPr>
          <w:iCs/>
        </w:rPr>
        <w:t>C</w:t>
      </w:r>
      <w:del w:id="870" w:author="TEBA" w:date="2024-11-08T09:03:00Z">
        <w:r w:rsidDel="00453D4E">
          <w:rPr>
            <w:iCs/>
          </w:rPr>
          <w:delText xml:space="preserve"> or Compliance Premium</w:delText>
        </w:r>
      </w:del>
      <w:r>
        <w:rPr>
          <w:iCs/>
        </w:rPr>
        <w:t xml:space="preserve">, ERCOT will transfer the </w:t>
      </w:r>
      <w:del w:id="871" w:author="TEBA" w:date="2024-11-08T09:03:00Z">
        <w:r w:rsidDel="00453D4E">
          <w:rPr>
            <w:iCs/>
          </w:rPr>
          <w:delText>R</w:delText>
        </w:r>
      </w:del>
      <w:r>
        <w:rPr>
          <w:iCs/>
        </w:rPr>
        <w:t>E</w:t>
      </w:r>
      <w:ins w:id="872" w:author="TEBA" w:date="2024-11-08T09:03:00Z">
        <w:r>
          <w:rPr>
            <w:iCs/>
          </w:rPr>
          <w:t>A</w:t>
        </w:r>
      </w:ins>
      <w:r>
        <w:rPr>
          <w:iCs/>
        </w:rPr>
        <w:t xml:space="preserve">C </w:t>
      </w:r>
      <w:del w:id="873" w:author="TEBA" w:date="2024-11-08T09:03:00Z">
        <w:r w:rsidDel="00453D4E">
          <w:rPr>
            <w:iCs/>
          </w:rPr>
          <w:delText xml:space="preserve">or Compliance Premium </w:delText>
        </w:r>
      </w:del>
      <w:r>
        <w:rPr>
          <w:iCs/>
        </w:rPr>
        <w:t xml:space="preserve">from the owner’s </w:t>
      </w:r>
      <w:del w:id="874" w:author="TEBA" w:date="2024-11-08T09:03:00Z">
        <w:r w:rsidDel="00453D4E">
          <w:rPr>
            <w:iCs/>
          </w:rPr>
          <w:delText>R</w:delText>
        </w:r>
      </w:del>
      <w:r>
        <w:rPr>
          <w:iCs/>
        </w:rPr>
        <w:t>E</w:t>
      </w:r>
      <w:ins w:id="875" w:author="TEBA" w:date="2024-11-08T09:03:00Z">
        <w:r>
          <w:rPr>
            <w:iCs/>
          </w:rPr>
          <w:t>A</w:t>
        </w:r>
      </w:ins>
      <w:r>
        <w:rPr>
          <w:iCs/>
        </w:rPr>
        <w:t xml:space="preserve">C trading account to the </w:t>
      </w:r>
      <w:del w:id="876" w:author="TEBA" w:date="2024-11-08T09:03:00Z">
        <w:r w:rsidDel="00453D4E">
          <w:rPr>
            <w:iCs/>
          </w:rPr>
          <w:delText>R</w:delText>
        </w:r>
      </w:del>
      <w:r>
        <w:rPr>
          <w:iCs/>
        </w:rPr>
        <w:t>E</w:t>
      </w:r>
      <w:ins w:id="877" w:author="TEBA" w:date="2024-11-08T09:03:00Z">
        <w:r>
          <w:rPr>
            <w:iCs/>
          </w:rPr>
          <w:t>A</w:t>
        </w:r>
      </w:ins>
      <w:r>
        <w:rPr>
          <w:iCs/>
        </w:rPr>
        <w:t>C trading account specified in the transfer request.  Transfer requests received by ERCOT shall be effective upon confirmation by the receiving Entity.</w:t>
      </w:r>
      <w:ins w:id="878" w:author="TEBA" w:date="2024-11-08T09:04:00Z">
        <w:r w:rsidRPr="00453D4E">
          <w:rPr>
            <w:iCs/>
          </w:rPr>
          <w:t xml:space="preserve"> </w:t>
        </w:r>
        <w:r>
          <w:rPr>
            <w:iCs/>
          </w:rPr>
          <w:t xml:space="preserve"> ERCOT must provide a </w:t>
        </w:r>
      </w:ins>
      <w:ins w:id="879" w:author="TEBA" w:date="2024-11-27T10:43:00Z">
        <w:r w:rsidR="00E066C5">
          <w:rPr>
            <w:iCs/>
          </w:rPr>
          <w:t>Representational State Transfer (</w:t>
        </w:r>
      </w:ins>
      <w:ins w:id="880" w:author="TEBA" w:date="2024-11-08T09:04:00Z">
        <w:r>
          <w:rPr>
            <w:iCs/>
          </w:rPr>
          <w:t>REST</w:t>
        </w:r>
      </w:ins>
      <w:ins w:id="881" w:author="TEBA" w:date="2024-11-27T10:43:00Z">
        <w:r w:rsidR="00E066C5">
          <w:rPr>
            <w:iCs/>
          </w:rPr>
          <w:t>)</w:t>
        </w:r>
      </w:ins>
      <w:ins w:id="882" w:author="TEBA" w:date="2024-11-08T09:04:00Z">
        <w:r>
          <w:rPr>
            <w:iCs/>
          </w:rPr>
          <w:t xml:space="preserve"> </w:t>
        </w:r>
      </w:ins>
      <w:ins w:id="883" w:author="TEBA" w:date="2024-11-25T19:30:00Z">
        <w:r w:rsidR="00D632EE">
          <w:rPr>
            <w:iCs/>
          </w:rPr>
          <w:t>A</w:t>
        </w:r>
      </w:ins>
      <w:ins w:id="884" w:author="TEBA" w:date="2024-11-08T09:04:00Z">
        <w:r>
          <w:rPr>
            <w:iCs/>
          </w:rPr>
          <w:t xml:space="preserve">pplication </w:t>
        </w:r>
      </w:ins>
      <w:ins w:id="885" w:author="TEBA" w:date="2024-11-25T19:30:00Z">
        <w:r w:rsidR="00D632EE">
          <w:rPr>
            <w:iCs/>
          </w:rPr>
          <w:t>P</w:t>
        </w:r>
      </w:ins>
      <w:ins w:id="886" w:author="TEBA" w:date="2024-11-08T09:04:00Z">
        <w:r>
          <w:rPr>
            <w:iCs/>
          </w:rPr>
          <w:t xml:space="preserve">rogramming </w:t>
        </w:r>
      </w:ins>
      <w:ins w:id="887" w:author="TEBA" w:date="2024-11-25T19:30:00Z">
        <w:r w:rsidR="00D632EE">
          <w:rPr>
            <w:iCs/>
          </w:rPr>
          <w:t>I</w:t>
        </w:r>
      </w:ins>
      <w:ins w:id="888" w:author="TEBA" w:date="2024-11-08T09:04:00Z">
        <w:r>
          <w:rPr>
            <w:iCs/>
          </w:rPr>
          <w:t>nterface (API) for EAC transfers.  The API must</w:t>
        </w:r>
        <w:del w:id="889" w:author="Constellation 021125" w:date="2025-02-11T13:56:00Z">
          <w:r w:rsidDel="00724A82">
            <w:rPr>
              <w:iCs/>
            </w:rPr>
            <w:delText>, at minimum,</w:delText>
          </w:r>
        </w:del>
        <w:r>
          <w:rPr>
            <w:iCs/>
          </w:rPr>
          <w:t xml:space="preserve"> provide functionality </w:t>
        </w:r>
      </w:ins>
      <w:ins w:id="890" w:author="Constellation 021125" w:date="2025-02-11T13:57:00Z">
        <w:r w:rsidR="00724A82">
          <w:rPr>
            <w:iCs/>
          </w:rPr>
          <w:t xml:space="preserve">so that Market Participants can use it for all interactions with the EAC Trading Program, including functionality </w:t>
        </w:r>
      </w:ins>
      <w:ins w:id="891" w:author="TEBA" w:date="2024-11-08T09:04:00Z">
        <w:r>
          <w:rPr>
            <w:iCs/>
          </w:rPr>
          <w:t>that:</w:t>
        </w:r>
      </w:ins>
    </w:p>
    <w:p w14:paraId="6647CC3F" w14:textId="06132CD9" w:rsidR="00453D4E" w:rsidRDefault="00453D4E" w:rsidP="00CF1BDF">
      <w:pPr>
        <w:spacing w:after="240"/>
        <w:ind w:left="1440" w:hanging="720"/>
        <w:rPr>
          <w:ins w:id="892" w:author="TEBA" w:date="2024-11-08T09:04:00Z"/>
          <w:iCs/>
        </w:rPr>
      </w:pPr>
      <w:ins w:id="893" w:author="TEBA" w:date="2024-11-08T09:04:00Z">
        <w:r>
          <w:rPr>
            <w:iCs/>
          </w:rPr>
          <w:t>(a)</w:t>
        </w:r>
      </w:ins>
      <w:ins w:id="894" w:author="TEBA" w:date="2024-11-26T06:38:00Z">
        <w:r w:rsidR="00575293">
          <w:rPr>
            <w:iCs/>
          </w:rPr>
          <w:tab/>
        </w:r>
      </w:ins>
      <w:ins w:id="895" w:author="TEBA" w:date="2024-11-08T09:04:00Z">
        <w:r>
          <w:rPr>
            <w:iCs/>
          </w:rPr>
          <w:t>Allows the transfer of multiple and fractional EACs in one transaction across a range of time periods;</w:t>
        </w:r>
      </w:ins>
    </w:p>
    <w:p w14:paraId="6B737CC1" w14:textId="6884B7D0" w:rsidR="00453D4E" w:rsidRDefault="00453D4E" w:rsidP="00CF1BDF">
      <w:pPr>
        <w:spacing w:after="240"/>
        <w:ind w:left="1440" w:hanging="720"/>
        <w:rPr>
          <w:ins w:id="896" w:author="TEBA" w:date="2024-11-08T09:04:00Z"/>
          <w:iCs/>
        </w:rPr>
      </w:pPr>
      <w:ins w:id="897" w:author="TEBA" w:date="2024-11-08T09:04:00Z">
        <w:r>
          <w:rPr>
            <w:iCs/>
          </w:rPr>
          <w:t>(b)</w:t>
        </w:r>
      </w:ins>
      <w:ins w:id="898" w:author="TEBA" w:date="2024-11-26T06:38:00Z">
        <w:r w:rsidR="00575293">
          <w:rPr>
            <w:iCs/>
          </w:rPr>
          <w:tab/>
        </w:r>
      </w:ins>
      <w:ins w:id="899" w:author="TEBA" w:date="2024-11-08T09:04:00Z">
        <w:r>
          <w:rPr>
            <w:iCs/>
          </w:rPr>
          <w:t xml:space="preserve">Enables transfers down to the </w:t>
        </w:r>
      </w:ins>
      <w:ins w:id="900" w:author="TEBA" w:date="2024-11-25T19:55:00Z">
        <w:r w:rsidR="006E6625">
          <w:rPr>
            <w:iCs/>
          </w:rPr>
          <w:t>Watt-hour (</w:t>
        </w:r>
      </w:ins>
      <w:ins w:id="901" w:author="TEBA" w:date="2024-11-08T09:04:00Z">
        <w:r>
          <w:rPr>
            <w:iCs/>
          </w:rPr>
          <w:t>Wh</w:t>
        </w:r>
      </w:ins>
      <w:ins w:id="902" w:author="TEBA" w:date="2024-11-25T19:55:00Z">
        <w:r w:rsidR="006E6625">
          <w:rPr>
            <w:iCs/>
          </w:rPr>
          <w:t>)</w:t>
        </w:r>
      </w:ins>
      <w:ins w:id="903" w:author="TEBA" w:date="2024-11-08T09:04:00Z">
        <w:r>
          <w:rPr>
            <w:iCs/>
          </w:rPr>
          <w:t xml:space="preserve"> of specific EACs, quantities of EACs, or equally weighted percentages of EACs, including the transfer of a specific range of Whs within one EAC hourly or monthly record (while maintaining serialization);</w:t>
        </w:r>
      </w:ins>
    </w:p>
    <w:p w14:paraId="4885D938" w14:textId="76EF220E" w:rsidR="00453D4E" w:rsidRDefault="00453D4E" w:rsidP="003B1A8C">
      <w:pPr>
        <w:spacing w:after="240"/>
        <w:ind w:left="720" w:hanging="720"/>
        <w:rPr>
          <w:ins w:id="904" w:author="TEBA" w:date="2024-11-08T09:04:00Z"/>
          <w:iCs/>
        </w:rPr>
      </w:pPr>
      <w:r>
        <w:rPr>
          <w:iCs/>
        </w:rPr>
        <w:tab/>
      </w:r>
      <w:ins w:id="905" w:author="TEBA" w:date="2024-11-08T09:04:00Z">
        <w:r>
          <w:rPr>
            <w:iCs/>
          </w:rPr>
          <w:t xml:space="preserve">(c) </w:t>
        </w:r>
      </w:ins>
      <w:ins w:id="906" w:author="TEBA" w:date="2024-11-25T22:09:00Z">
        <w:r w:rsidR="004073B2">
          <w:rPr>
            <w:iCs/>
          </w:rPr>
          <w:tab/>
        </w:r>
      </w:ins>
      <w:ins w:id="907" w:author="TEBA" w:date="2024-11-08T09:04:00Z">
        <w:r>
          <w:rPr>
            <w:iCs/>
          </w:rPr>
          <w:t>Allows transfers to be confirmed;</w:t>
        </w:r>
      </w:ins>
    </w:p>
    <w:p w14:paraId="51EB22C4" w14:textId="34FF8A54" w:rsidR="00453D4E" w:rsidRDefault="00453D4E" w:rsidP="003B1A8C">
      <w:pPr>
        <w:spacing w:after="240"/>
        <w:ind w:left="1440" w:hanging="720"/>
        <w:rPr>
          <w:ins w:id="908" w:author="TEBA" w:date="2024-11-08T09:04:00Z"/>
          <w:iCs/>
        </w:rPr>
      </w:pPr>
      <w:ins w:id="909" w:author="TEBA" w:date="2024-11-08T09:04:00Z">
        <w:r>
          <w:rPr>
            <w:iCs/>
          </w:rPr>
          <w:t>(d)</w:t>
        </w:r>
      </w:ins>
      <w:ins w:id="910" w:author="TEBA" w:date="2024-11-26T06:38:00Z">
        <w:r w:rsidR="00575293">
          <w:rPr>
            <w:iCs/>
          </w:rPr>
          <w:tab/>
        </w:r>
      </w:ins>
      <w:ins w:id="911" w:author="TEBA" w:date="2024-11-08T09:04:00Z">
        <w:r>
          <w:rPr>
            <w:iCs/>
          </w:rPr>
          <w:t>Allows for the update of multiple EAC user-defined fields in one transaction, including the use of arrays to assign storage charging information to a variety of discharge EACs;</w:t>
        </w:r>
        <w:del w:id="912" w:author="TEBA" w:date="2024-11-25T14:39:00Z">
          <w:r w:rsidDel="006E3282">
            <w:rPr>
              <w:iCs/>
            </w:rPr>
            <w:delText xml:space="preserve"> </w:delText>
          </w:r>
        </w:del>
      </w:ins>
    </w:p>
    <w:p w14:paraId="44A1A8D9" w14:textId="3A6AEE37" w:rsidR="00453D4E" w:rsidRDefault="00453D4E" w:rsidP="003B1A8C">
      <w:pPr>
        <w:spacing w:after="240"/>
        <w:ind w:left="1440" w:hanging="720"/>
        <w:rPr>
          <w:ins w:id="913" w:author="TEBA" w:date="2024-11-08T09:04:00Z"/>
          <w:iCs/>
        </w:rPr>
      </w:pPr>
      <w:ins w:id="914" w:author="TEBA" w:date="2024-11-08T09:04:00Z">
        <w:r>
          <w:rPr>
            <w:iCs/>
          </w:rPr>
          <w:t>(e)</w:t>
        </w:r>
      </w:ins>
      <w:ins w:id="915" w:author="TEBA" w:date="2024-11-26T06:38:00Z">
        <w:r w:rsidR="00575293">
          <w:rPr>
            <w:iCs/>
          </w:rPr>
          <w:tab/>
        </w:r>
      </w:ins>
      <w:ins w:id="916" w:author="TEBA" w:date="2024-11-08T09:04:00Z">
        <w:r>
          <w:rPr>
            <w:iCs/>
          </w:rPr>
          <w:t>Allows third parties that are digitally authorized by an EAC Account Holder to act (e.g.</w:t>
        </w:r>
      </w:ins>
      <w:ins w:id="917" w:author="TEBA" w:date="2024-11-25T14:40:00Z">
        <w:r w:rsidR="006C1A66">
          <w:rPr>
            <w:iCs/>
          </w:rPr>
          <w:t>,</w:t>
        </w:r>
      </w:ins>
      <w:ins w:id="918" w:author="TEBA" w:date="2024-11-08T09:04:00Z">
        <w:r>
          <w:rPr>
            <w:iCs/>
          </w:rPr>
          <w:t xml:space="preserve"> retire or make</w:t>
        </w:r>
      </w:ins>
      <w:ins w:id="919" w:author="TEBA" w:date="2024-11-22T12:43:00Z">
        <w:r w:rsidR="00823D3B">
          <w:rPr>
            <w:iCs/>
          </w:rPr>
          <w:t>/confirm</w:t>
        </w:r>
      </w:ins>
      <w:ins w:id="920" w:author="TEBA" w:date="2024-11-08T09:04:00Z">
        <w:r>
          <w:rPr>
            <w:iCs/>
          </w:rPr>
          <w:t xml:space="preserve"> transfers) on behalf of the EAC Account Holder; </w:t>
        </w:r>
      </w:ins>
    </w:p>
    <w:p w14:paraId="08D7590A" w14:textId="22FA0BF1" w:rsidR="00453D4E" w:rsidRDefault="00453D4E" w:rsidP="00CF1BDF">
      <w:pPr>
        <w:spacing w:after="240"/>
        <w:ind w:firstLine="720"/>
        <w:rPr>
          <w:ins w:id="921" w:author="TEBA" w:date="2024-11-08T09:04:00Z"/>
          <w:iCs/>
        </w:rPr>
      </w:pPr>
      <w:ins w:id="922" w:author="TEBA" w:date="2024-11-08T09:04:00Z">
        <w:r>
          <w:rPr>
            <w:iCs/>
          </w:rPr>
          <w:lastRenderedPageBreak/>
          <w:t>(f)</w:t>
        </w:r>
      </w:ins>
      <w:ins w:id="923" w:author="TEBA" w:date="2024-11-26T06:38:00Z">
        <w:r w:rsidR="00575293">
          <w:rPr>
            <w:iCs/>
          </w:rPr>
          <w:tab/>
        </w:r>
      </w:ins>
      <w:ins w:id="924" w:author="TEBA" w:date="2024-11-08T09:04:00Z">
        <w:r>
          <w:rPr>
            <w:iCs/>
          </w:rPr>
          <w:t>Allows for the retirements of specific EACs or groups of EACs;</w:t>
        </w:r>
      </w:ins>
    </w:p>
    <w:p w14:paraId="487F7DB1" w14:textId="47630A40" w:rsidR="00453D4E" w:rsidRDefault="00453D4E" w:rsidP="00CF1BDF">
      <w:pPr>
        <w:spacing w:after="240"/>
        <w:ind w:firstLine="720"/>
        <w:rPr>
          <w:ins w:id="925" w:author="TEBA" w:date="2024-11-08T09:04:00Z"/>
          <w:iCs/>
        </w:rPr>
      </w:pPr>
      <w:ins w:id="926" w:author="TEBA" w:date="2024-11-08T09:04:00Z">
        <w:r>
          <w:rPr>
            <w:iCs/>
          </w:rPr>
          <w:t>(g)</w:t>
        </w:r>
      </w:ins>
      <w:ins w:id="927" w:author="TEBA" w:date="2024-11-26T06:38:00Z">
        <w:r w:rsidR="00575293">
          <w:rPr>
            <w:iCs/>
          </w:rPr>
          <w:tab/>
        </w:r>
      </w:ins>
      <w:ins w:id="928" w:author="TEBA" w:date="2024-11-08T09:04:00Z">
        <w:r>
          <w:rPr>
            <w:iCs/>
          </w:rPr>
          <w:t>Extract</w:t>
        </w:r>
      </w:ins>
      <w:ins w:id="929" w:author="TEBA" w:date="2024-11-25T14:37:00Z">
        <w:r w:rsidR="006E3282">
          <w:rPr>
            <w:iCs/>
          </w:rPr>
          <w:t>s</w:t>
        </w:r>
      </w:ins>
      <w:ins w:id="930" w:author="TEBA" w:date="2024-11-08T09:04:00Z">
        <w:r>
          <w:rPr>
            <w:iCs/>
          </w:rPr>
          <w:t xml:space="preserve"> certificate data, transfer data, and retirement data; and</w:t>
        </w:r>
      </w:ins>
    </w:p>
    <w:p w14:paraId="0B3F1743" w14:textId="40C67B88" w:rsidR="00453D4E" w:rsidRDefault="00453D4E" w:rsidP="00CF1BDF">
      <w:pPr>
        <w:spacing w:after="240"/>
        <w:ind w:left="1440" w:hanging="720"/>
        <w:rPr>
          <w:iCs/>
        </w:rPr>
      </w:pPr>
      <w:ins w:id="931" w:author="TEBA" w:date="2024-11-08T09:04:00Z">
        <w:r>
          <w:rPr>
            <w:iCs/>
          </w:rPr>
          <w:t>(h)</w:t>
        </w:r>
      </w:ins>
      <w:ins w:id="932" w:author="TEBA" w:date="2024-11-25T22:09:00Z">
        <w:r w:rsidR="004073B2">
          <w:rPr>
            <w:iCs/>
          </w:rPr>
          <w:tab/>
        </w:r>
      </w:ins>
      <w:ins w:id="933" w:author="TEBA" w:date="2024-11-27T09:32:00Z">
        <w:r w:rsidR="00C16941">
          <w:rPr>
            <w:iCs/>
          </w:rPr>
          <w:t>Fulfills o</w:t>
        </w:r>
      </w:ins>
      <w:ins w:id="934" w:author="TEBA" w:date="2024-11-08T09:04:00Z">
        <w:r>
          <w:rPr>
            <w:iCs/>
          </w:rPr>
          <w:t>ther requirements specified in Section 14.10</w:t>
        </w:r>
      </w:ins>
      <w:ins w:id="935" w:author="TEBA" w:date="2024-11-08T12:18:00Z">
        <w:r w:rsidR="000C62CB">
          <w:rPr>
            <w:iCs/>
          </w:rPr>
          <w:t xml:space="preserve">, </w:t>
        </w:r>
      </w:ins>
      <w:ins w:id="936" w:author="TEBA" w:date="2024-11-25T20:30:00Z">
        <w:r w:rsidR="00837464" w:rsidRPr="00837464">
          <w:rPr>
            <w:iCs/>
          </w:rPr>
          <w:t>Retiring and Disaggregating Energy Attribute Certificates</w:t>
        </w:r>
        <w:r w:rsidR="00837464">
          <w:rPr>
            <w:iCs/>
          </w:rPr>
          <w:t>,</w:t>
        </w:r>
        <w:r w:rsidR="00837464" w:rsidRPr="00837464">
          <w:rPr>
            <w:iCs/>
          </w:rPr>
          <w:t xml:space="preserve"> </w:t>
        </w:r>
      </w:ins>
      <w:ins w:id="937" w:author="TEBA" w:date="2024-11-25T19:20:00Z">
        <w:r w:rsidR="00894370">
          <w:rPr>
            <w:iCs/>
          </w:rPr>
          <w:t xml:space="preserve">Section </w:t>
        </w:r>
      </w:ins>
      <w:ins w:id="938" w:author="TEBA" w:date="2024-11-08T12:18:00Z">
        <w:r w:rsidR="000C62CB">
          <w:rPr>
            <w:iCs/>
          </w:rPr>
          <w:t>14.11</w:t>
        </w:r>
      </w:ins>
      <w:ins w:id="939" w:author="TEBA" w:date="2024-11-25T19:20:00Z">
        <w:r w:rsidR="00894370">
          <w:rPr>
            <w:iCs/>
          </w:rPr>
          <w:t xml:space="preserve">, </w:t>
        </w:r>
        <w:r w:rsidR="00894370" w:rsidRPr="00894370">
          <w:rPr>
            <w:iCs/>
          </w:rPr>
          <w:t>Maintain Public Information</w:t>
        </w:r>
      </w:ins>
      <w:ins w:id="940" w:author="TEBA" w:date="2024-11-08T12:18:00Z">
        <w:r w:rsidR="000C62CB">
          <w:rPr>
            <w:iCs/>
          </w:rPr>
          <w:t>,</w:t>
        </w:r>
      </w:ins>
      <w:ins w:id="941" w:author="TEBA" w:date="2024-11-08T09:04:00Z">
        <w:r>
          <w:rPr>
            <w:iCs/>
          </w:rPr>
          <w:t xml:space="preserve"> and </w:t>
        </w:r>
      </w:ins>
      <w:ins w:id="942" w:author="TEBA" w:date="2024-11-25T20:30:00Z">
        <w:r w:rsidR="00837464">
          <w:rPr>
            <w:iCs/>
          </w:rPr>
          <w:t xml:space="preserve">Section </w:t>
        </w:r>
      </w:ins>
      <w:ins w:id="943" w:author="TEBA" w:date="2024-11-08T09:04:00Z">
        <w:r>
          <w:rPr>
            <w:iCs/>
          </w:rPr>
          <w:t>14.1</w:t>
        </w:r>
      </w:ins>
      <w:ins w:id="944" w:author="TEBA" w:date="2024-11-27T09:40:00Z">
        <w:r w:rsidR="00D412D1">
          <w:rPr>
            <w:iCs/>
          </w:rPr>
          <w:t>2</w:t>
        </w:r>
      </w:ins>
      <w:ins w:id="945" w:author="TEBA" w:date="2024-11-25T20:32:00Z">
        <w:r w:rsidR="00837464">
          <w:rPr>
            <w:iCs/>
          </w:rPr>
          <w:t xml:space="preserve">, </w:t>
        </w:r>
        <w:r w:rsidR="00837464" w:rsidRPr="00837464">
          <w:rPr>
            <w:iCs/>
          </w:rPr>
          <w:t>Third-Party Certification Data Fields</w:t>
        </w:r>
      </w:ins>
      <w:ins w:id="946" w:author="TEBA" w:date="2024-11-08T09:04:00Z">
        <w:r>
          <w:rPr>
            <w:iCs/>
          </w:rPr>
          <w:t>.</w:t>
        </w:r>
      </w:ins>
    </w:p>
    <w:p w14:paraId="065515DE" w14:textId="77777777" w:rsidR="00453D4E" w:rsidRDefault="00453D4E" w:rsidP="00453D4E">
      <w:pPr>
        <w:spacing w:after="240"/>
        <w:ind w:left="720" w:hanging="720"/>
        <w:rPr>
          <w:iCs/>
        </w:rPr>
      </w:pPr>
      <w:r>
        <w:rPr>
          <w:iCs/>
        </w:rPr>
        <w:t>(2)</w:t>
      </w:r>
      <w:r>
        <w:rPr>
          <w:iCs/>
        </w:rPr>
        <w:tab/>
        <w:t>If a request for transfer cannot be executed, ERCOT will notify the requesting Entities of the reason.</w:t>
      </w:r>
    </w:p>
    <w:p w14:paraId="0934A09A" w14:textId="265213C8" w:rsidR="00453D4E" w:rsidRDefault="00453D4E" w:rsidP="00453D4E">
      <w:pPr>
        <w:spacing w:after="240"/>
        <w:ind w:left="720" w:hanging="720"/>
        <w:rPr>
          <w:iCs/>
        </w:rPr>
      </w:pPr>
      <w:r>
        <w:rPr>
          <w:iCs/>
        </w:rPr>
        <w:t>(3)</w:t>
      </w:r>
      <w:r>
        <w:rPr>
          <w:iCs/>
        </w:rPr>
        <w:tab/>
        <w:t xml:space="preserve">On completing a transfer, ERCOT shall notify the Designated Representatives of all involved </w:t>
      </w:r>
      <w:del w:id="947" w:author="TEBA" w:date="2024-11-08T09:05:00Z">
        <w:r w:rsidDel="00453D4E">
          <w:rPr>
            <w:iCs/>
          </w:rPr>
          <w:delText>R</w:delText>
        </w:r>
      </w:del>
      <w:r>
        <w:rPr>
          <w:iCs/>
        </w:rPr>
        <w:t>E</w:t>
      </w:r>
      <w:ins w:id="948" w:author="TEBA" w:date="2024-11-08T09:05:00Z">
        <w:r>
          <w:rPr>
            <w:iCs/>
          </w:rPr>
          <w:t>A</w:t>
        </w:r>
      </w:ins>
      <w:r>
        <w:rPr>
          <w:iCs/>
        </w:rPr>
        <w:t>C trading account owners by e-mail</w:t>
      </w:r>
      <w:ins w:id="949" w:author="TEBA" w:date="2024-11-08T09:05:00Z">
        <w:r>
          <w:rPr>
            <w:iCs/>
          </w:rPr>
          <w:t xml:space="preserve"> or API</w:t>
        </w:r>
      </w:ins>
      <w:r>
        <w:rPr>
          <w:iCs/>
        </w:rPr>
        <w:t>.</w:t>
      </w:r>
    </w:p>
    <w:p w14:paraId="4301ED66" w14:textId="02F0A62A" w:rsidR="00453D4E" w:rsidRDefault="00453D4E" w:rsidP="00453D4E">
      <w:pPr>
        <w:spacing w:after="240"/>
        <w:ind w:left="720" w:hanging="720"/>
        <w:rPr>
          <w:iCs/>
        </w:rPr>
      </w:pPr>
      <w:r>
        <w:rPr>
          <w:iCs/>
        </w:rPr>
        <w:t>(4)</w:t>
      </w:r>
      <w:r>
        <w:rPr>
          <w:iCs/>
        </w:rPr>
        <w:tab/>
        <w:t xml:space="preserve">For the purpose of the </w:t>
      </w:r>
      <w:del w:id="950" w:author="TEBA" w:date="2024-11-08T09:06:00Z">
        <w:r w:rsidDel="00453D4E">
          <w:rPr>
            <w:iCs/>
          </w:rPr>
          <w:delText>R</w:delText>
        </w:r>
      </w:del>
      <w:r>
        <w:rPr>
          <w:iCs/>
        </w:rPr>
        <w:t>E</w:t>
      </w:r>
      <w:ins w:id="951" w:author="TEBA" w:date="2024-11-08T09:06:00Z">
        <w:r>
          <w:rPr>
            <w:iCs/>
          </w:rPr>
          <w:t>A</w:t>
        </w:r>
      </w:ins>
      <w:r>
        <w:rPr>
          <w:iCs/>
        </w:rPr>
        <w:t xml:space="preserve">C Trading Program, </w:t>
      </w:r>
      <w:del w:id="952" w:author="TEBA" w:date="2024-11-08T09:06:00Z">
        <w:r w:rsidDel="00453D4E">
          <w:rPr>
            <w:iCs/>
          </w:rPr>
          <w:delText>R</w:delText>
        </w:r>
      </w:del>
      <w:r>
        <w:rPr>
          <w:iCs/>
        </w:rPr>
        <w:t>E</w:t>
      </w:r>
      <w:ins w:id="953" w:author="TEBA" w:date="2024-11-08T09:06:00Z">
        <w:r>
          <w:rPr>
            <w:iCs/>
          </w:rPr>
          <w:t>A</w:t>
        </w:r>
      </w:ins>
      <w:r>
        <w:rPr>
          <w:iCs/>
        </w:rPr>
        <w:t xml:space="preserve">Cs </w:t>
      </w:r>
      <w:del w:id="954" w:author="TEBA" w:date="2024-11-08T09:06:00Z">
        <w:r w:rsidDel="00453D4E">
          <w:rPr>
            <w:iCs/>
          </w:rPr>
          <w:delText xml:space="preserve">or Compliance Premiums </w:delText>
        </w:r>
      </w:del>
      <w:r>
        <w:rPr>
          <w:iCs/>
        </w:rPr>
        <w:t xml:space="preserve">residing in an Entity’s </w:t>
      </w:r>
      <w:del w:id="955" w:author="TEBA" w:date="2024-11-08T09:06:00Z">
        <w:r w:rsidDel="00453D4E">
          <w:rPr>
            <w:iCs/>
          </w:rPr>
          <w:delText>R</w:delText>
        </w:r>
      </w:del>
      <w:r>
        <w:rPr>
          <w:iCs/>
        </w:rPr>
        <w:t>E</w:t>
      </w:r>
      <w:ins w:id="956" w:author="TEBA" w:date="2024-11-08T09:06:00Z">
        <w:r>
          <w:rPr>
            <w:iCs/>
          </w:rPr>
          <w:t>A</w:t>
        </w:r>
      </w:ins>
      <w:r>
        <w:rPr>
          <w:iCs/>
        </w:rPr>
        <w:t>C trading account are deemed to be owned by that Entity.</w:t>
      </w:r>
    </w:p>
    <w:p w14:paraId="3BFD2998" w14:textId="4174B609" w:rsidR="00453D4E" w:rsidDel="00453D4E" w:rsidRDefault="00453D4E" w:rsidP="00453D4E">
      <w:pPr>
        <w:spacing w:after="240"/>
        <w:rPr>
          <w:del w:id="957" w:author="TEBA" w:date="2024-11-08T09:06:00Z"/>
          <w:iCs/>
        </w:rPr>
      </w:pPr>
      <w:del w:id="958" w:author="TEBA" w:date="2024-11-08T09:06:00Z">
        <w:r w:rsidDel="00453D4E">
          <w:rPr>
            <w:iCs/>
          </w:rPr>
          <w:delText>(5)</w:delText>
        </w:r>
        <w:r w:rsidDel="00453D4E">
          <w:rPr>
            <w:iCs/>
          </w:rPr>
          <w:tab/>
          <w:delText>To the extent practicable, ERCOT will accommodate automated quarterly transfers.</w:delText>
        </w:r>
      </w:del>
    </w:p>
    <w:p w14:paraId="1F453AF7" w14:textId="4AC94700" w:rsidR="00453D4E" w:rsidRDefault="00453D4E" w:rsidP="00453D4E">
      <w:pPr>
        <w:keepNext/>
        <w:tabs>
          <w:tab w:val="left" w:pos="900"/>
        </w:tabs>
        <w:spacing w:before="240" w:after="240"/>
        <w:ind w:left="900" w:hanging="900"/>
        <w:outlineLvl w:val="1"/>
        <w:rPr>
          <w:b/>
        </w:rPr>
      </w:pPr>
      <w:bookmarkStart w:id="959" w:name="_Toc175576137"/>
      <w:bookmarkStart w:id="960" w:name="_Toc239073030"/>
      <w:bookmarkStart w:id="961" w:name="_Toc180673468"/>
      <w:bookmarkStart w:id="962" w:name="_Toc175576138"/>
      <w:commentRangeStart w:id="963"/>
      <w:r>
        <w:rPr>
          <w:b/>
        </w:rPr>
        <w:t>14.8</w:t>
      </w:r>
      <w:commentRangeEnd w:id="963"/>
      <w:r w:rsidR="00CA1F24">
        <w:rPr>
          <w:rStyle w:val="CommentReference"/>
        </w:rPr>
        <w:commentReference w:id="963"/>
      </w:r>
      <w:r>
        <w:rPr>
          <w:b/>
        </w:rPr>
        <w:tab/>
      </w:r>
      <w:del w:id="964" w:author="TEBA" w:date="2024-11-08T09:07:00Z">
        <w:r w:rsidDel="00453D4E">
          <w:rPr>
            <w:b/>
          </w:rPr>
          <w:delText>Renewable Energy Credit Offsets</w:delText>
        </w:r>
      </w:del>
      <w:bookmarkEnd w:id="959"/>
      <w:bookmarkEnd w:id="960"/>
      <w:bookmarkEnd w:id="961"/>
      <w:ins w:id="965" w:author="TEBA" w:date="2024-11-08T09:07:00Z">
        <w:r w:rsidRPr="004B2F7D">
          <w:rPr>
            <w:b/>
            <w:i/>
            <w:iCs/>
          </w:rPr>
          <w:t>[RESERVED]</w:t>
        </w:r>
      </w:ins>
    </w:p>
    <w:p w14:paraId="3DF3CD07" w14:textId="786CC2FD" w:rsidR="00453D4E" w:rsidDel="00453D4E" w:rsidRDefault="00453D4E" w:rsidP="00453D4E">
      <w:pPr>
        <w:spacing w:after="240"/>
        <w:ind w:left="720" w:hanging="720"/>
        <w:rPr>
          <w:del w:id="966" w:author="TEBA" w:date="2024-11-08T09:07:00Z"/>
          <w:iCs/>
        </w:rPr>
      </w:pPr>
      <w:del w:id="967" w:author="TEBA" w:date="2024-11-08T09:07:00Z">
        <w:r w:rsidDel="00453D4E">
          <w:rPr>
            <w:iCs/>
          </w:rPr>
          <w:delText>(1)</w:delText>
        </w:r>
        <w:r w:rsidDel="00453D4E">
          <w:rPr>
            <w:iCs/>
          </w:rPr>
          <w:tab/>
          <w:delText>To qualify for Renewable Energy Credit (REC) offsets in the REC Trading Program, a Retail Electric Provider (REP), Municipally Owned Utility (MOU), generation and transmission cooperative, distribution cooperative, or an affiliate of a REP, MOU, generation and transmission cooperative, or distribution cooperative must apply for REC offsets from the Public Utility Commission of Texas (PUCT) by June 1, 2001.  This requirement is in effect without regard to whether or not the applicant will be a Retail Entity on January 1, 2002.  A REC offset represents one MWh of renewable energy from a renewable energy generator placed in service before September 1, 1999 that may be used in place of a REC to meet a renewable energy requirement.  REC offsets may not be traded.</w:delText>
        </w:r>
      </w:del>
    </w:p>
    <w:p w14:paraId="4D0D6154" w14:textId="29A50695" w:rsidR="00453D4E" w:rsidDel="00453D4E" w:rsidRDefault="00453D4E" w:rsidP="00453D4E">
      <w:pPr>
        <w:spacing w:after="240"/>
        <w:ind w:left="720" w:hanging="720"/>
        <w:rPr>
          <w:del w:id="968" w:author="TEBA" w:date="2024-11-08T09:07:00Z"/>
          <w:iCs/>
        </w:rPr>
      </w:pPr>
      <w:del w:id="969" w:author="TEBA" w:date="2024-11-08T09:07:00Z">
        <w:r w:rsidDel="00453D4E">
          <w:rPr>
            <w:iCs/>
          </w:rPr>
          <w:delText>(2)</w:delText>
        </w:r>
        <w:r w:rsidDel="00453D4E">
          <w:rPr>
            <w:iCs/>
          </w:rPr>
          <w:tab/>
          <w:delText>After receipt of Notification from the PUCT (which shall include the name of the Entity receiving the offset, the name of the generator eligible to produce the offset, the value of the offset in MWh, and other information as applicable) verifying designation by the Entity receiving REC offsets, ERCOT shall use REC offsets from a Retail Entity as part of its calculation of Final Solar Renewable Portfolio Standard (SRPS) Requirements (FSRRs).  REC offsets are not transferable.  REC offsets will be considered valid until ERCOT receives Notification from the PUCT that the offset is no longer valid.</w:delText>
        </w:r>
      </w:del>
    </w:p>
    <w:p w14:paraId="155BC0EA" w14:textId="18D2FF37" w:rsidR="00453D4E" w:rsidDel="00453D4E" w:rsidRDefault="00453D4E" w:rsidP="00453D4E">
      <w:pPr>
        <w:spacing w:after="240"/>
        <w:ind w:left="720" w:hanging="720"/>
        <w:rPr>
          <w:del w:id="970" w:author="TEBA" w:date="2024-11-08T09:07:00Z"/>
          <w:iCs/>
        </w:rPr>
      </w:pPr>
      <w:del w:id="971" w:author="TEBA" w:date="2024-11-08T09:07:00Z">
        <w:r w:rsidDel="00453D4E">
          <w:rPr>
            <w:iCs/>
          </w:rPr>
          <w:delText>(3)</w:delText>
        </w:r>
        <w:r w:rsidDel="00453D4E">
          <w:rPr>
            <w:iCs/>
          </w:rPr>
          <w:tab/>
          <w:delText>For purposes of P.U.C.</w:delText>
        </w:r>
        <w:r w:rsidDel="00453D4E">
          <w:rPr>
            <w:iCs/>
            <w:smallCaps/>
          </w:rPr>
          <w:delText xml:space="preserve"> Subst. R</w:delText>
        </w:r>
        <w:r w:rsidDel="00453D4E">
          <w:rPr>
            <w:iCs/>
          </w:rPr>
          <w:delText xml:space="preserve">. 25.173, </w:delText>
        </w:r>
        <w:r w:rsidDel="00453D4E">
          <w:delText>Renewable Energy Credit Program</w:delText>
        </w:r>
        <w:r w:rsidDel="00453D4E">
          <w:rPr>
            <w:iCs/>
          </w:rPr>
          <w:delText xml:space="preserve">, a generation and transmission cooperative shall be responsible for the cumulative total of its cooperative members’ renewable energy requirements as well as its affiliated cooperative members’ renewable energy requirements.  At the election of its board of directors, a generation and transmission cooperative will become responsible for the cumulative total of its distribution cooperatives’ SRPS requirements.  The sharing of the REC offsets of the generation and transmission cooperative among its distribution cooperatives shall not affect the cumulative total of the SRPS requirements of the </w:delText>
        </w:r>
        <w:r w:rsidDel="00453D4E">
          <w:rPr>
            <w:iCs/>
          </w:rPr>
          <w:lastRenderedPageBreak/>
          <w:delText>distribution cooperative members, or its affiliated cooperative members in meeting their share of the state’s goals for renewable energy Resources.</w:delText>
        </w:r>
      </w:del>
    </w:p>
    <w:p w14:paraId="16EB20D7" w14:textId="51EA2ED3" w:rsidR="00453D4E" w:rsidDel="00453D4E" w:rsidRDefault="00453D4E" w:rsidP="00453D4E">
      <w:pPr>
        <w:keepNext/>
        <w:tabs>
          <w:tab w:val="left" w:pos="900"/>
        </w:tabs>
        <w:spacing w:before="240" w:after="240"/>
        <w:ind w:left="900" w:hanging="900"/>
        <w:outlineLvl w:val="1"/>
        <w:rPr>
          <w:del w:id="972" w:author="TEBA" w:date="2024-11-08T09:08:00Z"/>
          <w:b/>
        </w:rPr>
      </w:pPr>
      <w:bookmarkStart w:id="973" w:name="_Toc180673469"/>
      <w:bookmarkEnd w:id="962"/>
      <w:commentRangeStart w:id="974"/>
      <w:r>
        <w:rPr>
          <w:b/>
        </w:rPr>
        <w:t>14.9</w:t>
      </w:r>
      <w:commentRangeEnd w:id="974"/>
      <w:r w:rsidR="00CA1F24">
        <w:rPr>
          <w:rStyle w:val="CommentReference"/>
        </w:rPr>
        <w:commentReference w:id="974"/>
      </w:r>
      <w:r>
        <w:rPr>
          <w:b/>
        </w:rPr>
        <w:tab/>
      </w:r>
      <w:ins w:id="975" w:author="TEBA" w:date="2024-11-08T09:08:00Z">
        <w:r w:rsidRPr="004B2F7D">
          <w:rPr>
            <w:b/>
            <w:i/>
            <w:iCs/>
          </w:rPr>
          <w:t>[</w:t>
        </w:r>
      </w:ins>
      <w:ins w:id="976" w:author="TEBA" w:date="2024-11-08T09:09:00Z">
        <w:r w:rsidRPr="004B2F7D">
          <w:rPr>
            <w:b/>
            <w:i/>
            <w:iCs/>
          </w:rPr>
          <w:t>RESERVED]</w:t>
        </w:r>
        <w:r>
          <w:rPr>
            <w:b/>
          </w:rPr>
          <w:t xml:space="preserve"> </w:t>
        </w:r>
      </w:ins>
      <w:del w:id="977" w:author="TEBA" w:date="2024-11-08T09:08:00Z">
        <w:r w:rsidDel="00453D4E">
          <w:rPr>
            <w:b/>
          </w:rPr>
          <w:delText>Allocation of Statewide Solar Renewable Portfolio Standard Requirement Among Retail Entities</w:delText>
        </w:r>
        <w:bookmarkEnd w:id="973"/>
      </w:del>
    </w:p>
    <w:p w14:paraId="55579924" w14:textId="0C1606A9" w:rsidR="00453D4E" w:rsidDel="00453D4E" w:rsidRDefault="00453D4E" w:rsidP="00CF1BDF">
      <w:pPr>
        <w:keepNext/>
        <w:tabs>
          <w:tab w:val="left" w:pos="900"/>
        </w:tabs>
        <w:spacing w:before="240" w:after="240"/>
        <w:ind w:left="900" w:hanging="900"/>
        <w:outlineLvl w:val="1"/>
        <w:rPr>
          <w:del w:id="978" w:author="TEBA" w:date="2024-11-08T09:08:00Z"/>
          <w:iCs/>
        </w:rPr>
      </w:pPr>
      <w:del w:id="979" w:author="TEBA" w:date="2024-11-08T09:08:00Z">
        <w:r w:rsidDel="00453D4E">
          <w:delText>(1)</w:delText>
        </w:r>
        <w:r w:rsidDel="00453D4E">
          <w:tab/>
        </w:r>
        <w:r w:rsidDel="00453D4E">
          <w:rPr>
            <w:iCs/>
          </w:rPr>
          <w:delText>The first quarter of each year shall be the Settlement period for the preceding Compliance Period.  During this Settlement period each year the following actions shall occur:</w:delText>
        </w:r>
      </w:del>
    </w:p>
    <w:p w14:paraId="1C9AED65" w14:textId="6ADC7379" w:rsidR="00453D4E" w:rsidDel="00453D4E" w:rsidRDefault="00453D4E" w:rsidP="00CF1BDF">
      <w:pPr>
        <w:keepNext/>
        <w:tabs>
          <w:tab w:val="left" w:pos="900"/>
        </w:tabs>
        <w:spacing w:before="240" w:after="240"/>
        <w:ind w:left="900" w:hanging="900"/>
        <w:outlineLvl w:val="1"/>
        <w:rPr>
          <w:del w:id="980" w:author="TEBA" w:date="2024-11-08T09:08:00Z"/>
        </w:rPr>
      </w:pPr>
      <w:del w:id="981" w:author="TEBA" w:date="2024-11-08T09:08:00Z">
        <w:r w:rsidDel="00453D4E">
          <w:delText>(a)</w:delText>
        </w:r>
        <w:r w:rsidDel="00453D4E">
          <w:tab/>
          <w:delText xml:space="preserve">No later than the date set forth in P.U.C. </w:delText>
        </w:r>
        <w:r w:rsidDel="00453D4E">
          <w:rPr>
            <w:smallCaps/>
          </w:rPr>
          <w:delText>Subst</w:delText>
        </w:r>
        <w:r w:rsidDel="00453D4E">
          <w:delText>. R. 25.173, Renewable Energy Credit Program</w:delText>
        </w:r>
        <w:r w:rsidDel="00453D4E">
          <w:rPr>
            <w:iCs/>
          </w:rPr>
          <w:delText>,</w:delText>
        </w:r>
        <w:r w:rsidDel="00453D4E">
          <w:delText xml:space="preserve"> the Program Administrator shall allocate the Statewide Solar Renewable Portfolio Standard (SRPS) Requirement (SSRR) for the previous year’s Compliance Period among all Retail Entities in the state.  This allocation represents the Solar Renewable Energy Credit (SREC) compliance requirements for the preceding Compliance Period.  To perform this calculation, ERCOT shall use Load data provided to it as set forth in these Protocols.</w:delText>
        </w:r>
      </w:del>
    </w:p>
    <w:p w14:paraId="7E920412" w14:textId="7091D07F" w:rsidR="00453D4E" w:rsidDel="00453D4E" w:rsidRDefault="00453D4E" w:rsidP="00CF1BDF">
      <w:pPr>
        <w:keepNext/>
        <w:tabs>
          <w:tab w:val="left" w:pos="900"/>
        </w:tabs>
        <w:spacing w:before="240" w:after="240"/>
        <w:ind w:left="900" w:hanging="900"/>
        <w:outlineLvl w:val="1"/>
        <w:rPr>
          <w:del w:id="982" w:author="TEBA" w:date="2024-11-08T09:08:00Z"/>
        </w:rPr>
      </w:pPr>
      <w:del w:id="983" w:author="TEBA" w:date="2024-11-08T09:08:00Z">
        <w:r w:rsidDel="00453D4E">
          <w:delText>(b)</w:delText>
        </w:r>
        <w:r w:rsidDel="00453D4E">
          <w:tab/>
          <w:delText xml:space="preserve">By the date set forth in P.U.C. </w:delText>
        </w:r>
        <w:r w:rsidDel="00453D4E">
          <w:rPr>
            <w:smallCaps/>
          </w:rPr>
          <w:delText>Subst.</w:delText>
        </w:r>
        <w:r w:rsidDel="00453D4E">
          <w:delText xml:space="preserve"> R. 25.173, the Program Administrator shall notify each Retail Entity of its Final SRPS Requirement (FSRR) for the previous Compliance Period.</w:delText>
        </w:r>
      </w:del>
    </w:p>
    <w:p w14:paraId="42B31236" w14:textId="24F87BF1" w:rsidR="00453D4E" w:rsidRDefault="00453D4E" w:rsidP="00CF1BDF">
      <w:pPr>
        <w:keepNext/>
        <w:tabs>
          <w:tab w:val="left" w:pos="900"/>
        </w:tabs>
        <w:spacing w:before="240" w:after="240"/>
        <w:ind w:left="900" w:hanging="900"/>
        <w:outlineLvl w:val="1"/>
      </w:pPr>
      <w:del w:id="984" w:author="TEBA" w:date="2024-11-08T09:08:00Z">
        <w:r w:rsidDel="00453D4E">
          <w:delText>(c)</w:delText>
        </w:r>
        <w:r w:rsidDel="00453D4E">
          <w:tab/>
          <w:delText>The Program Administrator may request from the Public Utility Commission of Texas (PUCT) an adjustment to the deadlines set forth in this Section if certain factors, including but not limited to changes to the ERCOT Settlement Calendar, should affect the timely availability of reliable retail sales data or renewable Resource generation data necessary for calculating SRPS requirements.</w:delText>
        </w:r>
      </w:del>
    </w:p>
    <w:p w14:paraId="5A600E6E" w14:textId="7621BE88" w:rsidR="009A66B3" w:rsidDel="009A66B3" w:rsidRDefault="009A66B3" w:rsidP="009A66B3">
      <w:pPr>
        <w:pStyle w:val="H3"/>
        <w:rPr>
          <w:del w:id="985" w:author="TEBA" w:date="2024-11-27T11:06:00Z"/>
        </w:rPr>
      </w:pPr>
      <w:bookmarkStart w:id="986" w:name="_Toc180673470"/>
      <w:commentRangeStart w:id="987"/>
      <w:del w:id="988" w:author="TEBA" w:date="2024-11-27T11:06:00Z">
        <w:r w:rsidDel="009A66B3">
          <w:delText>14.9.1</w:delText>
        </w:r>
      </w:del>
      <w:commentRangeEnd w:id="987"/>
      <w:r w:rsidR="00CA1F24">
        <w:rPr>
          <w:rStyle w:val="CommentReference"/>
          <w:b w:val="0"/>
          <w:bCs w:val="0"/>
          <w:i w:val="0"/>
        </w:rPr>
        <w:commentReference w:id="987"/>
      </w:r>
      <w:del w:id="989" w:author="TEBA" w:date="2024-11-27T11:06:00Z">
        <w:r w:rsidDel="009A66B3">
          <w:tab/>
          <w:delText>Annual Capacity Targets</w:delText>
        </w:r>
        <w:bookmarkEnd w:id="986"/>
      </w:del>
    </w:p>
    <w:p w14:paraId="32167D69" w14:textId="203003B2" w:rsidR="009A66B3" w:rsidDel="009A66B3" w:rsidRDefault="009A66B3" w:rsidP="009A66B3">
      <w:pPr>
        <w:spacing w:after="240"/>
        <w:ind w:left="720" w:hanging="720"/>
        <w:rPr>
          <w:del w:id="990" w:author="TEBA" w:date="2024-11-27T11:06:00Z"/>
          <w:iCs/>
        </w:rPr>
      </w:pPr>
      <w:del w:id="991" w:author="TEBA" w:date="2024-11-27T11:06:00Z">
        <w:r w:rsidDel="009A66B3">
          <w:rPr>
            <w:iCs/>
          </w:rPr>
          <w:delText>(1)</w:delText>
        </w:r>
        <w:r w:rsidDel="009A66B3">
          <w:rPr>
            <w:iCs/>
          </w:rPr>
          <w:tab/>
          <w:delText>The solar renewable energy capacity targets (in megawatts) for each year are as follows:</w:delText>
        </w:r>
      </w:del>
    </w:p>
    <w:tbl>
      <w:tblPr>
        <w:tblW w:w="0" w:type="auto"/>
        <w:tblInd w:w="13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980"/>
        <w:gridCol w:w="1800"/>
      </w:tblGrid>
      <w:tr w:rsidR="009A66B3" w:rsidDel="009A66B3" w14:paraId="7B7DB8CD" w14:textId="26BF904E" w:rsidTr="00B77271">
        <w:trPr>
          <w:del w:id="992" w:author="TEBA" w:date="2024-11-27T11:06:00Z"/>
        </w:trPr>
        <w:tc>
          <w:tcPr>
            <w:tcW w:w="1980" w:type="dxa"/>
            <w:tcBorders>
              <w:top w:val="single" w:sz="12" w:space="0" w:color="auto"/>
              <w:bottom w:val="double" w:sz="4" w:space="0" w:color="auto"/>
            </w:tcBorders>
            <w:vAlign w:val="bottom"/>
          </w:tcPr>
          <w:p w14:paraId="23D5EAC1" w14:textId="4832B319" w:rsidR="009A66B3" w:rsidDel="009A66B3" w:rsidRDefault="009A66B3" w:rsidP="00B77271">
            <w:pPr>
              <w:jc w:val="center"/>
              <w:rPr>
                <w:del w:id="993" w:author="TEBA" w:date="2024-11-27T11:06:00Z"/>
                <w:b/>
              </w:rPr>
            </w:pPr>
            <w:del w:id="994" w:author="TEBA" w:date="2024-11-27T11:06:00Z">
              <w:r w:rsidDel="009A66B3">
                <w:rPr>
                  <w:b/>
                </w:rPr>
                <w:delText>Annual Capacity Target</w:delText>
              </w:r>
            </w:del>
          </w:p>
          <w:p w14:paraId="609BBE23" w14:textId="14CACF3C" w:rsidR="009A66B3" w:rsidDel="009A66B3" w:rsidRDefault="009A66B3" w:rsidP="00B77271">
            <w:pPr>
              <w:jc w:val="center"/>
              <w:rPr>
                <w:del w:id="995" w:author="TEBA" w:date="2024-11-27T11:06:00Z"/>
                <w:b/>
              </w:rPr>
            </w:pPr>
            <w:del w:id="996" w:author="TEBA" w:date="2024-11-27T11:06:00Z">
              <w:r w:rsidDel="009A66B3">
                <w:rPr>
                  <w:b/>
                </w:rPr>
                <w:delText xml:space="preserve"> (MW)</w:delText>
              </w:r>
            </w:del>
          </w:p>
        </w:tc>
        <w:tc>
          <w:tcPr>
            <w:tcW w:w="1800" w:type="dxa"/>
            <w:tcBorders>
              <w:top w:val="single" w:sz="12" w:space="0" w:color="auto"/>
              <w:bottom w:val="double" w:sz="4" w:space="0" w:color="auto"/>
            </w:tcBorders>
            <w:vAlign w:val="bottom"/>
          </w:tcPr>
          <w:p w14:paraId="51DA1E41" w14:textId="27FAF25D" w:rsidR="009A66B3" w:rsidDel="009A66B3" w:rsidRDefault="009A66B3" w:rsidP="00B77271">
            <w:pPr>
              <w:jc w:val="center"/>
              <w:rPr>
                <w:del w:id="997" w:author="TEBA" w:date="2024-11-27T11:06:00Z"/>
                <w:b/>
              </w:rPr>
            </w:pPr>
            <w:del w:id="998" w:author="TEBA" w:date="2024-11-27T11:06:00Z">
              <w:r w:rsidDel="009A66B3">
                <w:rPr>
                  <w:b/>
                </w:rPr>
                <w:delText>Compliance Period</w:delText>
              </w:r>
            </w:del>
          </w:p>
          <w:p w14:paraId="37C77FC7" w14:textId="2279690B" w:rsidR="009A66B3" w:rsidDel="009A66B3" w:rsidRDefault="009A66B3" w:rsidP="00B77271">
            <w:pPr>
              <w:jc w:val="center"/>
              <w:rPr>
                <w:del w:id="999" w:author="TEBA" w:date="2024-11-27T11:06:00Z"/>
                <w:b/>
              </w:rPr>
            </w:pPr>
            <w:del w:id="1000" w:author="TEBA" w:date="2024-11-27T11:06:00Z">
              <w:r w:rsidDel="009A66B3">
                <w:rPr>
                  <w:b/>
                </w:rPr>
                <w:delText>(Years)</w:delText>
              </w:r>
            </w:del>
          </w:p>
        </w:tc>
      </w:tr>
      <w:tr w:rsidR="009A66B3" w:rsidDel="009A66B3" w14:paraId="03A57AD8" w14:textId="5BD51AC1" w:rsidTr="00B77271">
        <w:trPr>
          <w:del w:id="1001" w:author="TEBA" w:date="2024-11-27T11:06:00Z"/>
        </w:trPr>
        <w:tc>
          <w:tcPr>
            <w:tcW w:w="1980" w:type="dxa"/>
            <w:tcBorders>
              <w:top w:val="double" w:sz="4" w:space="0" w:color="auto"/>
            </w:tcBorders>
          </w:tcPr>
          <w:p w14:paraId="21278391" w14:textId="614BA0DB" w:rsidR="009A66B3" w:rsidDel="009A66B3" w:rsidRDefault="009A66B3" w:rsidP="00B77271">
            <w:pPr>
              <w:jc w:val="center"/>
              <w:rPr>
                <w:del w:id="1002" w:author="TEBA" w:date="2024-11-27T11:06:00Z"/>
              </w:rPr>
            </w:pPr>
            <w:del w:id="1003" w:author="TEBA" w:date="2024-11-27T11:06:00Z">
              <w:r w:rsidDel="009A66B3">
                <w:delText>1,310</w:delText>
              </w:r>
            </w:del>
          </w:p>
        </w:tc>
        <w:tc>
          <w:tcPr>
            <w:tcW w:w="1800" w:type="dxa"/>
            <w:tcBorders>
              <w:top w:val="double" w:sz="4" w:space="0" w:color="auto"/>
            </w:tcBorders>
          </w:tcPr>
          <w:p w14:paraId="03EF0528" w14:textId="5BB5784D" w:rsidR="009A66B3" w:rsidDel="009A66B3" w:rsidRDefault="009A66B3" w:rsidP="00B77271">
            <w:pPr>
              <w:jc w:val="center"/>
              <w:rPr>
                <w:del w:id="1004" w:author="TEBA" w:date="2024-11-27T11:06:00Z"/>
              </w:rPr>
            </w:pPr>
            <w:del w:id="1005" w:author="TEBA" w:date="2024-11-27T11:06:00Z">
              <w:r w:rsidDel="009A66B3">
                <w:delText>2024</w:delText>
              </w:r>
            </w:del>
          </w:p>
        </w:tc>
      </w:tr>
      <w:tr w:rsidR="009A66B3" w:rsidDel="009A66B3" w14:paraId="61EA3489" w14:textId="0ECFC4EE" w:rsidTr="00B77271">
        <w:trPr>
          <w:del w:id="1006" w:author="TEBA" w:date="2024-11-27T11:06:00Z"/>
        </w:trPr>
        <w:tc>
          <w:tcPr>
            <w:tcW w:w="1980" w:type="dxa"/>
          </w:tcPr>
          <w:p w14:paraId="7E66637E" w14:textId="05BFA809" w:rsidR="009A66B3" w:rsidDel="009A66B3" w:rsidRDefault="009A66B3" w:rsidP="00B77271">
            <w:pPr>
              <w:jc w:val="center"/>
              <w:rPr>
                <w:del w:id="1007" w:author="TEBA" w:date="2024-11-27T11:06:00Z"/>
              </w:rPr>
            </w:pPr>
            <w:del w:id="1008" w:author="TEBA" w:date="2024-11-27T11:06:00Z">
              <w:r w:rsidDel="009A66B3">
                <w:delText>655</w:delText>
              </w:r>
            </w:del>
          </w:p>
        </w:tc>
        <w:tc>
          <w:tcPr>
            <w:tcW w:w="1800" w:type="dxa"/>
          </w:tcPr>
          <w:p w14:paraId="3903CD5D" w14:textId="5E0206E7" w:rsidR="009A66B3" w:rsidDel="009A66B3" w:rsidRDefault="009A66B3" w:rsidP="00B77271">
            <w:pPr>
              <w:jc w:val="center"/>
              <w:rPr>
                <w:del w:id="1009" w:author="TEBA" w:date="2024-11-27T11:06:00Z"/>
              </w:rPr>
            </w:pPr>
            <w:del w:id="1010" w:author="TEBA" w:date="2024-11-27T11:06:00Z">
              <w:r w:rsidDel="009A66B3">
                <w:delText>2025</w:delText>
              </w:r>
            </w:del>
          </w:p>
        </w:tc>
      </w:tr>
    </w:tbl>
    <w:p w14:paraId="70EE5E1C" w14:textId="5229A995" w:rsidR="009A66B3" w:rsidDel="009A66B3" w:rsidRDefault="009A66B3" w:rsidP="009A66B3">
      <w:pPr>
        <w:spacing w:before="240" w:after="240"/>
        <w:ind w:left="720" w:hanging="720"/>
        <w:rPr>
          <w:del w:id="1011" w:author="TEBA" w:date="2024-11-27T11:06:00Z"/>
          <w:iCs/>
        </w:rPr>
      </w:pPr>
      <w:del w:id="1012" w:author="TEBA" w:date="2024-11-27T11:06:00Z">
        <w:r w:rsidDel="009A66B3">
          <w:rPr>
            <w:iCs/>
          </w:rPr>
          <w:delText>(2)</w:delText>
        </w:r>
        <w:r w:rsidDel="009A66B3">
          <w:rPr>
            <w:iCs/>
          </w:rPr>
          <w:tab/>
          <w:delText>RECs may be produced by generators certified by the PUCT which are not located in Texas if:</w:delText>
        </w:r>
      </w:del>
    </w:p>
    <w:p w14:paraId="039D390F" w14:textId="7FDF0E38" w:rsidR="009A66B3" w:rsidDel="009A66B3" w:rsidRDefault="009A66B3" w:rsidP="009A66B3">
      <w:pPr>
        <w:spacing w:after="240"/>
        <w:ind w:left="720"/>
        <w:rPr>
          <w:del w:id="1013" w:author="TEBA" w:date="2024-11-27T11:06:00Z"/>
          <w:iCs/>
        </w:rPr>
      </w:pPr>
      <w:del w:id="1014" w:author="TEBA" w:date="2024-11-27T11:06:00Z">
        <w:r w:rsidDel="009A66B3">
          <w:rPr>
            <w:iCs/>
          </w:rPr>
          <w:delText>(a)</w:delText>
        </w:r>
        <w:r w:rsidDel="009A66B3">
          <w:rPr>
            <w:iCs/>
          </w:rPr>
          <w:tab/>
          <w:delText>The first metering point for such generation is in Texas; and</w:delText>
        </w:r>
      </w:del>
    </w:p>
    <w:p w14:paraId="41A2A2AE" w14:textId="2290918B" w:rsidR="009A66B3" w:rsidDel="009A66B3" w:rsidRDefault="009A66B3" w:rsidP="009A66B3">
      <w:pPr>
        <w:spacing w:after="240"/>
        <w:ind w:left="1440" w:hanging="720"/>
        <w:rPr>
          <w:del w:id="1015" w:author="TEBA" w:date="2024-11-27T11:06:00Z"/>
          <w:iCs/>
        </w:rPr>
      </w:pPr>
      <w:del w:id="1016" w:author="TEBA" w:date="2024-11-27T11:06:00Z">
        <w:r w:rsidDel="009A66B3">
          <w:rPr>
            <w:iCs/>
          </w:rPr>
          <w:delText>(b)</w:delText>
        </w:r>
        <w:r w:rsidDel="009A66B3">
          <w:rPr>
            <w:iCs/>
          </w:rPr>
          <w:tab/>
          <w:delText>All generation metered at the location of injection into the Texas grid comes from that generator.</w:delText>
        </w:r>
      </w:del>
    </w:p>
    <w:p w14:paraId="1747C9D3" w14:textId="7498CD5E" w:rsidR="009A66B3" w:rsidDel="009A66B3" w:rsidRDefault="009A66B3" w:rsidP="009A66B3">
      <w:pPr>
        <w:spacing w:after="240"/>
        <w:ind w:left="720" w:hanging="720"/>
        <w:rPr>
          <w:del w:id="1017" w:author="TEBA" w:date="2024-11-27T11:06:00Z"/>
          <w:iCs/>
        </w:rPr>
      </w:pPr>
      <w:del w:id="1018" w:author="TEBA" w:date="2024-11-27T11:06:00Z">
        <w:r w:rsidDel="009A66B3">
          <w:rPr>
            <w:iCs/>
          </w:rPr>
          <w:delText>(3)</w:delText>
        </w:r>
        <w:r w:rsidDel="009A66B3">
          <w:rPr>
            <w:iCs/>
          </w:rPr>
          <w:tab/>
          <w:delText xml:space="preserve">REC generators physically located outside the state of Texas are not included in the annual calculations of installed renewable capacity for purposes of the REC Trading </w:delText>
        </w:r>
        <w:r w:rsidDel="009A66B3">
          <w:rPr>
            <w:iCs/>
          </w:rPr>
          <w:lastRenderedPageBreak/>
          <w:delText>Program.  However, as such generation may contribute to the available pool of RECs, it is conceivable that there may be sufficient RECs to allow Retail Entities to meet their annual requirements, while at the same time, a target capacity shortfall for installed renewable capacity in Texas could exist.</w:delText>
        </w:r>
      </w:del>
    </w:p>
    <w:p w14:paraId="38166A9C" w14:textId="4AA2794A" w:rsidR="009A66B3" w:rsidDel="009A66B3" w:rsidRDefault="009A66B3" w:rsidP="009A66B3">
      <w:pPr>
        <w:pStyle w:val="H3"/>
        <w:rPr>
          <w:del w:id="1019" w:author="TEBA" w:date="2024-11-27T11:06:00Z"/>
        </w:rPr>
      </w:pPr>
      <w:bookmarkStart w:id="1020" w:name="_Toc180673471"/>
      <w:commentRangeStart w:id="1021"/>
      <w:del w:id="1022" w:author="TEBA" w:date="2024-11-27T11:06:00Z">
        <w:r w:rsidDel="009A66B3">
          <w:delText>14.9.2</w:delText>
        </w:r>
      </w:del>
      <w:commentRangeEnd w:id="1021"/>
      <w:r w:rsidR="00CA1F24">
        <w:rPr>
          <w:rStyle w:val="CommentReference"/>
          <w:b w:val="0"/>
          <w:bCs w:val="0"/>
          <w:i w:val="0"/>
        </w:rPr>
        <w:commentReference w:id="1021"/>
      </w:r>
      <w:del w:id="1023" w:author="TEBA" w:date="2024-11-27T11:06:00Z">
        <w:r w:rsidDel="009A66B3">
          <w:tab/>
          <w:delText>Capacity Conversion Factor</w:delText>
        </w:r>
        <w:bookmarkEnd w:id="1020"/>
      </w:del>
    </w:p>
    <w:p w14:paraId="4F04BD09" w14:textId="5571CF98" w:rsidR="009A66B3" w:rsidDel="009A66B3" w:rsidRDefault="009A66B3" w:rsidP="009A66B3">
      <w:pPr>
        <w:keepNext/>
        <w:spacing w:after="240"/>
        <w:ind w:left="720" w:hanging="720"/>
        <w:rPr>
          <w:del w:id="1024" w:author="TEBA" w:date="2024-11-27T11:06:00Z"/>
          <w:iCs/>
        </w:rPr>
      </w:pPr>
      <w:del w:id="1025" w:author="TEBA" w:date="2024-11-27T11:06:00Z">
        <w:r w:rsidDel="009A66B3">
          <w:rPr>
            <w:iCs/>
          </w:rPr>
          <w:delText>(1)</w:delText>
        </w:r>
        <w:r w:rsidDel="009A66B3">
          <w:rPr>
            <w:iCs/>
          </w:rPr>
          <w:tab/>
          <w:delText>ERCOT shall set the Capacity Conversion Factor (CCF) to allocate credits to Retail Entities.  ERCOT shall determine a new CCF as follows:</w:delText>
        </w:r>
      </w:del>
    </w:p>
    <w:p w14:paraId="03D4DE5C" w14:textId="23E73289" w:rsidR="009A66B3" w:rsidDel="009A66B3" w:rsidRDefault="009A66B3" w:rsidP="009A66B3">
      <w:pPr>
        <w:pStyle w:val="FormulaBold"/>
        <w:rPr>
          <w:del w:id="1026" w:author="TEBA" w:date="2024-11-27T11:06:00Z"/>
        </w:rPr>
      </w:pPr>
      <w:del w:id="1027" w:author="TEBA" w:date="2024-11-27T11:06:00Z">
        <w:r w:rsidDel="009A66B3">
          <w:delText xml:space="preserve">Individual Facility CCF </w:delText>
        </w:r>
        <w:r w:rsidDel="009A66B3">
          <w:rPr>
            <w:i/>
            <w:vertAlign w:val="subscript"/>
          </w:rPr>
          <w:delText xml:space="preserve">i </w:delText>
        </w:r>
        <w:r w:rsidDel="009A66B3">
          <w:rPr>
            <w:i/>
          </w:rPr>
          <w:delText xml:space="preserve">= </w:delText>
        </w:r>
        <w:r w:rsidDel="009A66B3">
          <w:delText>(12/n)*</w:delText>
        </w:r>
        <w:r w:rsidR="00572739" w:rsidRPr="00F31C94" w:rsidDel="009A66B3">
          <w:rPr>
            <w:noProof/>
            <w:position w:val="-20"/>
          </w:rPr>
          <w:object w:dxaOrig="260" w:dyaOrig="580" w14:anchorId="0AA86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pt;height:29.4pt;mso-width-percent:0;mso-height-percent:0;mso-width-percent:0;mso-height-percent:0" o:ole="">
              <v:imagedata r:id="rId14" o:title=""/>
            </v:shape>
            <o:OLEObject Type="Embed" ProgID="Equation.3" ShapeID="_x0000_i1025" DrawAspect="Content" ObjectID="_1803213906" r:id="rId15"/>
          </w:object>
        </w:r>
        <w:r w:rsidDel="009A66B3">
          <w:delText xml:space="preserve">HO </w:delText>
        </w:r>
        <w:r w:rsidDel="009A66B3">
          <w:rPr>
            <w:i/>
            <w:vertAlign w:val="subscript"/>
          </w:rPr>
          <w:delText>i, t</w:delText>
        </w:r>
        <w:r w:rsidDel="009A66B3">
          <w:delText xml:space="preserve"> / (HC </w:delText>
        </w:r>
        <w:r w:rsidDel="009A66B3">
          <w:rPr>
            <w:i/>
            <w:vertAlign w:val="subscript"/>
          </w:rPr>
          <w:delText xml:space="preserve">i, t </w:delText>
        </w:r>
        <w:r w:rsidDel="009A66B3">
          <w:delText>*</w:delText>
        </w:r>
        <w:r w:rsidDel="009A66B3">
          <w:rPr>
            <w:i/>
            <w:vertAlign w:val="subscript"/>
          </w:rPr>
          <w:delText xml:space="preserve"> </w:delText>
        </w:r>
        <w:r w:rsidDel="009A66B3">
          <w:delText xml:space="preserve">h) </w:delText>
        </w:r>
      </w:del>
    </w:p>
    <w:p w14:paraId="18632BF7" w14:textId="14F32132" w:rsidR="009A66B3" w:rsidDel="009A66B3" w:rsidRDefault="009A66B3" w:rsidP="009A66B3">
      <w:pPr>
        <w:rPr>
          <w:del w:id="1028" w:author="TEBA" w:date="2024-11-27T11:06:00Z"/>
        </w:rPr>
      </w:pPr>
      <w:del w:id="1029"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6E14221E" w14:textId="38F01056" w:rsidTr="00B77271">
        <w:trPr>
          <w:trHeight w:val="548"/>
          <w:del w:id="1030" w:author="TEBA" w:date="2024-11-27T11:06:00Z"/>
        </w:trPr>
        <w:tc>
          <w:tcPr>
            <w:tcW w:w="1070" w:type="dxa"/>
          </w:tcPr>
          <w:p w14:paraId="2F9A7394" w14:textId="063BEAA1" w:rsidR="009A66B3" w:rsidDel="009A66B3" w:rsidRDefault="009A66B3" w:rsidP="00B77271">
            <w:pPr>
              <w:pStyle w:val="TableBody"/>
              <w:rPr>
                <w:del w:id="1031" w:author="TEBA" w:date="2024-11-27T11:06:00Z"/>
                <w:b/>
              </w:rPr>
            </w:pPr>
            <w:del w:id="1032" w:author="TEBA" w:date="2024-11-27T11:06:00Z">
              <w:r w:rsidDel="009A66B3">
                <w:rPr>
                  <w:b/>
                </w:rPr>
                <w:delText>Variable</w:delText>
              </w:r>
            </w:del>
          </w:p>
        </w:tc>
        <w:tc>
          <w:tcPr>
            <w:tcW w:w="870" w:type="dxa"/>
          </w:tcPr>
          <w:p w14:paraId="5350CE3B" w14:textId="2361110C" w:rsidR="009A66B3" w:rsidDel="009A66B3" w:rsidRDefault="009A66B3" w:rsidP="00B77271">
            <w:pPr>
              <w:pStyle w:val="TableBody"/>
              <w:rPr>
                <w:del w:id="1033" w:author="TEBA" w:date="2024-11-27T11:06:00Z"/>
                <w:b/>
              </w:rPr>
            </w:pPr>
            <w:del w:id="1034" w:author="TEBA" w:date="2024-11-27T11:06:00Z">
              <w:r w:rsidDel="009A66B3">
                <w:rPr>
                  <w:b/>
                </w:rPr>
                <w:delText>Unit</w:delText>
              </w:r>
            </w:del>
          </w:p>
        </w:tc>
        <w:tc>
          <w:tcPr>
            <w:tcW w:w="7025" w:type="dxa"/>
          </w:tcPr>
          <w:p w14:paraId="5E0482A0" w14:textId="36BAD7A8" w:rsidR="009A66B3" w:rsidDel="009A66B3" w:rsidRDefault="009A66B3" w:rsidP="00B77271">
            <w:pPr>
              <w:pStyle w:val="TableBody"/>
              <w:rPr>
                <w:del w:id="1035" w:author="TEBA" w:date="2024-11-27T11:06:00Z"/>
                <w:b/>
              </w:rPr>
            </w:pPr>
            <w:del w:id="1036" w:author="TEBA" w:date="2024-11-27T11:06:00Z">
              <w:r w:rsidDel="009A66B3">
                <w:rPr>
                  <w:b/>
                </w:rPr>
                <w:delText>Description</w:delText>
              </w:r>
            </w:del>
          </w:p>
        </w:tc>
      </w:tr>
      <w:tr w:rsidR="009A66B3" w:rsidDel="009A66B3" w14:paraId="57FACE80" w14:textId="24A76FE3" w:rsidTr="00B77271">
        <w:trPr>
          <w:trHeight w:val="323"/>
          <w:del w:id="1037" w:author="TEBA" w:date="2024-11-27T11:06:00Z"/>
        </w:trPr>
        <w:tc>
          <w:tcPr>
            <w:tcW w:w="1070" w:type="dxa"/>
          </w:tcPr>
          <w:p w14:paraId="156DCB9E" w14:textId="2764FD8D" w:rsidR="009A66B3" w:rsidRPr="008E200A" w:rsidDel="009A66B3" w:rsidRDefault="009A66B3" w:rsidP="00B77271">
            <w:pPr>
              <w:pStyle w:val="TableBody"/>
              <w:rPr>
                <w:del w:id="1038" w:author="TEBA" w:date="2024-11-27T11:06:00Z"/>
                <w:i/>
              </w:rPr>
            </w:pPr>
            <w:del w:id="1039" w:author="TEBA" w:date="2024-11-27T11:06:00Z">
              <w:r w:rsidRPr="008E200A" w:rsidDel="009A66B3">
                <w:rPr>
                  <w:i/>
                </w:rPr>
                <w:delText>h</w:delText>
              </w:r>
            </w:del>
          </w:p>
        </w:tc>
        <w:tc>
          <w:tcPr>
            <w:tcW w:w="870" w:type="dxa"/>
          </w:tcPr>
          <w:p w14:paraId="30292379" w14:textId="3E5EB248" w:rsidR="009A66B3" w:rsidDel="009A66B3" w:rsidRDefault="009A66B3" w:rsidP="00B77271">
            <w:pPr>
              <w:pStyle w:val="TableBody"/>
              <w:rPr>
                <w:del w:id="1040" w:author="TEBA" w:date="2024-11-27T11:06:00Z"/>
              </w:rPr>
            </w:pPr>
            <w:del w:id="1041" w:author="TEBA" w:date="2024-11-27T11:06:00Z">
              <w:r w:rsidDel="009A66B3">
                <w:delText>None</w:delText>
              </w:r>
            </w:del>
          </w:p>
        </w:tc>
        <w:tc>
          <w:tcPr>
            <w:tcW w:w="7025" w:type="dxa"/>
          </w:tcPr>
          <w:p w14:paraId="35429FD7" w14:textId="30E38D10" w:rsidR="009A66B3" w:rsidDel="009A66B3" w:rsidRDefault="009A66B3" w:rsidP="00B77271">
            <w:pPr>
              <w:pStyle w:val="TableBody"/>
              <w:rPr>
                <w:del w:id="1042" w:author="TEBA" w:date="2024-11-27T11:06:00Z"/>
                <w:iCs w:val="0"/>
              </w:rPr>
            </w:pPr>
            <w:del w:id="1043" w:author="TEBA" w:date="2024-11-27T11:06:00Z">
              <w:r w:rsidDel="009A66B3">
                <w:rPr>
                  <w:iCs w:val="0"/>
                </w:rPr>
                <w:delText>Number of hours in the Compliance Period.  h = 8,760 for the 2024 Compliance Period and 5,840 for the 2025 Compliance Period.</w:delText>
              </w:r>
            </w:del>
          </w:p>
        </w:tc>
      </w:tr>
      <w:tr w:rsidR="009A66B3" w:rsidDel="009A66B3" w14:paraId="6D012C88" w14:textId="4E4173F9" w:rsidTr="00B77271">
        <w:trPr>
          <w:trHeight w:val="323"/>
          <w:del w:id="1044" w:author="TEBA" w:date="2024-11-27T11:06:00Z"/>
        </w:trPr>
        <w:tc>
          <w:tcPr>
            <w:tcW w:w="1070" w:type="dxa"/>
          </w:tcPr>
          <w:p w14:paraId="4BD0E4B5" w14:textId="22D02DCA" w:rsidR="009A66B3" w:rsidRPr="0083699C" w:rsidDel="009A66B3" w:rsidRDefault="009A66B3" w:rsidP="00B77271">
            <w:pPr>
              <w:pStyle w:val="TableBody"/>
              <w:rPr>
                <w:del w:id="1045" w:author="TEBA" w:date="2024-11-27T11:06:00Z"/>
                <w:i/>
              </w:rPr>
            </w:pPr>
            <w:del w:id="1046" w:author="TEBA" w:date="2024-11-27T11:06:00Z">
              <w:r w:rsidRPr="0083699C" w:rsidDel="009A66B3">
                <w:rPr>
                  <w:i/>
                </w:rPr>
                <w:delText>i</w:delText>
              </w:r>
            </w:del>
          </w:p>
        </w:tc>
        <w:tc>
          <w:tcPr>
            <w:tcW w:w="870" w:type="dxa"/>
          </w:tcPr>
          <w:p w14:paraId="27E2D649" w14:textId="777691DD" w:rsidR="009A66B3" w:rsidDel="009A66B3" w:rsidRDefault="009A66B3" w:rsidP="00B77271">
            <w:pPr>
              <w:pStyle w:val="TableBody"/>
              <w:rPr>
                <w:del w:id="1047" w:author="TEBA" w:date="2024-11-27T11:06:00Z"/>
              </w:rPr>
            </w:pPr>
            <w:del w:id="1048" w:author="TEBA" w:date="2024-11-27T11:06:00Z">
              <w:r w:rsidDel="009A66B3">
                <w:delText>None</w:delText>
              </w:r>
            </w:del>
          </w:p>
        </w:tc>
        <w:tc>
          <w:tcPr>
            <w:tcW w:w="7025" w:type="dxa"/>
          </w:tcPr>
          <w:p w14:paraId="444382E4" w14:textId="547CAE8F" w:rsidR="009A66B3" w:rsidDel="009A66B3" w:rsidRDefault="009A66B3" w:rsidP="00B77271">
            <w:pPr>
              <w:pStyle w:val="TableBody"/>
              <w:rPr>
                <w:del w:id="1049" w:author="TEBA" w:date="2024-11-27T11:06:00Z"/>
              </w:rPr>
            </w:pPr>
            <w:del w:id="1050" w:author="TEBA" w:date="2024-11-27T11:06:00Z">
              <w:r w:rsidDel="009A66B3">
                <w:rPr>
                  <w:iCs w:val="0"/>
                </w:rPr>
                <w:delText>Individual solar renewable energy generation facility</w:delText>
              </w:r>
            </w:del>
          </w:p>
        </w:tc>
      </w:tr>
      <w:tr w:rsidR="009A66B3" w:rsidDel="009A66B3" w14:paraId="0D63AE02" w14:textId="7584284D" w:rsidTr="00B77271">
        <w:trPr>
          <w:trHeight w:val="530"/>
          <w:del w:id="1051" w:author="TEBA" w:date="2024-11-27T11:06:00Z"/>
        </w:trPr>
        <w:tc>
          <w:tcPr>
            <w:tcW w:w="1070" w:type="dxa"/>
          </w:tcPr>
          <w:p w14:paraId="61165717" w14:textId="7ECC42CC" w:rsidR="009A66B3" w:rsidRPr="008E200A" w:rsidDel="009A66B3" w:rsidRDefault="009A66B3" w:rsidP="00B77271">
            <w:pPr>
              <w:pStyle w:val="TableBody"/>
              <w:rPr>
                <w:del w:id="1052" w:author="TEBA" w:date="2024-11-27T11:06:00Z"/>
                <w:i/>
              </w:rPr>
            </w:pPr>
            <w:del w:id="1053" w:author="TEBA" w:date="2024-11-27T11:06:00Z">
              <w:r w:rsidRPr="008E200A" w:rsidDel="009A66B3">
                <w:rPr>
                  <w:i/>
                </w:rPr>
                <w:delText>n</w:delText>
              </w:r>
            </w:del>
          </w:p>
        </w:tc>
        <w:tc>
          <w:tcPr>
            <w:tcW w:w="870" w:type="dxa"/>
          </w:tcPr>
          <w:p w14:paraId="3117E699" w14:textId="075A115A" w:rsidR="009A66B3" w:rsidDel="009A66B3" w:rsidRDefault="009A66B3" w:rsidP="00B77271">
            <w:pPr>
              <w:pStyle w:val="TableBody"/>
              <w:rPr>
                <w:del w:id="1054" w:author="TEBA" w:date="2024-11-27T11:06:00Z"/>
              </w:rPr>
            </w:pPr>
            <w:del w:id="1055" w:author="TEBA" w:date="2024-11-27T11:06:00Z">
              <w:r w:rsidDel="009A66B3">
                <w:delText>None</w:delText>
              </w:r>
            </w:del>
          </w:p>
        </w:tc>
        <w:tc>
          <w:tcPr>
            <w:tcW w:w="7025" w:type="dxa"/>
          </w:tcPr>
          <w:p w14:paraId="7CF63BDE" w14:textId="2AFAE085" w:rsidR="009A66B3" w:rsidDel="009A66B3" w:rsidRDefault="009A66B3" w:rsidP="00B77271">
            <w:pPr>
              <w:pStyle w:val="TableBody"/>
              <w:rPr>
                <w:del w:id="1056" w:author="TEBA" w:date="2024-11-27T11:06:00Z"/>
              </w:rPr>
            </w:pPr>
            <w:del w:id="1057" w:author="TEBA" w:date="2024-11-27T11:06:00Z">
              <w:r w:rsidDel="009A66B3">
                <w:rPr>
                  <w:iCs w:val="0"/>
                </w:rPr>
                <w:delText xml:space="preserve">Number of months a specific solar renewable energy generation facility was in operation over the past 24 months.  </w:delText>
              </w:r>
              <w:r w:rsidDel="009A66B3">
                <w:rPr>
                  <w:i/>
                  <w:iCs w:val="0"/>
                </w:rPr>
                <w:delText>n</w:delText>
              </w:r>
              <w:r w:rsidDel="009A66B3">
                <w:rPr>
                  <w:iCs w:val="0"/>
                </w:rPr>
                <w:delText xml:space="preserve"> must be greater than or equal to 12 and less than or equal to 24.</w:delText>
              </w:r>
            </w:del>
          </w:p>
        </w:tc>
      </w:tr>
      <w:tr w:rsidR="009A66B3" w:rsidDel="009A66B3" w14:paraId="02A18B19" w14:textId="642CB171" w:rsidTr="00B77271">
        <w:trPr>
          <w:trHeight w:val="530"/>
          <w:del w:id="1058" w:author="TEBA" w:date="2024-11-27T11:06:00Z"/>
        </w:trPr>
        <w:tc>
          <w:tcPr>
            <w:tcW w:w="1070" w:type="dxa"/>
          </w:tcPr>
          <w:p w14:paraId="44174E08" w14:textId="23A2DE18" w:rsidR="009A66B3" w:rsidDel="009A66B3" w:rsidRDefault="009A66B3" w:rsidP="00B77271">
            <w:pPr>
              <w:pStyle w:val="TableBody"/>
              <w:rPr>
                <w:del w:id="1059" w:author="TEBA" w:date="2024-11-27T11:06:00Z"/>
              </w:rPr>
            </w:pPr>
            <w:del w:id="1060" w:author="TEBA" w:date="2024-11-27T11:06:00Z">
              <w:r w:rsidDel="009A66B3">
                <w:rPr>
                  <w:iCs w:val="0"/>
                </w:rPr>
                <w:delText xml:space="preserve">HO </w:delText>
              </w:r>
              <w:r w:rsidDel="009A66B3">
                <w:rPr>
                  <w:i/>
                  <w:iCs w:val="0"/>
                  <w:vertAlign w:val="subscript"/>
                </w:rPr>
                <w:delText>i</w:delText>
              </w:r>
              <w:r w:rsidRPr="004878DD" w:rsidDel="009A66B3">
                <w:rPr>
                  <w:i/>
                  <w:iCs w:val="0"/>
                  <w:vertAlign w:val="subscript"/>
                </w:rPr>
                <w:delText>, t</w:delText>
              </w:r>
            </w:del>
          </w:p>
        </w:tc>
        <w:tc>
          <w:tcPr>
            <w:tcW w:w="870" w:type="dxa"/>
          </w:tcPr>
          <w:p w14:paraId="4D195170" w14:textId="394CF476" w:rsidR="009A66B3" w:rsidDel="009A66B3" w:rsidRDefault="009A66B3" w:rsidP="00B77271">
            <w:pPr>
              <w:pStyle w:val="TableBody"/>
              <w:rPr>
                <w:del w:id="1061" w:author="TEBA" w:date="2024-11-27T11:06:00Z"/>
              </w:rPr>
            </w:pPr>
            <w:del w:id="1062" w:author="TEBA" w:date="2024-11-27T11:06:00Z">
              <w:r w:rsidDel="009A66B3">
                <w:delText>MWh</w:delText>
              </w:r>
            </w:del>
          </w:p>
        </w:tc>
        <w:tc>
          <w:tcPr>
            <w:tcW w:w="7025" w:type="dxa"/>
          </w:tcPr>
          <w:p w14:paraId="5F5608EE" w14:textId="7439B048" w:rsidR="009A66B3" w:rsidDel="009A66B3" w:rsidRDefault="009A66B3" w:rsidP="00B77271">
            <w:pPr>
              <w:pStyle w:val="TableBody"/>
              <w:rPr>
                <w:del w:id="1063" w:author="TEBA" w:date="2024-11-27T11:06:00Z"/>
                <w:iCs w:val="0"/>
              </w:rPr>
            </w:pPr>
            <w:del w:id="1064" w:author="TEBA" w:date="2024-11-27T11:06:00Z">
              <w:r w:rsidDel="009A66B3">
                <w:rPr>
                  <w:iCs w:val="0"/>
                </w:rPr>
                <w:delText xml:space="preserve">Total production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r w:rsidR="009A66B3" w:rsidDel="009A66B3" w14:paraId="487C95A7" w14:textId="33A65D61" w:rsidTr="00B77271">
        <w:trPr>
          <w:trHeight w:val="530"/>
          <w:del w:id="1065" w:author="TEBA" w:date="2024-11-27T11:06:00Z"/>
        </w:trPr>
        <w:tc>
          <w:tcPr>
            <w:tcW w:w="1070" w:type="dxa"/>
          </w:tcPr>
          <w:p w14:paraId="0A62027F" w14:textId="1DFF7745" w:rsidR="009A66B3" w:rsidDel="009A66B3" w:rsidRDefault="009A66B3" w:rsidP="00B77271">
            <w:pPr>
              <w:pStyle w:val="TableBody"/>
              <w:rPr>
                <w:del w:id="1066" w:author="TEBA" w:date="2024-11-27T11:06:00Z"/>
                <w:iCs w:val="0"/>
              </w:rPr>
            </w:pPr>
            <w:del w:id="1067" w:author="TEBA" w:date="2024-11-27T11:06:00Z">
              <w:r w:rsidDel="009A66B3">
                <w:rPr>
                  <w:iCs w:val="0"/>
                </w:rPr>
                <w:delText xml:space="preserve">HC </w:delText>
              </w:r>
              <w:r w:rsidRPr="004878DD" w:rsidDel="009A66B3">
                <w:rPr>
                  <w:i/>
                  <w:iCs w:val="0"/>
                  <w:vertAlign w:val="subscript"/>
                </w:rPr>
                <w:delText>i, t</w:delText>
              </w:r>
            </w:del>
          </w:p>
        </w:tc>
        <w:tc>
          <w:tcPr>
            <w:tcW w:w="870" w:type="dxa"/>
          </w:tcPr>
          <w:p w14:paraId="6D066F65" w14:textId="529EF24F" w:rsidR="009A66B3" w:rsidDel="009A66B3" w:rsidRDefault="009A66B3" w:rsidP="00B77271">
            <w:pPr>
              <w:pStyle w:val="TableBody"/>
              <w:rPr>
                <w:del w:id="1068" w:author="TEBA" w:date="2024-11-27T11:06:00Z"/>
              </w:rPr>
            </w:pPr>
            <w:del w:id="1069" w:author="TEBA" w:date="2024-11-27T11:06:00Z">
              <w:r w:rsidDel="009A66B3">
                <w:delText>MW</w:delText>
              </w:r>
            </w:del>
          </w:p>
        </w:tc>
        <w:tc>
          <w:tcPr>
            <w:tcW w:w="7025" w:type="dxa"/>
          </w:tcPr>
          <w:p w14:paraId="2AEC5B70" w14:textId="59808CCC" w:rsidR="009A66B3" w:rsidDel="009A66B3" w:rsidRDefault="009A66B3" w:rsidP="00B77271">
            <w:pPr>
              <w:pStyle w:val="TableBody"/>
              <w:rPr>
                <w:del w:id="1070" w:author="TEBA" w:date="2024-11-27T11:06:00Z"/>
                <w:iCs w:val="0"/>
              </w:rPr>
            </w:pPr>
            <w:del w:id="1071" w:author="TEBA" w:date="2024-11-27T11:06:00Z">
              <w:r w:rsidDel="009A66B3">
                <w:rPr>
                  <w:iCs w:val="0"/>
                </w:rPr>
                <w:delText xml:space="preserve">Average total generation capacity by participating solar renewable generator </w:delText>
              </w:r>
              <w:r w:rsidRPr="007472DD" w:rsidDel="009A66B3">
                <w:rPr>
                  <w:i/>
                  <w:iCs w:val="0"/>
                </w:rPr>
                <w:delText>i</w:delText>
              </w:r>
              <w:r w:rsidDel="009A66B3">
                <w:rPr>
                  <w:iCs w:val="0"/>
                </w:rPr>
                <w:delText xml:space="preserve"> during Compliance Period </w:delText>
              </w:r>
              <w:r w:rsidRPr="007472DD" w:rsidDel="009A66B3">
                <w:rPr>
                  <w:i/>
                  <w:iCs w:val="0"/>
                </w:rPr>
                <w:delText>t</w:delText>
              </w:r>
              <w:r w:rsidDel="009A66B3">
                <w:rPr>
                  <w:iCs w:val="0"/>
                </w:rPr>
                <w:delText>.</w:delText>
              </w:r>
            </w:del>
          </w:p>
        </w:tc>
      </w:tr>
    </w:tbl>
    <w:p w14:paraId="6E8609D2" w14:textId="4678BE65" w:rsidR="009A66B3" w:rsidDel="009A66B3" w:rsidRDefault="009A66B3" w:rsidP="009A66B3">
      <w:pPr>
        <w:pStyle w:val="Spaceafterbox"/>
        <w:spacing w:before="240"/>
        <w:ind w:firstLine="720"/>
        <w:rPr>
          <w:del w:id="1072" w:author="TEBA" w:date="2024-11-27T11:06:00Z"/>
        </w:rPr>
      </w:pPr>
      <w:del w:id="1073" w:author="TEBA" w:date="2024-11-27T11:06:00Z">
        <w:r w:rsidDel="009A66B3">
          <w:delText xml:space="preserve">and </w:delText>
        </w:r>
      </w:del>
    </w:p>
    <w:p w14:paraId="2733BB8C" w14:textId="5EA3372A" w:rsidR="009A66B3" w:rsidDel="009A66B3" w:rsidRDefault="009A66B3" w:rsidP="009A66B3">
      <w:pPr>
        <w:pStyle w:val="FormulaBold"/>
        <w:rPr>
          <w:del w:id="1074" w:author="TEBA" w:date="2024-11-27T11:06:00Z"/>
        </w:rPr>
      </w:pPr>
      <w:del w:id="1075" w:author="TEBA" w:date="2024-11-27T11:06:00Z">
        <w:r w:rsidDel="009A66B3">
          <w:delText xml:space="preserve">CCF = </w:delText>
        </w:r>
        <w:r w:rsidR="00572739" w:rsidRPr="00F31C94" w:rsidDel="009A66B3">
          <w:rPr>
            <w:noProof/>
            <w:position w:val="-20"/>
          </w:rPr>
          <w:object w:dxaOrig="260" w:dyaOrig="580" w14:anchorId="27F700EF">
            <v:shape id="_x0000_i1026" type="#_x0000_t75" alt="" style="width:12pt;height:29.4pt;mso-width-percent:0;mso-height-percent:0;mso-width-percent:0;mso-height-percent:0" o:ole="">
              <v:imagedata r:id="rId16" o:title=""/>
            </v:shape>
            <o:OLEObject Type="Embed" ProgID="Equation.3" ShapeID="_x0000_i1026" DrawAspect="Content" ObjectID="_1803213907" r:id="rId17"/>
          </w:object>
        </w:r>
        <w:r w:rsidDel="009A66B3">
          <w:delText xml:space="preserve"> (CCF </w:delText>
        </w:r>
        <w:r w:rsidDel="009A66B3">
          <w:rPr>
            <w:i/>
            <w:vertAlign w:val="subscript"/>
          </w:rPr>
          <w:delText>i</w:delText>
        </w:r>
        <w:r w:rsidDel="009A66B3">
          <w:delText xml:space="preserve"> * PC </w:delText>
        </w:r>
        <w:r w:rsidDel="009A66B3">
          <w:rPr>
            <w:i/>
            <w:vertAlign w:val="subscript"/>
          </w:rPr>
          <w:delText>i</w:delText>
        </w:r>
        <w:r w:rsidDel="009A66B3">
          <w:delText xml:space="preserve">) / </w:delText>
        </w:r>
        <w:r w:rsidR="00572739" w:rsidRPr="00F31C94" w:rsidDel="009A66B3">
          <w:rPr>
            <w:noProof/>
            <w:position w:val="-20"/>
          </w:rPr>
          <w:object w:dxaOrig="260" w:dyaOrig="580" w14:anchorId="76AF1A62">
            <v:shape id="_x0000_i1027" type="#_x0000_t75" alt="" style="width:12pt;height:29.4pt;mso-width-percent:0;mso-height-percent:0;mso-width-percent:0;mso-height-percent:0" o:ole="">
              <v:imagedata r:id="rId18" o:title=""/>
            </v:shape>
            <o:OLEObject Type="Embed" ProgID="Equation.3" ShapeID="_x0000_i1027" DrawAspect="Content" ObjectID="_1803213908" r:id="rId19"/>
          </w:object>
        </w:r>
        <w:r w:rsidDel="009A66B3">
          <w:delText xml:space="preserve">PC </w:delText>
        </w:r>
        <w:r w:rsidDel="009A66B3">
          <w:rPr>
            <w:i/>
            <w:vertAlign w:val="subscript"/>
          </w:rPr>
          <w:delText>i</w:delText>
        </w:r>
        <w:r w:rsidDel="009A66B3">
          <w:delText xml:space="preserve"> </w:delText>
        </w:r>
      </w:del>
    </w:p>
    <w:p w14:paraId="06AE9FE3" w14:textId="22D647A1" w:rsidR="009A66B3" w:rsidDel="009A66B3" w:rsidRDefault="009A66B3" w:rsidP="009A66B3">
      <w:pPr>
        <w:spacing w:before="120"/>
        <w:rPr>
          <w:del w:id="1076" w:author="TEBA" w:date="2024-11-27T11:06:00Z"/>
        </w:rPr>
      </w:pPr>
      <w:del w:id="1077" w:author="TEBA" w:date="2024-11-27T11:06:00Z">
        <w:r w:rsidDel="009A66B3">
          <w:delText>The above variables are defined as follows:</w:delText>
        </w:r>
      </w:del>
    </w:p>
    <w:tbl>
      <w:tblPr>
        <w:tblW w:w="8965"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1D4FD654" w14:textId="0B1ED010" w:rsidTr="00B77271">
        <w:trPr>
          <w:trHeight w:val="548"/>
          <w:del w:id="1078" w:author="TEBA" w:date="2024-11-27T11:06:00Z"/>
        </w:trPr>
        <w:tc>
          <w:tcPr>
            <w:tcW w:w="1070" w:type="dxa"/>
          </w:tcPr>
          <w:p w14:paraId="74387984" w14:textId="79500491" w:rsidR="009A66B3" w:rsidDel="009A66B3" w:rsidRDefault="009A66B3" w:rsidP="00B77271">
            <w:pPr>
              <w:pStyle w:val="TableBody"/>
              <w:rPr>
                <w:del w:id="1079" w:author="TEBA" w:date="2024-11-27T11:06:00Z"/>
                <w:b/>
              </w:rPr>
            </w:pPr>
            <w:del w:id="1080" w:author="TEBA" w:date="2024-11-27T11:06:00Z">
              <w:r w:rsidDel="009A66B3">
                <w:rPr>
                  <w:b/>
                </w:rPr>
                <w:delText>Variable</w:delText>
              </w:r>
            </w:del>
          </w:p>
        </w:tc>
        <w:tc>
          <w:tcPr>
            <w:tcW w:w="870" w:type="dxa"/>
          </w:tcPr>
          <w:p w14:paraId="359AA3AE" w14:textId="69F92478" w:rsidR="009A66B3" w:rsidDel="009A66B3" w:rsidRDefault="009A66B3" w:rsidP="00B77271">
            <w:pPr>
              <w:pStyle w:val="TableBody"/>
              <w:rPr>
                <w:del w:id="1081" w:author="TEBA" w:date="2024-11-27T11:06:00Z"/>
                <w:b/>
              </w:rPr>
            </w:pPr>
            <w:del w:id="1082" w:author="TEBA" w:date="2024-11-27T11:06:00Z">
              <w:r w:rsidDel="009A66B3">
                <w:rPr>
                  <w:b/>
                </w:rPr>
                <w:delText>Unit</w:delText>
              </w:r>
            </w:del>
          </w:p>
        </w:tc>
        <w:tc>
          <w:tcPr>
            <w:tcW w:w="7025" w:type="dxa"/>
          </w:tcPr>
          <w:p w14:paraId="08862541" w14:textId="0E41BDE6" w:rsidR="009A66B3" w:rsidDel="009A66B3" w:rsidRDefault="009A66B3" w:rsidP="00B77271">
            <w:pPr>
              <w:pStyle w:val="TableBody"/>
              <w:rPr>
                <w:del w:id="1083" w:author="TEBA" w:date="2024-11-27T11:06:00Z"/>
                <w:b/>
              </w:rPr>
            </w:pPr>
            <w:del w:id="1084" w:author="TEBA" w:date="2024-11-27T11:06:00Z">
              <w:r w:rsidDel="009A66B3">
                <w:rPr>
                  <w:b/>
                </w:rPr>
                <w:delText>Description</w:delText>
              </w:r>
            </w:del>
          </w:p>
        </w:tc>
      </w:tr>
      <w:tr w:rsidR="009A66B3" w:rsidDel="009A66B3" w14:paraId="183F0F8C" w14:textId="08A748AE" w:rsidTr="00B77271">
        <w:trPr>
          <w:trHeight w:val="448"/>
          <w:del w:id="1085" w:author="TEBA" w:date="2024-11-27T11:06:00Z"/>
        </w:trPr>
        <w:tc>
          <w:tcPr>
            <w:tcW w:w="1070" w:type="dxa"/>
          </w:tcPr>
          <w:p w14:paraId="1ADE1256" w14:textId="58F702F3" w:rsidR="009A66B3" w:rsidRPr="0083699C" w:rsidDel="009A66B3" w:rsidRDefault="009A66B3" w:rsidP="00B77271">
            <w:pPr>
              <w:pStyle w:val="TableBody"/>
              <w:rPr>
                <w:del w:id="1086" w:author="TEBA" w:date="2024-11-27T11:06:00Z"/>
                <w:i/>
              </w:rPr>
            </w:pPr>
            <w:del w:id="1087" w:author="TEBA" w:date="2024-11-27T11:06:00Z">
              <w:r w:rsidRPr="0083699C" w:rsidDel="009A66B3">
                <w:rPr>
                  <w:i/>
                </w:rPr>
                <w:delText>q</w:delText>
              </w:r>
            </w:del>
          </w:p>
        </w:tc>
        <w:tc>
          <w:tcPr>
            <w:tcW w:w="870" w:type="dxa"/>
          </w:tcPr>
          <w:p w14:paraId="54721B19" w14:textId="01820AAD" w:rsidR="009A66B3" w:rsidDel="009A66B3" w:rsidRDefault="009A66B3" w:rsidP="00B77271">
            <w:pPr>
              <w:pStyle w:val="TableBody"/>
              <w:rPr>
                <w:del w:id="1088" w:author="TEBA" w:date="2024-11-27T11:06:00Z"/>
              </w:rPr>
            </w:pPr>
            <w:del w:id="1089" w:author="TEBA" w:date="2024-11-27T11:06:00Z">
              <w:r w:rsidDel="009A66B3">
                <w:delText>None</w:delText>
              </w:r>
            </w:del>
          </w:p>
        </w:tc>
        <w:tc>
          <w:tcPr>
            <w:tcW w:w="7025" w:type="dxa"/>
          </w:tcPr>
          <w:p w14:paraId="38866E37" w14:textId="5AF874D7" w:rsidR="009A66B3" w:rsidDel="009A66B3" w:rsidRDefault="009A66B3" w:rsidP="00B77271">
            <w:pPr>
              <w:pStyle w:val="TableBody"/>
              <w:rPr>
                <w:del w:id="1090" w:author="TEBA" w:date="2024-11-27T11:06:00Z"/>
              </w:rPr>
            </w:pPr>
            <w:del w:id="1091" w:author="TEBA" w:date="2024-11-27T11:06:00Z">
              <w:r w:rsidDel="009A66B3">
                <w:rPr>
                  <w:iCs w:val="0"/>
                </w:rPr>
                <w:delText>The total number of solar renewable energy generation facilities in the REC Trading Program</w:delText>
              </w:r>
            </w:del>
          </w:p>
        </w:tc>
      </w:tr>
      <w:tr w:rsidR="009A66B3" w:rsidDel="009A66B3" w14:paraId="36116EA2" w14:textId="60D4C6B9" w:rsidTr="00B77271">
        <w:trPr>
          <w:trHeight w:val="814"/>
          <w:del w:id="1092" w:author="TEBA" w:date="2024-11-27T11:06:00Z"/>
        </w:trPr>
        <w:tc>
          <w:tcPr>
            <w:tcW w:w="1070" w:type="dxa"/>
          </w:tcPr>
          <w:p w14:paraId="46441FFD" w14:textId="2A92AC05" w:rsidR="009A66B3" w:rsidDel="009A66B3" w:rsidRDefault="009A66B3" w:rsidP="00B77271">
            <w:pPr>
              <w:pStyle w:val="TableBody"/>
              <w:rPr>
                <w:del w:id="1093" w:author="TEBA" w:date="2024-11-27T11:06:00Z"/>
              </w:rPr>
            </w:pPr>
            <w:del w:id="1094" w:author="TEBA" w:date="2024-11-27T11:06:00Z">
              <w:r w:rsidDel="009A66B3">
                <w:rPr>
                  <w:iCs w:val="0"/>
                </w:rPr>
                <w:delText xml:space="preserve">PC </w:delText>
              </w:r>
              <w:r w:rsidRPr="004878DD" w:rsidDel="009A66B3">
                <w:rPr>
                  <w:i/>
                  <w:iCs w:val="0"/>
                  <w:vertAlign w:val="subscript"/>
                </w:rPr>
                <w:delText>i</w:delText>
              </w:r>
            </w:del>
          </w:p>
        </w:tc>
        <w:tc>
          <w:tcPr>
            <w:tcW w:w="870" w:type="dxa"/>
          </w:tcPr>
          <w:p w14:paraId="3E8BF43E" w14:textId="7C1FF4A7" w:rsidR="009A66B3" w:rsidDel="009A66B3" w:rsidRDefault="009A66B3" w:rsidP="00B77271">
            <w:pPr>
              <w:pStyle w:val="TableBody"/>
              <w:rPr>
                <w:del w:id="1095" w:author="TEBA" w:date="2024-11-27T11:06:00Z"/>
              </w:rPr>
            </w:pPr>
            <w:del w:id="1096" w:author="TEBA" w:date="2024-11-27T11:06:00Z">
              <w:r w:rsidDel="009A66B3">
                <w:delText>MW</w:delText>
              </w:r>
            </w:del>
          </w:p>
        </w:tc>
        <w:tc>
          <w:tcPr>
            <w:tcW w:w="7025" w:type="dxa"/>
          </w:tcPr>
          <w:p w14:paraId="1A25C55E" w14:textId="4BA05474" w:rsidR="009A66B3" w:rsidDel="009A66B3" w:rsidRDefault="009A66B3" w:rsidP="00B77271">
            <w:pPr>
              <w:pStyle w:val="TableBody"/>
              <w:rPr>
                <w:del w:id="1097" w:author="TEBA" w:date="2024-11-27T11:06:00Z"/>
              </w:rPr>
            </w:pPr>
            <w:del w:id="1098" w:author="TEBA" w:date="2024-11-27T11:06:00Z">
              <w:r w:rsidDel="009A66B3">
                <w:rPr>
                  <w:iCs w:val="0"/>
                </w:rPr>
                <w:delText xml:space="preserve">Participating Capacity as of September 30 of the year the revised CCF is calculated for solar renewable energy generation facility </w:delText>
              </w:r>
              <w:r w:rsidRPr="007472DD" w:rsidDel="009A66B3">
                <w:rPr>
                  <w:i/>
                  <w:iCs w:val="0"/>
                </w:rPr>
                <w:delText>i</w:delText>
              </w:r>
              <w:r w:rsidDel="009A66B3">
                <w:rPr>
                  <w:iCs w:val="0"/>
                </w:rPr>
                <w:delText xml:space="preserve"> in the state of Texas participating in the REC Trading Program for which at least 12 months of operating data are available.</w:delText>
              </w:r>
            </w:del>
          </w:p>
        </w:tc>
      </w:tr>
    </w:tbl>
    <w:p w14:paraId="55CDFB44" w14:textId="56A1D21B" w:rsidR="009A66B3" w:rsidDel="009A66B3" w:rsidRDefault="009A66B3" w:rsidP="009A66B3">
      <w:pPr>
        <w:spacing w:before="240" w:after="240" w:line="360" w:lineRule="auto"/>
        <w:ind w:left="720" w:hanging="720"/>
        <w:rPr>
          <w:del w:id="1099" w:author="TEBA" w:date="2024-11-27T11:06:00Z"/>
        </w:rPr>
      </w:pPr>
      <w:del w:id="1100" w:author="TEBA" w:date="2024-11-27T11:06:00Z">
        <w:r w:rsidDel="009A66B3">
          <w:delText>(2)</w:delText>
        </w:r>
        <w:r w:rsidDel="009A66B3">
          <w:tab/>
          <w:delText>The CCF shall:</w:delText>
        </w:r>
      </w:del>
    </w:p>
    <w:p w14:paraId="5A2D454E" w14:textId="6ADB89F4" w:rsidR="009A66B3" w:rsidDel="009A66B3" w:rsidRDefault="009A66B3" w:rsidP="009A66B3">
      <w:pPr>
        <w:spacing w:after="240"/>
        <w:ind w:left="1440" w:hanging="720"/>
        <w:rPr>
          <w:del w:id="1101" w:author="TEBA" w:date="2024-11-27T11:06:00Z"/>
        </w:rPr>
      </w:pPr>
      <w:del w:id="1102" w:author="TEBA" w:date="2024-11-27T11:06:00Z">
        <w:r w:rsidDel="009A66B3">
          <w:delText>(a)</w:delText>
        </w:r>
        <w:r w:rsidDel="009A66B3">
          <w:tab/>
          <w:delText>Be based on actual solar generator performance data for calendar years 2022 and 2023 all solar renewable Resources in the REC Trading Program during that period for which at least 12 months of performance data are available;</w:delText>
        </w:r>
      </w:del>
    </w:p>
    <w:p w14:paraId="15C8A6DE" w14:textId="06A52D27" w:rsidR="009A66B3" w:rsidDel="009A66B3" w:rsidRDefault="009A66B3" w:rsidP="009A66B3">
      <w:pPr>
        <w:spacing w:after="240"/>
        <w:ind w:left="1440" w:hanging="720"/>
        <w:rPr>
          <w:del w:id="1103" w:author="TEBA" w:date="2024-11-27T11:06:00Z"/>
        </w:rPr>
      </w:pPr>
      <w:del w:id="1104" w:author="TEBA" w:date="2024-11-27T11:06:00Z">
        <w:r w:rsidDel="009A66B3">
          <w:lastRenderedPageBreak/>
          <w:delText>(b)</w:delText>
        </w:r>
        <w:r w:rsidDel="009A66B3">
          <w:tab/>
          <w:delText>Represent a weighted average of generator performance; and</w:delText>
        </w:r>
      </w:del>
    </w:p>
    <w:p w14:paraId="4DB64AD8" w14:textId="70927DE7" w:rsidR="009A66B3" w:rsidDel="009A66B3" w:rsidRDefault="009A66B3" w:rsidP="009A66B3">
      <w:pPr>
        <w:spacing w:after="240"/>
        <w:ind w:left="1440" w:hanging="720"/>
        <w:rPr>
          <w:del w:id="1105" w:author="TEBA" w:date="2024-11-27T11:06:00Z"/>
        </w:rPr>
      </w:pPr>
      <w:del w:id="1106" w:author="TEBA" w:date="2024-11-27T11:06:00Z">
        <w:r w:rsidDel="009A66B3">
          <w:delText>(c)</w:delText>
        </w:r>
        <w:r w:rsidDel="009A66B3">
          <w:tab/>
          <w:delText>Use all actual generator performance data that are available for each solar renewable Resource, excluding data for testing periods.</w:delText>
        </w:r>
      </w:del>
    </w:p>
    <w:p w14:paraId="65622326" w14:textId="582EA0C2" w:rsidR="009A66B3" w:rsidDel="009A66B3" w:rsidRDefault="009A66B3" w:rsidP="009A66B3">
      <w:pPr>
        <w:spacing w:after="240"/>
        <w:ind w:left="720" w:hanging="720"/>
        <w:rPr>
          <w:del w:id="1107" w:author="TEBA" w:date="2024-11-27T11:06:00Z"/>
          <w:iCs/>
        </w:rPr>
      </w:pPr>
      <w:del w:id="1108" w:author="TEBA" w:date="2024-11-27T11:06:00Z">
        <w:r w:rsidDel="009A66B3">
          <w:rPr>
            <w:iCs/>
          </w:rPr>
          <w:delText>(3)</w:delText>
        </w:r>
        <w:r w:rsidDel="009A66B3">
          <w:rPr>
            <w:iCs/>
          </w:rPr>
          <w:tab/>
          <w:delText>For purposes of calculating historical output from renewable capacity, ERCOT shall keep a list of renewable generators, REC certification dates, and annual MWh generation totals.</w:delText>
        </w:r>
      </w:del>
    </w:p>
    <w:p w14:paraId="00EB4B1D" w14:textId="3DBBC7CD" w:rsidR="009A66B3" w:rsidDel="009A66B3" w:rsidRDefault="009A66B3" w:rsidP="009A66B3">
      <w:pPr>
        <w:spacing w:after="240"/>
        <w:ind w:left="720" w:hanging="720"/>
        <w:rPr>
          <w:del w:id="1109" w:author="TEBA" w:date="2024-11-27T11:06:00Z"/>
          <w:iCs/>
        </w:rPr>
      </w:pPr>
      <w:del w:id="1110" w:author="TEBA" w:date="2024-11-27T11:06:00Z">
        <w:r w:rsidDel="009A66B3">
          <w:rPr>
            <w:iCs/>
          </w:rPr>
          <w:delText>(4)</w:delText>
        </w:r>
        <w:r w:rsidDel="009A66B3">
          <w:rPr>
            <w:iCs/>
          </w:rPr>
          <w:tab/>
          <w:delText>ERCOT shall use this revised CCF for the two Compliance Periods immediately after it is set (calendar years 2024 and 2025).  If the PUCT has determined that the REC Trading Program is failing to meet the statutory targets for solar renewable energy capacity in Texas, it will instruct ERCOT to use a different number than that which would be calculated using the formula for the CCF.  Such requests will be published on the ERCOT website within ten Business Days of receipt of the letter from the PUCT.</w:delText>
        </w:r>
      </w:del>
    </w:p>
    <w:p w14:paraId="5DAD56FF" w14:textId="030A6DB9" w:rsidR="009A66B3" w:rsidDel="009A66B3" w:rsidRDefault="009A66B3" w:rsidP="009A66B3">
      <w:pPr>
        <w:keepNext/>
        <w:tabs>
          <w:tab w:val="left" w:pos="1080"/>
        </w:tabs>
        <w:spacing w:before="240" w:after="240"/>
        <w:ind w:left="1080" w:hanging="1080"/>
        <w:outlineLvl w:val="2"/>
        <w:rPr>
          <w:del w:id="1111" w:author="TEBA" w:date="2024-11-27T11:06:00Z"/>
          <w:b/>
          <w:bCs/>
          <w:i/>
        </w:rPr>
      </w:pPr>
      <w:bookmarkStart w:id="1112" w:name="_Toc180673472"/>
      <w:bookmarkStart w:id="1113" w:name="_Toc239073034"/>
      <w:commentRangeStart w:id="1114"/>
      <w:del w:id="1115" w:author="TEBA" w:date="2024-11-27T11:06:00Z">
        <w:r w:rsidDel="009A66B3">
          <w:rPr>
            <w:b/>
            <w:bCs/>
            <w:i/>
          </w:rPr>
          <w:delText>14.9.3</w:delText>
        </w:r>
      </w:del>
      <w:commentRangeEnd w:id="1114"/>
      <w:r w:rsidR="00CA1F24">
        <w:rPr>
          <w:rStyle w:val="CommentReference"/>
        </w:rPr>
        <w:commentReference w:id="1114"/>
      </w:r>
      <w:del w:id="1116" w:author="TEBA" w:date="2024-11-27T11:06:00Z">
        <w:r w:rsidDel="009A66B3">
          <w:rPr>
            <w:b/>
            <w:bCs/>
            <w:i/>
          </w:rPr>
          <w:tab/>
          <w:delText>Statewide Solar Renewable Portfolio Standard Requirement</w:delText>
        </w:r>
        <w:bookmarkEnd w:id="1112"/>
      </w:del>
    </w:p>
    <w:p w14:paraId="5DEF6F12" w14:textId="3215A245" w:rsidR="009A66B3" w:rsidDel="009A66B3" w:rsidRDefault="009A66B3" w:rsidP="009A66B3">
      <w:pPr>
        <w:keepNext/>
        <w:spacing w:after="240"/>
        <w:ind w:left="720" w:hanging="720"/>
        <w:rPr>
          <w:del w:id="1117" w:author="TEBA" w:date="2024-11-27T11:06:00Z"/>
          <w:iCs/>
        </w:rPr>
      </w:pPr>
      <w:del w:id="1118" w:author="TEBA" w:date="2024-11-27T11:06:00Z">
        <w:r w:rsidDel="009A66B3">
          <w:delText>(1)</w:delText>
        </w:r>
        <w:r w:rsidDel="009A66B3">
          <w:tab/>
        </w:r>
        <w:r w:rsidDel="009A66B3">
          <w:rPr>
            <w:iCs/>
          </w:rPr>
          <w:delText>ERCOT shall determine the SSRR for a particular Compliance Period as follows:</w:delText>
        </w:r>
      </w:del>
    </w:p>
    <w:p w14:paraId="4584E333" w14:textId="1640CE94" w:rsidR="009A66B3" w:rsidDel="009A66B3" w:rsidRDefault="009A66B3" w:rsidP="009A66B3">
      <w:pPr>
        <w:pStyle w:val="FormulaBold"/>
        <w:rPr>
          <w:del w:id="1119" w:author="TEBA" w:date="2024-11-27T11:06:00Z"/>
        </w:rPr>
      </w:pPr>
      <w:del w:id="1120" w:author="TEBA" w:date="2024-11-27T11:06:00Z">
        <w:r w:rsidDel="009A66B3">
          <w:delText xml:space="preserve">SSRR = (ACT </w:delText>
        </w:r>
        <w:r w:rsidDel="009A66B3">
          <w:rPr>
            <w:rFonts w:ascii="Symbol" w:hAnsi="Symbol"/>
          </w:rPr>
          <w:delText></w:delText>
        </w:r>
        <w:r w:rsidDel="009A66B3">
          <w:delText xml:space="preserve"> h </w:delText>
        </w:r>
        <w:r w:rsidDel="009A66B3">
          <w:rPr>
            <w:rFonts w:ascii="Symbol" w:hAnsi="Symbol"/>
          </w:rPr>
          <w:delText></w:delText>
        </w:r>
        <w:r w:rsidDel="009A66B3">
          <w:delText xml:space="preserve"> CCF) + RCP</w:delText>
        </w:r>
      </w:del>
    </w:p>
    <w:p w14:paraId="160CF751" w14:textId="2B1369AD" w:rsidR="009A66B3" w:rsidDel="009A66B3" w:rsidRDefault="009A66B3" w:rsidP="009A66B3">
      <w:pPr>
        <w:rPr>
          <w:del w:id="1121" w:author="TEBA" w:date="2024-11-27T11:06:00Z"/>
        </w:rPr>
      </w:pPr>
      <w:del w:id="1122"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2EB75209" w14:textId="6F454B40" w:rsidTr="00B77271">
        <w:trPr>
          <w:trHeight w:val="548"/>
          <w:del w:id="1123" w:author="TEBA" w:date="2024-11-27T11:06:00Z"/>
        </w:trPr>
        <w:tc>
          <w:tcPr>
            <w:tcW w:w="1070" w:type="dxa"/>
          </w:tcPr>
          <w:p w14:paraId="0A78A576" w14:textId="32A68730" w:rsidR="009A66B3" w:rsidDel="009A66B3" w:rsidRDefault="009A66B3" w:rsidP="00B77271">
            <w:pPr>
              <w:pStyle w:val="TableBody"/>
              <w:rPr>
                <w:del w:id="1124" w:author="TEBA" w:date="2024-11-27T11:06:00Z"/>
                <w:b/>
              </w:rPr>
            </w:pPr>
            <w:del w:id="1125" w:author="TEBA" w:date="2024-11-27T11:06:00Z">
              <w:r w:rsidDel="009A66B3">
                <w:rPr>
                  <w:b/>
                </w:rPr>
                <w:delText>Variable</w:delText>
              </w:r>
            </w:del>
          </w:p>
        </w:tc>
        <w:tc>
          <w:tcPr>
            <w:tcW w:w="870" w:type="dxa"/>
          </w:tcPr>
          <w:p w14:paraId="51705AD6" w14:textId="56842078" w:rsidR="009A66B3" w:rsidDel="009A66B3" w:rsidRDefault="009A66B3" w:rsidP="00B77271">
            <w:pPr>
              <w:pStyle w:val="TableBody"/>
              <w:rPr>
                <w:del w:id="1126" w:author="TEBA" w:date="2024-11-27T11:06:00Z"/>
                <w:b/>
              </w:rPr>
            </w:pPr>
            <w:del w:id="1127" w:author="TEBA" w:date="2024-11-27T11:06:00Z">
              <w:r w:rsidDel="009A66B3">
                <w:rPr>
                  <w:b/>
                </w:rPr>
                <w:delText>Unit</w:delText>
              </w:r>
            </w:del>
          </w:p>
        </w:tc>
        <w:tc>
          <w:tcPr>
            <w:tcW w:w="7025" w:type="dxa"/>
          </w:tcPr>
          <w:p w14:paraId="5E599BB5" w14:textId="646E1C6C" w:rsidR="009A66B3" w:rsidDel="009A66B3" w:rsidRDefault="009A66B3" w:rsidP="00B77271">
            <w:pPr>
              <w:pStyle w:val="TableBody"/>
              <w:rPr>
                <w:del w:id="1128" w:author="TEBA" w:date="2024-11-27T11:06:00Z"/>
                <w:b/>
              </w:rPr>
            </w:pPr>
            <w:del w:id="1129" w:author="TEBA" w:date="2024-11-27T11:06:00Z">
              <w:r w:rsidDel="009A66B3">
                <w:rPr>
                  <w:b/>
                </w:rPr>
                <w:delText>Description</w:delText>
              </w:r>
            </w:del>
          </w:p>
        </w:tc>
      </w:tr>
      <w:tr w:rsidR="009A66B3" w:rsidDel="009A66B3" w14:paraId="6455BB48" w14:textId="456ADC04" w:rsidTr="00B77271">
        <w:trPr>
          <w:trHeight w:val="448"/>
          <w:del w:id="1130" w:author="TEBA" w:date="2024-11-27T11:06:00Z"/>
        </w:trPr>
        <w:tc>
          <w:tcPr>
            <w:tcW w:w="1070" w:type="dxa"/>
          </w:tcPr>
          <w:p w14:paraId="49D2F098" w14:textId="44F1AF94" w:rsidR="009A66B3" w:rsidDel="009A66B3" w:rsidRDefault="009A66B3" w:rsidP="00B77271">
            <w:pPr>
              <w:pStyle w:val="TableBody"/>
              <w:rPr>
                <w:del w:id="1131" w:author="TEBA" w:date="2024-11-27T11:06:00Z"/>
              </w:rPr>
            </w:pPr>
            <w:del w:id="1132" w:author="TEBA" w:date="2024-11-27T11:06:00Z">
              <w:r w:rsidDel="009A66B3">
                <w:delText>ACT</w:delText>
              </w:r>
            </w:del>
          </w:p>
        </w:tc>
        <w:tc>
          <w:tcPr>
            <w:tcW w:w="870" w:type="dxa"/>
          </w:tcPr>
          <w:p w14:paraId="3C64E271" w14:textId="4A952137" w:rsidR="009A66B3" w:rsidDel="009A66B3" w:rsidRDefault="009A66B3" w:rsidP="00B77271">
            <w:pPr>
              <w:pStyle w:val="TableBody"/>
              <w:rPr>
                <w:del w:id="1133" w:author="TEBA" w:date="2024-11-27T11:06:00Z"/>
              </w:rPr>
            </w:pPr>
            <w:del w:id="1134" w:author="TEBA" w:date="2024-11-27T11:06:00Z">
              <w:r w:rsidDel="009A66B3">
                <w:delText>MW</w:delText>
              </w:r>
            </w:del>
          </w:p>
        </w:tc>
        <w:tc>
          <w:tcPr>
            <w:tcW w:w="7025" w:type="dxa"/>
          </w:tcPr>
          <w:p w14:paraId="054FE01F" w14:textId="58D3838F" w:rsidR="009A66B3" w:rsidDel="009A66B3" w:rsidRDefault="009A66B3" w:rsidP="00B77271">
            <w:pPr>
              <w:pStyle w:val="TableBody"/>
              <w:rPr>
                <w:del w:id="1135" w:author="TEBA" w:date="2024-11-27T11:06:00Z"/>
              </w:rPr>
            </w:pPr>
            <w:del w:id="1136" w:author="TEBA" w:date="2024-11-27T11:06:00Z">
              <w:r w:rsidDel="009A66B3">
                <w:rPr>
                  <w:iCs w:val="0"/>
                </w:rPr>
                <w:delText>Annual Capacity Target for new solar renewable energy generation facilities.</w:delText>
              </w:r>
            </w:del>
          </w:p>
        </w:tc>
      </w:tr>
      <w:tr w:rsidR="009A66B3" w:rsidDel="009A66B3" w14:paraId="1720C68C" w14:textId="2DA8F250" w:rsidTr="00B77271">
        <w:trPr>
          <w:trHeight w:val="341"/>
          <w:del w:id="1137" w:author="TEBA" w:date="2024-11-27T11:06:00Z"/>
        </w:trPr>
        <w:tc>
          <w:tcPr>
            <w:tcW w:w="1070" w:type="dxa"/>
          </w:tcPr>
          <w:p w14:paraId="47FEB7EF" w14:textId="77C14D85" w:rsidR="009A66B3" w:rsidRPr="008E200A" w:rsidDel="009A66B3" w:rsidRDefault="009A66B3" w:rsidP="00B77271">
            <w:pPr>
              <w:pStyle w:val="TableBody"/>
              <w:rPr>
                <w:del w:id="1138" w:author="TEBA" w:date="2024-11-27T11:06:00Z"/>
                <w:i/>
              </w:rPr>
            </w:pPr>
            <w:del w:id="1139" w:author="TEBA" w:date="2024-11-27T11:06:00Z">
              <w:r w:rsidRPr="008E200A" w:rsidDel="009A66B3">
                <w:rPr>
                  <w:i/>
                </w:rPr>
                <w:delText>h</w:delText>
              </w:r>
            </w:del>
          </w:p>
        </w:tc>
        <w:tc>
          <w:tcPr>
            <w:tcW w:w="870" w:type="dxa"/>
          </w:tcPr>
          <w:p w14:paraId="11E3328E" w14:textId="0538570A" w:rsidR="009A66B3" w:rsidDel="009A66B3" w:rsidRDefault="009A66B3" w:rsidP="00B77271">
            <w:pPr>
              <w:pStyle w:val="TableBody"/>
              <w:rPr>
                <w:del w:id="1140" w:author="TEBA" w:date="2024-11-27T11:06:00Z"/>
              </w:rPr>
            </w:pPr>
            <w:del w:id="1141" w:author="TEBA" w:date="2024-11-27T11:06:00Z">
              <w:r w:rsidDel="009A66B3">
                <w:delText>None</w:delText>
              </w:r>
            </w:del>
          </w:p>
        </w:tc>
        <w:tc>
          <w:tcPr>
            <w:tcW w:w="7025" w:type="dxa"/>
          </w:tcPr>
          <w:p w14:paraId="5417262F" w14:textId="6F7D1C06" w:rsidR="009A66B3" w:rsidDel="009A66B3" w:rsidRDefault="009A66B3" w:rsidP="00B77271">
            <w:pPr>
              <w:pStyle w:val="TableBody"/>
              <w:rPr>
                <w:del w:id="1142" w:author="TEBA" w:date="2024-11-27T11:06:00Z"/>
              </w:rPr>
            </w:pPr>
            <w:del w:id="1143" w:author="TEBA" w:date="2024-11-27T11:06:00Z">
              <w:r w:rsidDel="009A66B3">
                <w:rPr>
                  <w:iCs w:val="0"/>
                </w:rPr>
                <w:delText>Number of hours in the Compliance Period.  h = 8,760 for the 2024 Compliance Period and 5,840 for the 2025 Compliance Period.</w:delText>
              </w:r>
            </w:del>
          </w:p>
        </w:tc>
      </w:tr>
      <w:tr w:rsidR="009A66B3" w:rsidDel="009A66B3" w14:paraId="34DEF06A" w14:textId="255A9283" w:rsidTr="00B77271">
        <w:trPr>
          <w:trHeight w:val="260"/>
          <w:del w:id="1144" w:author="TEBA" w:date="2024-11-27T11:06:00Z"/>
        </w:trPr>
        <w:tc>
          <w:tcPr>
            <w:tcW w:w="1070" w:type="dxa"/>
          </w:tcPr>
          <w:p w14:paraId="5F6DAACB" w14:textId="458E2C7C" w:rsidR="009A66B3" w:rsidDel="009A66B3" w:rsidRDefault="009A66B3" w:rsidP="00B77271">
            <w:pPr>
              <w:pStyle w:val="TableBody"/>
              <w:rPr>
                <w:del w:id="1145" w:author="TEBA" w:date="2024-11-27T11:06:00Z"/>
                <w:iCs w:val="0"/>
              </w:rPr>
            </w:pPr>
            <w:del w:id="1146" w:author="TEBA" w:date="2024-11-27T11:06:00Z">
              <w:r w:rsidDel="009A66B3">
                <w:rPr>
                  <w:iCs w:val="0"/>
                </w:rPr>
                <w:delText>CCF</w:delText>
              </w:r>
            </w:del>
          </w:p>
        </w:tc>
        <w:tc>
          <w:tcPr>
            <w:tcW w:w="870" w:type="dxa"/>
          </w:tcPr>
          <w:p w14:paraId="0D3E27F5" w14:textId="0965FCFB" w:rsidR="009A66B3" w:rsidDel="009A66B3" w:rsidRDefault="009A66B3" w:rsidP="00B77271">
            <w:pPr>
              <w:pStyle w:val="TableBody"/>
              <w:rPr>
                <w:del w:id="1147" w:author="TEBA" w:date="2024-11-27T11:06:00Z"/>
              </w:rPr>
            </w:pPr>
            <w:del w:id="1148" w:author="TEBA" w:date="2024-11-27T11:06:00Z">
              <w:r w:rsidDel="009A66B3">
                <w:delText>None</w:delText>
              </w:r>
            </w:del>
          </w:p>
        </w:tc>
        <w:tc>
          <w:tcPr>
            <w:tcW w:w="7025" w:type="dxa"/>
          </w:tcPr>
          <w:p w14:paraId="248F9F4C" w14:textId="26E4749E" w:rsidR="009A66B3" w:rsidDel="009A66B3" w:rsidRDefault="009A66B3" w:rsidP="00B77271">
            <w:pPr>
              <w:pStyle w:val="TableBody"/>
              <w:rPr>
                <w:del w:id="1149" w:author="TEBA" w:date="2024-11-27T11:06:00Z"/>
                <w:iCs w:val="0"/>
              </w:rPr>
            </w:pPr>
            <w:del w:id="1150" w:author="TEBA" w:date="2024-11-27T11:06:00Z">
              <w:r w:rsidDel="009A66B3">
                <w:rPr>
                  <w:iCs w:val="0"/>
                </w:rPr>
                <w:delText>Capacity Conversion Factor.</w:delText>
              </w:r>
            </w:del>
          </w:p>
        </w:tc>
      </w:tr>
      <w:tr w:rsidR="009A66B3" w:rsidDel="009A66B3" w14:paraId="08FDE8A0" w14:textId="7000B480" w:rsidTr="00B77271">
        <w:trPr>
          <w:trHeight w:val="314"/>
          <w:del w:id="1151" w:author="TEBA" w:date="2024-11-27T11:06:00Z"/>
        </w:trPr>
        <w:tc>
          <w:tcPr>
            <w:tcW w:w="1070" w:type="dxa"/>
          </w:tcPr>
          <w:p w14:paraId="67B9E91F" w14:textId="672F88D9" w:rsidR="009A66B3" w:rsidDel="009A66B3" w:rsidRDefault="009A66B3" w:rsidP="00B77271">
            <w:pPr>
              <w:pStyle w:val="TableBody"/>
              <w:rPr>
                <w:del w:id="1152" w:author="TEBA" w:date="2024-11-27T11:06:00Z"/>
                <w:iCs w:val="0"/>
              </w:rPr>
            </w:pPr>
            <w:del w:id="1153" w:author="TEBA" w:date="2024-11-27T11:06:00Z">
              <w:r w:rsidDel="009A66B3">
                <w:rPr>
                  <w:iCs w:val="0"/>
                </w:rPr>
                <w:delText>RCP</w:delText>
              </w:r>
            </w:del>
          </w:p>
        </w:tc>
        <w:tc>
          <w:tcPr>
            <w:tcW w:w="870" w:type="dxa"/>
          </w:tcPr>
          <w:p w14:paraId="62314990" w14:textId="4D0A06BB" w:rsidR="009A66B3" w:rsidDel="009A66B3" w:rsidRDefault="009A66B3" w:rsidP="00B77271">
            <w:pPr>
              <w:pStyle w:val="TableBody"/>
              <w:rPr>
                <w:del w:id="1154" w:author="TEBA" w:date="2024-11-27T11:06:00Z"/>
              </w:rPr>
            </w:pPr>
            <w:del w:id="1155" w:author="TEBA" w:date="2024-11-27T11:06:00Z">
              <w:r w:rsidDel="009A66B3">
                <w:delText>None</w:delText>
              </w:r>
            </w:del>
          </w:p>
        </w:tc>
        <w:tc>
          <w:tcPr>
            <w:tcW w:w="7025" w:type="dxa"/>
          </w:tcPr>
          <w:p w14:paraId="17E00A75" w14:textId="068323CA" w:rsidR="009A66B3" w:rsidDel="009A66B3" w:rsidRDefault="009A66B3" w:rsidP="00B77271">
            <w:pPr>
              <w:pStyle w:val="TableBody"/>
              <w:rPr>
                <w:del w:id="1156" w:author="TEBA" w:date="2024-11-27T11:06:00Z"/>
                <w:iCs w:val="0"/>
              </w:rPr>
            </w:pPr>
            <w:del w:id="1157" w:author="TEBA" w:date="2024-11-27T11:06:00Z">
              <w:r w:rsidDel="009A66B3">
                <w:rPr>
                  <w:iCs w:val="0"/>
                </w:rPr>
                <w:delText>The number of Compliance Premiums retired from solar Resources only during the previous Compliance Period.</w:delText>
              </w:r>
            </w:del>
          </w:p>
        </w:tc>
      </w:tr>
    </w:tbl>
    <w:bookmarkEnd w:id="1113"/>
    <w:p w14:paraId="0FD1E57F" w14:textId="7C198E55" w:rsidR="009A66B3" w:rsidDel="009A66B3" w:rsidRDefault="009A66B3" w:rsidP="009A66B3">
      <w:pPr>
        <w:keepNext/>
        <w:widowControl w:val="0"/>
        <w:tabs>
          <w:tab w:val="left" w:pos="1260"/>
        </w:tabs>
        <w:spacing w:before="480" w:after="240"/>
        <w:ind w:left="1260" w:hanging="1260"/>
        <w:outlineLvl w:val="3"/>
        <w:rPr>
          <w:del w:id="1158" w:author="TEBA" w:date="2024-11-27T11:06:00Z"/>
          <w:b/>
          <w:bCs/>
          <w:snapToGrid w:val="0"/>
        </w:rPr>
      </w:pPr>
      <w:commentRangeStart w:id="1159"/>
      <w:del w:id="1160" w:author="TEBA" w:date="2024-11-27T11:06:00Z">
        <w:r w:rsidDel="009A66B3">
          <w:rPr>
            <w:b/>
            <w:bCs/>
            <w:snapToGrid w:val="0"/>
          </w:rPr>
          <w:delText>14.9.3.1</w:delText>
        </w:r>
      </w:del>
      <w:commentRangeEnd w:id="1159"/>
      <w:r w:rsidR="007B7619">
        <w:rPr>
          <w:rStyle w:val="CommentReference"/>
        </w:rPr>
        <w:commentReference w:id="1159"/>
      </w:r>
      <w:del w:id="1161" w:author="TEBA" w:date="2024-11-27T11:06:00Z">
        <w:r w:rsidDel="009A66B3">
          <w:rPr>
            <w:b/>
            <w:bCs/>
            <w:snapToGrid w:val="0"/>
          </w:rPr>
          <w:tab/>
          <w:delText>Preliminary Solar Renewable Portfolio Standard Requirement for Retail Entities</w:delText>
        </w:r>
      </w:del>
    </w:p>
    <w:p w14:paraId="025DE26D" w14:textId="03A6523E" w:rsidR="009A66B3" w:rsidDel="009A66B3" w:rsidRDefault="009A66B3" w:rsidP="009A66B3">
      <w:pPr>
        <w:keepNext/>
        <w:spacing w:after="240"/>
        <w:ind w:left="720" w:hanging="720"/>
        <w:rPr>
          <w:del w:id="1162" w:author="TEBA" w:date="2024-11-27T11:06:00Z"/>
          <w:iCs/>
        </w:rPr>
      </w:pPr>
      <w:del w:id="1163" w:author="TEBA" w:date="2024-11-27T11:06:00Z">
        <w:r w:rsidDel="009A66B3">
          <w:rPr>
            <w:iCs/>
          </w:rPr>
          <w:delText>(1)</w:delText>
        </w:r>
        <w:r w:rsidDel="009A66B3">
          <w:rPr>
            <w:iCs/>
          </w:rPr>
          <w:tab/>
          <w:delText>ERCOT shall determine each Retail Entity’s Preliminary SRPS Requirement as follows:</w:delText>
        </w:r>
      </w:del>
    </w:p>
    <w:p w14:paraId="66C4264B" w14:textId="588A7F90" w:rsidR="009A66B3" w:rsidDel="009A66B3" w:rsidRDefault="009A66B3" w:rsidP="009A66B3">
      <w:pPr>
        <w:pStyle w:val="FormulaBold"/>
        <w:rPr>
          <w:del w:id="1164" w:author="TEBA" w:date="2024-11-27T11:06:00Z"/>
        </w:rPr>
      </w:pPr>
      <w:del w:id="1165" w:author="TEBA" w:date="2024-11-27T11:06:00Z">
        <w:r w:rsidDel="009A66B3">
          <w:delText xml:space="preserve">Preliminary SRPS Requirement </w:delText>
        </w:r>
        <w:r w:rsidDel="009A66B3">
          <w:rPr>
            <w:i/>
            <w:vertAlign w:val="subscript"/>
          </w:rPr>
          <w:delText>i</w:delText>
        </w:r>
        <w:r w:rsidDel="009A66B3">
          <w:rPr>
            <w:vertAlign w:val="subscript"/>
          </w:rPr>
          <w:delText xml:space="preserve"> </w:delText>
        </w:r>
        <w:r w:rsidDel="009A66B3">
          <w:delText xml:space="preserve">= SSRR * (CRSRES </w:delText>
        </w:r>
        <w:r w:rsidDel="009A66B3">
          <w:rPr>
            <w:i/>
            <w:vertAlign w:val="subscript"/>
          </w:rPr>
          <w:delText>i</w:delText>
        </w:r>
        <w:r w:rsidDel="009A66B3">
          <w:delText xml:space="preserve"> / TS)</w:delText>
        </w:r>
      </w:del>
    </w:p>
    <w:p w14:paraId="0DFDFC05" w14:textId="1AE49A43" w:rsidR="009A66B3" w:rsidDel="009A66B3" w:rsidRDefault="009A66B3" w:rsidP="009A66B3">
      <w:pPr>
        <w:rPr>
          <w:del w:id="1166" w:author="TEBA" w:date="2024-11-27T11:06:00Z"/>
        </w:rPr>
      </w:pPr>
      <w:del w:id="1167"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070"/>
        <w:gridCol w:w="870"/>
        <w:gridCol w:w="7025"/>
      </w:tblGrid>
      <w:tr w:rsidR="009A66B3" w:rsidDel="009A66B3" w14:paraId="524DCCE5" w14:textId="446C5746" w:rsidTr="00B77271">
        <w:trPr>
          <w:trHeight w:val="548"/>
          <w:del w:id="1168" w:author="TEBA" w:date="2024-11-27T11:06:00Z"/>
        </w:trPr>
        <w:tc>
          <w:tcPr>
            <w:tcW w:w="1070" w:type="dxa"/>
          </w:tcPr>
          <w:p w14:paraId="63B9FE17" w14:textId="1D18C62D" w:rsidR="009A66B3" w:rsidDel="009A66B3" w:rsidRDefault="009A66B3" w:rsidP="00B77271">
            <w:pPr>
              <w:pStyle w:val="TableBody"/>
              <w:rPr>
                <w:del w:id="1169" w:author="TEBA" w:date="2024-11-27T11:06:00Z"/>
                <w:b/>
              </w:rPr>
            </w:pPr>
            <w:del w:id="1170" w:author="TEBA" w:date="2024-11-27T11:06:00Z">
              <w:r w:rsidDel="009A66B3">
                <w:rPr>
                  <w:b/>
                </w:rPr>
                <w:delText>Variable</w:delText>
              </w:r>
            </w:del>
          </w:p>
        </w:tc>
        <w:tc>
          <w:tcPr>
            <w:tcW w:w="870" w:type="dxa"/>
          </w:tcPr>
          <w:p w14:paraId="7155B3FC" w14:textId="32A0BC6F" w:rsidR="009A66B3" w:rsidDel="009A66B3" w:rsidRDefault="009A66B3" w:rsidP="00B77271">
            <w:pPr>
              <w:pStyle w:val="TableBody"/>
              <w:rPr>
                <w:del w:id="1171" w:author="TEBA" w:date="2024-11-27T11:06:00Z"/>
                <w:b/>
              </w:rPr>
            </w:pPr>
            <w:del w:id="1172" w:author="TEBA" w:date="2024-11-27T11:06:00Z">
              <w:r w:rsidDel="009A66B3">
                <w:rPr>
                  <w:b/>
                </w:rPr>
                <w:delText>Unit</w:delText>
              </w:r>
            </w:del>
          </w:p>
        </w:tc>
        <w:tc>
          <w:tcPr>
            <w:tcW w:w="7025" w:type="dxa"/>
          </w:tcPr>
          <w:p w14:paraId="7FE6BF82" w14:textId="040B669D" w:rsidR="009A66B3" w:rsidDel="009A66B3" w:rsidRDefault="009A66B3" w:rsidP="00B77271">
            <w:pPr>
              <w:pStyle w:val="TableBody"/>
              <w:rPr>
                <w:del w:id="1173" w:author="TEBA" w:date="2024-11-27T11:06:00Z"/>
                <w:b/>
              </w:rPr>
            </w:pPr>
            <w:del w:id="1174" w:author="TEBA" w:date="2024-11-27T11:06:00Z">
              <w:r w:rsidDel="009A66B3">
                <w:rPr>
                  <w:b/>
                </w:rPr>
                <w:delText>Description</w:delText>
              </w:r>
            </w:del>
          </w:p>
        </w:tc>
      </w:tr>
      <w:tr w:rsidR="009A66B3" w:rsidDel="009A66B3" w14:paraId="6F6C9C5C" w14:textId="60C29F27" w:rsidTr="00B77271">
        <w:trPr>
          <w:trHeight w:val="448"/>
          <w:del w:id="1175" w:author="TEBA" w:date="2024-11-27T11:06:00Z"/>
        </w:trPr>
        <w:tc>
          <w:tcPr>
            <w:tcW w:w="1070" w:type="dxa"/>
          </w:tcPr>
          <w:p w14:paraId="0DBA51F9" w14:textId="054EAF32" w:rsidR="009A66B3" w:rsidRPr="00D540B0" w:rsidDel="009A66B3" w:rsidRDefault="009A66B3" w:rsidP="00B77271">
            <w:pPr>
              <w:pStyle w:val="TableBody"/>
              <w:rPr>
                <w:del w:id="1176" w:author="TEBA" w:date="2024-11-27T11:06:00Z"/>
                <w:i/>
              </w:rPr>
            </w:pPr>
            <w:del w:id="1177" w:author="TEBA" w:date="2024-11-27T11:06:00Z">
              <w:r w:rsidRPr="00D540B0" w:rsidDel="009A66B3">
                <w:rPr>
                  <w:i/>
                </w:rPr>
                <w:delText>i</w:delText>
              </w:r>
            </w:del>
          </w:p>
        </w:tc>
        <w:tc>
          <w:tcPr>
            <w:tcW w:w="870" w:type="dxa"/>
          </w:tcPr>
          <w:p w14:paraId="3FE77CB2" w14:textId="418DF257" w:rsidR="009A66B3" w:rsidDel="009A66B3" w:rsidRDefault="009A66B3" w:rsidP="00B77271">
            <w:pPr>
              <w:pStyle w:val="TableBody"/>
              <w:rPr>
                <w:del w:id="1178" w:author="TEBA" w:date="2024-11-27T11:06:00Z"/>
              </w:rPr>
            </w:pPr>
            <w:del w:id="1179" w:author="TEBA" w:date="2024-11-27T11:06:00Z">
              <w:r w:rsidDel="009A66B3">
                <w:delText>None</w:delText>
              </w:r>
            </w:del>
          </w:p>
        </w:tc>
        <w:tc>
          <w:tcPr>
            <w:tcW w:w="7025" w:type="dxa"/>
          </w:tcPr>
          <w:p w14:paraId="2EA79E31" w14:textId="1C576B78" w:rsidR="009A66B3" w:rsidDel="009A66B3" w:rsidRDefault="009A66B3" w:rsidP="00B77271">
            <w:pPr>
              <w:pStyle w:val="TableBody"/>
              <w:rPr>
                <w:del w:id="1180" w:author="TEBA" w:date="2024-11-27T11:06:00Z"/>
              </w:rPr>
            </w:pPr>
            <w:del w:id="1181" w:author="TEBA" w:date="2024-11-27T11:06:00Z">
              <w:r w:rsidDel="009A66B3">
                <w:rPr>
                  <w:iCs w:val="0"/>
                </w:rPr>
                <w:delText>Specific Retail Entity.</w:delText>
              </w:r>
            </w:del>
          </w:p>
        </w:tc>
      </w:tr>
      <w:tr w:rsidR="009A66B3" w:rsidDel="009A66B3" w14:paraId="7F5A81B9" w14:textId="37EA73A2" w:rsidTr="00B77271">
        <w:trPr>
          <w:trHeight w:val="341"/>
          <w:del w:id="1182" w:author="TEBA" w:date="2024-11-27T11:06:00Z"/>
        </w:trPr>
        <w:tc>
          <w:tcPr>
            <w:tcW w:w="1070" w:type="dxa"/>
          </w:tcPr>
          <w:p w14:paraId="34B7581A" w14:textId="019DB215" w:rsidR="009A66B3" w:rsidDel="009A66B3" w:rsidRDefault="009A66B3" w:rsidP="00B77271">
            <w:pPr>
              <w:pStyle w:val="TableBody"/>
              <w:rPr>
                <w:del w:id="1183" w:author="TEBA" w:date="2024-11-27T11:06:00Z"/>
              </w:rPr>
            </w:pPr>
            <w:del w:id="1184" w:author="TEBA" w:date="2024-11-27T11:06:00Z">
              <w:r w:rsidDel="009A66B3">
                <w:rPr>
                  <w:iCs w:val="0"/>
                </w:rPr>
                <w:delText>SSRR</w:delText>
              </w:r>
            </w:del>
          </w:p>
        </w:tc>
        <w:tc>
          <w:tcPr>
            <w:tcW w:w="870" w:type="dxa"/>
          </w:tcPr>
          <w:p w14:paraId="78BBBFD3" w14:textId="48D35986" w:rsidR="009A66B3" w:rsidDel="009A66B3" w:rsidRDefault="009A66B3" w:rsidP="00B77271">
            <w:pPr>
              <w:pStyle w:val="TableBody"/>
              <w:rPr>
                <w:del w:id="1185" w:author="TEBA" w:date="2024-11-27T11:06:00Z"/>
              </w:rPr>
            </w:pPr>
            <w:del w:id="1186" w:author="TEBA" w:date="2024-11-27T11:06:00Z">
              <w:r w:rsidDel="009A66B3">
                <w:delText>REC</w:delText>
              </w:r>
            </w:del>
          </w:p>
        </w:tc>
        <w:tc>
          <w:tcPr>
            <w:tcW w:w="7025" w:type="dxa"/>
          </w:tcPr>
          <w:p w14:paraId="55BAEE72" w14:textId="79CFE754" w:rsidR="009A66B3" w:rsidDel="009A66B3" w:rsidRDefault="009A66B3" w:rsidP="00B77271">
            <w:pPr>
              <w:pStyle w:val="TableBody"/>
              <w:rPr>
                <w:del w:id="1187" w:author="TEBA" w:date="2024-11-27T11:06:00Z"/>
              </w:rPr>
            </w:pPr>
            <w:del w:id="1188" w:author="TEBA" w:date="2024-11-27T11:06:00Z">
              <w:r w:rsidDel="009A66B3">
                <w:rPr>
                  <w:iCs w:val="0"/>
                </w:rPr>
                <w:delText>Statewide SRPS Requirement.</w:delText>
              </w:r>
            </w:del>
          </w:p>
        </w:tc>
      </w:tr>
      <w:tr w:rsidR="009A66B3" w:rsidDel="009A66B3" w14:paraId="0BCAA3C4" w14:textId="79C6B345" w:rsidTr="00B77271">
        <w:trPr>
          <w:trHeight w:val="260"/>
          <w:del w:id="1189" w:author="TEBA" w:date="2024-11-27T11:06:00Z"/>
        </w:trPr>
        <w:tc>
          <w:tcPr>
            <w:tcW w:w="1070" w:type="dxa"/>
          </w:tcPr>
          <w:p w14:paraId="4E2F8F24" w14:textId="2FFD07F7" w:rsidR="009A66B3" w:rsidDel="009A66B3" w:rsidRDefault="009A66B3" w:rsidP="00B77271">
            <w:pPr>
              <w:pStyle w:val="TableBody"/>
              <w:rPr>
                <w:del w:id="1190" w:author="TEBA" w:date="2024-11-27T11:06:00Z"/>
                <w:iCs w:val="0"/>
              </w:rPr>
            </w:pPr>
            <w:del w:id="1191" w:author="TEBA" w:date="2024-11-27T11:06:00Z">
              <w:r w:rsidDel="009A66B3">
                <w:delText xml:space="preserve">CRSRES </w:delText>
              </w:r>
              <w:r w:rsidRPr="00035D2F" w:rsidDel="009A66B3">
                <w:rPr>
                  <w:vertAlign w:val="subscript"/>
                </w:rPr>
                <w:delText>i</w:delText>
              </w:r>
            </w:del>
          </w:p>
        </w:tc>
        <w:tc>
          <w:tcPr>
            <w:tcW w:w="870" w:type="dxa"/>
          </w:tcPr>
          <w:p w14:paraId="11933884" w14:textId="1750E14F" w:rsidR="009A66B3" w:rsidDel="009A66B3" w:rsidRDefault="009A66B3" w:rsidP="00B77271">
            <w:pPr>
              <w:pStyle w:val="TableBody"/>
              <w:rPr>
                <w:del w:id="1192" w:author="TEBA" w:date="2024-11-27T11:06:00Z"/>
              </w:rPr>
            </w:pPr>
            <w:del w:id="1193" w:author="TEBA" w:date="2024-11-27T11:06:00Z">
              <w:r w:rsidDel="009A66B3">
                <w:delText>MWh</w:delText>
              </w:r>
            </w:del>
          </w:p>
        </w:tc>
        <w:tc>
          <w:tcPr>
            <w:tcW w:w="7025" w:type="dxa"/>
          </w:tcPr>
          <w:p w14:paraId="57EBCAA9" w14:textId="3B850968" w:rsidR="009A66B3" w:rsidDel="009A66B3" w:rsidRDefault="009A66B3" w:rsidP="00B77271">
            <w:pPr>
              <w:pStyle w:val="TableBody"/>
              <w:rPr>
                <w:del w:id="1194" w:author="TEBA" w:date="2024-11-27T11:06:00Z"/>
                <w:iCs w:val="0"/>
              </w:rPr>
            </w:pPr>
            <w:del w:id="1195" w:author="TEBA" w:date="2024-11-27T11:06:00Z">
              <w:r w:rsidDel="009A66B3">
                <w:delText xml:space="preserve">Retail sales of the specific Retail Entity to Texas Customers during the Compliance Period, excluding sales by the specific Retail Entity to any Electric Service </w:delText>
              </w:r>
              <w:r w:rsidDel="009A66B3">
                <w:lastRenderedPageBreak/>
                <w:delText>Identifiers (ESI IDs)</w:delText>
              </w:r>
              <w:r w:rsidRPr="00E05922" w:rsidDel="009A66B3">
                <w:delText xml:space="preserve"> </w:delText>
              </w:r>
              <w:r w:rsidDel="009A66B3">
                <w:delText xml:space="preserve">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 Renewable Energy Credit Program.</w:delText>
              </w:r>
            </w:del>
          </w:p>
        </w:tc>
      </w:tr>
      <w:tr w:rsidR="009A66B3" w:rsidDel="009A66B3" w14:paraId="7DFDC5A7" w14:textId="779C11D0" w:rsidTr="00B77271">
        <w:trPr>
          <w:trHeight w:val="314"/>
          <w:del w:id="1196" w:author="TEBA" w:date="2024-11-27T11:06:00Z"/>
        </w:trPr>
        <w:tc>
          <w:tcPr>
            <w:tcW w:w="1070" w:type="dxa"/>
          </w:tcPr>
          <w:p w14:paraId="77F95F08" w14:textId="42DF4EAF" w:rsidR="009A66B3" w:rsidDel="009A66B3" w:rsidRDefault="009A66B3" w:rsidP="00B77271">
            <w:pPr>
              <w:pStyle w:val="TableBody"/>
              <w:rPr>
                <w:del w:id="1197" w:author="TEBA" w:date="2024-11-27T11:06:00Z"/>
                <w:iCs w:val="0"/>
              </w:rPr>
            </w:pPr>
            <w:del w:id="1198" w:author="TEBA" w:date="2024-11-27T11:06:00Z">
              <w:r w:rsidDel="009A66B3">
                <w:lastRenderedPageBreak/>
                <w:delText>TS</w:delText>
              </w:r>
            </w:del>
          </w:p>
        </w:tc>
        <w:tc>
          <w:tcPr>
            <w:tcW w:w="870" w:type="dxa"/>
          </w:tcPr>
          <w:p w14:paraId="34BFA507" w14:textId="524A98DD" w:rsidR="009A66B3" w:rsidDel="009A66B3" w:rsidRDefault="009A66B3" w:rsidP="00B77271">
            <w:pPr>
              <w:pStyle w:val="TableBody"/>
              <w:rPr>
                <w:del w:id="1199" w:author="TEBA" w:date="2024-11-27T11:06:00Z"/>
              </w:rPr>
            </w:pPr>
            <w:del w:id="1200" w:author="TEBA" w:date="2024-11-27T11:06:00Z">
              <w:r w:rsidDel="009A66B3">
                <w:delText>MWh</w:delText>
              </w:r>
            </w:del>
          </w:p>
        </w:tc>
        <w:tc>
          <w:tcPr>
            <w:tcW w:w="7025" w:type="dxa"/>
          </w:tcPr>
          <w:p w14:paraId="372ABF68" w14:textId="1979FAED" w:rsidR="009A66B3" w:rsidDel="009A66B3" w:rsidRDefault="009A66B3" w:rsidP="00B77271">
            <w:pPr>
              <w:pStyle w:val="TableBody"/>
              <w:rPr>
                <w:del w:id="1201" w:author="TEBA" w:date="2024-11-27T11:06:00Z"/>
                <w:iCs w:val="0"/>
              </w:rPr>
            </w:pPr>
            <w:del w:id="1202" w:author="TEBA" w:date="2024-11-27T11:06:00Z">
              <w:r w:rsidDel="009A66B3">
                <w:delText xml:space="preserve">Total retail sales of all Retail Entities to Texas Customers during the Compliance Period, </w:delText>
              </w:r>
              <w:r w:rsidRPr="00E05922" w:rsidDel="009A66B3">
                <w:delText xml:space="preserve">excluding </w:delText>
              </w:r>
              <w:r w:rsidDel="009A66B3">
                <w:delText xml:space="preserve">all </w:delText>
              </w:r>
              <w:r w:rsidRPr="00E05922" w:rsidDel="009A66B3">
                <w:delText xml:space="preserve">sales </w:delText>
              </w:r>
              <w:r w:rsidDel="009A66B3">
                <w:delText xml:space="preserve">of all Retail Entities to </w:delText>
              </w:r>
              <w:r w:rsidRPr="00982241" w:rsidDel="009A66B3">
                <w:delText>ESI</w:delText>
              </w:r>
              <w:r w:rsidDel="009A66B3">
                <w:delText xml:space="preserve"> ID</w:delText>
              </w:r>
              <w:r w:rsidRPr="00982241" w:rsidDel="009A66B3">
                <w:delText>s</w:delText>
              </w:r>
              <w:r w:rsidDel="009A66B3">
                <w:delText xml:space="preserve"> or accounts</w:delText>
              </w:r>
              <w:r w:rsidRPr="00E05922" w:rsidDel="009A66B3">
                <w:delText xml:space="preserve"> 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0B94A5CF" w14:textId="58581843" w:rsidR="009A66B3" w:rsidDel="009A66B3" w:rsidRDefault="009A66B3" w:rsidP="009A66B3">
      <w:pPr>
        <w:spacing w:before="240" w:after="240"/>
        <w:ind w:left="720" w:hanging="720"/>
        <w:rPr>
          <w:del w:id="1203" w:author="TEBA" w:date="2024-11-27T11:06:00Z"/>
          <w:iCs/>
        </w:rPr>
      </w:pPr>
      <w:del w:id="1204" w:author="TEBA" w:date="2024-11-27T11:06:00Z">
        <w:r w:rsidDel="009A66B3">
          <w:rPr>
            <w:iCs/>
          </w:rPr>
          <w:delText>(2)</w:delText>
        </w:r>
        <w:r w:rsidDel="009A66B3">
          <w:rPr>
            <w:iCs/>
          </w:rPr>
          <w:tab/>
          <w:delText>The sum of the Preliminary SRPS Requirements for all Retail Entities shall be equal to the SSRR.</w:delText>
        </w:r>
      </w:del>
    </w:p>
    <w:p w14:paraId="60A9BFB4" w14:textId="2220F898" w:rsidR="009A66B3" w:rsidDel="009A66B3" w:rsidRDefault="009A66B3" w:rsidP="009A66B3">
      <w:pPr>
        <w:keepNext/>
        <w:tabs>
          <w:tab w:val="left" w:pos="1080"/>
        </w:tabs>
        <w:spacing w:before="240" w:after="240"/>
        <w:ind w:left="1080" w:hanging="1080"/>
        <w:outlineLvl w:val="2"/>
        <w:rPr>
          <w:del w:id="1205" w:author="TEBA" w:date="2024-11-27T11:06:00Z"/>
          <w:b/>
          <w:bCs/>
          <w:i/>
        </w:rPr>
      </w:pPr>
      <w:bookmarkStart w:id="1206" w:name="_Toc180673473"/>
      <w:commentRangeStart w:id="1207"/>
      <w:del w:id="1208" w:author="TEBA" w:date="2024-11-27T11:06:00Z">
        <w:r w:rsidDel="009A66B3">
          <w:rPr>
            <w:b/>
            <w:bCs/>
            <w:i/>
          </w:rPr>
          <w:delText>14.9.4</w:delText>
        </w:r>
      </w:del>
      <w:commentRangeEnd w:id="1207"/>
      <w:r w:rsidR="007B7619">
        <w:rPr>
          <w:rStyle w:val="CommentReference"/>
        </w:rPr>
        <w:commentReference w:id="1207"/>
      </w:r>
      <w:del w:id="1209" w:author="TEBA" w:date="2024-11-27T11:06:00Z">
        <w:r w:rsidDel="009A66B3">
          <w:rPr>
            <w:b/>
            <w:bCs/>
            <w:i/>
          </w:rPr>
          <w:tab/>
          <w:delText>Application of Offsets - Adjusted Solar Renewable Portfolio Standard Requirement</w:delText>
        </w:r>
        <w:bookmarkEnd w:id="1206"/>
      </w:del>
    </w:p>
    <w:p w14:paraId="6B2C3D7F" w14:textId="760125BF" w:rsidR="009A66B3" w:rsidDel="009A66B3" w:rsidRDefault="009A66B3" w:rsidP="009A66B3">
      <w:pPr>
        <w:spacing w:after="240"/>
        <w:ind w:left="720" w:hanging="720"/>
        <w:rPr>
          <w:del w:id="1210" w:author="TEBA" w:date="2024-11-27T11:06:00Z"/>
          <w:iCs/>
        </w:rPr>
      </w:pPr>
      <w:del w:id="1211" w:author="TEBA" w:date="2024-11-27T11:06:00Z">
        <w:r w:rsidDel="009A66B3">
          <w:rPr>
            <w:iCs/>
          </w:rPr>
          <w:delText>(1)</w:delText>
        </w:r>
        <w:r w:rsidDel="009A66B3">
          <w:rPr>
            <w:iCs/>
          </w:rPr>
          <w:tab/>
          <w:delText>For a Retail Entity that has been awarded offsets by the PUCT, ERCOT shall subtract the REC offset amount from the Preliminary SRPS Requirement.  The reduction shall not exceed what would be necessary for the FSRR to be zero.  The total MWh reduction in the Preliminary SRPS Requirement for all Retail Entities constitutes Total Useable Offsets (TUOs).</w:delText>
        </w:r>
      </w:del>
    </w:p>
    <w:p w14:paraId="1B401A90" w14:textId="3E8F5F92" w:rsidR="009A66B3" w:rsidDel="009A66B3" w:rsidRDefault="009A66B3" w:rsidP="009A66B3">
      <w:pPr>
        <w:keepNext/>
        <w:spacing w:after="240"/>
        <w:ind w:left="720" w:hanging="720"/>
        <w:rPr>
          <w:del w:id="1212" w:author="TEBA" w:date="2024-11-27T11:06:00Z"/>
          <w:iCs/>
        </w:rPr>
      </w:pPr>
      <w:del w:id="1213" w:author="TEBA" w:date="2024-11-27T11:06:00Z">
        <w:r w:rsidDel="009A66B3">
          <w:rPr>
            <w:iCs/>
          </w:rPr>
          <w:delText>(2)</w:delText>
        </w:r>
        <w:r w:rsidDel="009A66B3">
          <w:rPr>
            <w:iCs/>
          </w:rPr>
          <w:tab/>
          <w:delText>ERCOT shall determine each Retail Entity’s Adjusted SRPS Requirement (ARR) as follows:</w:delText>
        </w:r>
      </w:del>
    </w:p>
    <w:p w14:paraId="0547CFAC" w14:textId="00911D2E" w:rsidR="009A66B3" w:rsidDel="009A66B3" w:rsidRDefault="009A66B3" w:rsidP="009A66B3">
      <w:pPr>
        <w:pStyle w:val="FormulaBold"/>
        <w:rPr>
          <w:del w:id="1214" w:author="TEBA" w:date="2024-11-27T11:06:00Z"/>
          <w:iCs/>
        </w:rPr>
      </w:pPr>
      <w:del w:id="1215" w:author="TEBA" w:date="2024-11-27T11:06:00Z">
        <w:r w:rsidDel="009A66B3">
          <w:delText xml:space="preserve">ARR </w:delText>
        </w:r>
        <w:r w:rsidDel="009A66B3">
          <w:rPr>
            <w:i/>
            <w:vertAlign w:val="subscript"/>
          </w:rPr>
          <w:delText>i</w:delText>
        </w:r>
        <w:r w:rsidDel="009A66B3">
          <w:rPr>
            <w:vertAlign w:val="subscript"/>
          </w:rPr>
          <w:delText xml:space="preserve"> </w:delText>
        </w:r>
        <w:r w:rsidDel="009A66B3">
          <w:delText xml:space="preserve">= Preliminary SRPS Requirement </w:delText>
        </w:r>
        <w:r w:rsidDel="009A66B3">
          <w:rPr>
            <w:i/>
            <w:vertAlign w:val="subscript"/>
          </w:rPr>
          <w:delText>i</w:delText>
        </w:r>
        <w:r w:rsidDel="009A66B3">
          <w:delText xml:space="preserve"> – EO </w:delText>
        </w:r>
        <w:r w:rsidDel="009A66B3">
          <w:rPr>
            <w:i/>
            <w:vertAlign w:val="subscript"/>
          </w:rPr>
          <w:delText>i</w:delText>
        </w:r>
      </w:del>
    </w:p>
    <w:p w14:paraId="2EF6A64B" w14:textId="11B07964" w:rsidR="009A66B3" w:rsidDel="009A66B3" w:rsidRDefault="009A66B3" w:rsidP="009A66B3">
      <w:pPr>
        <w:rPr>
          <w:del w:id="1216" w:author="TEBA" w:date="2024-11-27T11:06:00Z"/>
        </w:rPr>
      </w:pPr>
      <w:del w:id="1217"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13239DB2" w14:textId="663FA52A" w:rsidTr="00B77271">
        <w:trPr>
          <w:trHeight w:val="395"/>
          <w:del w:id="1218" w:author="TEBA" w:date="2024-11-27T11:06:00Z"/>
        </w:trPr>
        <w:tc>
          <w:tcPr>
            <w:tcW w:w="1070" w:type="dxa"/>
          </w:tcPr>
          <w:p w14:paraId="4756568D" w14:textId="0260784C" w:rsidR="009A66B3" w:rsidDel="009A66B3" w:rsidRDefault="009A66B3" w:rsidP="00B77271">
            <w:pPr>
              <w:pStyle w:val="TableBody"/>
              <w:rPr>
                <w:del w:id="1219" w:author="TEBA" w:date="2024-11-27T11:06:00Z"/>
                <w:b/>
              </w:rPr>
            </w:pPr>
            <w:del w:id="1220" w:author="TEBA" w:date="2024-11-27T11:06:00Z">
              <w:r w:rsidDel="009A66B3">
                <w:rPr>
                  <w:b/>
                </w:rPr>
                <w:delText>Variable</w:delText>
              </w:r>
            </w:del>
          </w:p>
        </w:tc>
        <w:tc>
          <w:tcPr>
            <w:tcW w:w="870" w:type="dxa"/>
          </w:tcPr>
          <w:p w14:paraId="564327C1" w14:textId="2700749B" w:rsidR="009A66B3" w:rsidDel="009A66B3" w:rsidRDefault="009A66B3" w:rsidP="00B77271">
            <w:pPr>
              <w:pStyle w:val="TableBody"/>
              <w:rPr>
                <w:del w:id="1221" w:author="TEBA" w:date="2024-11-27T11:06:00Z"/>
                <w:b/>
              </w:rPr>
            </w:pPr>
            <w:del w:id="1222" w:author="TEBA" w:date="2024-11-27T11:06:00Z">
              <w:r w:rsidDel="009A66B3">
                <w:rPr>
                  <w:b/>
                </w:rPr>
                <w:delText>Unit</w:delText>
              </w:r>
            </w:del>
          </w:p>
        </w:tc>
        <w:tc>
          <w:tcPr>
            <w:tcW w:w="7025" w:type="dxa"/>
          </w:tcPr>
          <w:p w14:paraId="6958EA5B" w14:textId="4EFD4B54" w:rsidR="009A66B3" w:rsidDel="009A66B3" w:rsidRDefault="009A66B3" w:rsidP="00B77271">
            <w:pPr>
              <w:pStyle w:val="TableBody"/>
              <w:rPr>
                <w:del w:id="1223" w:author="TEBA" w:date="2024-11-27T11:06:00Z"/>
                <w:b/>
              </w:rPr>
            </w:pPr>
            <w:del w:id="1224" w:author="TEBA" w:date="2024-11-27T11:06:00Z">
              <w:r w:rsidDel="009A66B3">
                <w:rPr>
                  <w:b/>
                </w:rPr>
                <w:delText>Description</w:delText>
              </w:r>
            </w:del>
          </w:p>
        </w:tc>
      </w:tr>
      <w:tr w:rsidR="009A66B3" w:rsidDel="009A66B3" w14:paraId="0C573722" w14:textId="4472C754" w:rsidTr="00B77271">
        <w:trPr>
          <w:trHeight w:val="448"/>
          <w:del w:id="1225" w:author="TEBA" w:date="2024-11-27T11:06:00Z"/>
        </w:trPr>
        <w:tc>
          <w:tcPr>
            <w:tcW w:w="1070" w:type="dxa"/>
          </w:tcPr>
          <w:p w14:paraId="58657A13" w14:textId="28C82932" w:rsidR="009A66B3" w:rsidRPr="004878DD" w:rsidDel="009A66B3" w:rsidRDefault="009A66B3" w:rsidP="00B77271">
            <w:pPr>
              <w:pStyle w:val="TableBody"/>
              <w:rPr>
                <w:del w:id="1226" w:author="TEBA" w:date="2024-11-27T11:06:00Z"/>
                <w:i/>
              </w:rPr>
            </w:pPr>
            <w:del w:id="1227" w:author="TEBA" w:date="2024-11-27T11:06:00Z">
              <w:r w:rsidRPr="004878DD" w:rsidDel="009A66B3">
                <w:rPr>
                  <w:i/>
                </w:rPr>
                <w:delText>i</w:delText>
              </w:r>
            </w:del>
          </w:p>
        </w:tc>
        <w:tc>
          <w:tcPr>
            <w:tcW w:w="870" w:type="dxa"/>
          </w:tcPr>
          <w:p w14:paraId="4808FE86" w14:textId="554DAACE" w:rsidR="009A66B3" w:rsidDel="009A66B3" w:rsidRDefault="009A66B3" w:rsidP="00B77271">
            <w:pPr>
              <w:pStyle w:val="TableBody"/>
              <w:rPr>
                <w:del w:id="1228" w:author="TEBA" w:date="2024-11-27T11:06:00Z"/>
              </w:rPr>
            </w:pPr>
            <w:del w:id="1229" w:author="TEBA" w:date="2024-11-27T11:06:00Z">
              <w:r w:rsidDel="009A66B3">
                <w:delText>None</w:delText>
              </w:r>
            </w:del>
          </w:p>
        </w:tc>
        <w:tc>
          <w:tcPr>
            <w:tcW w:w="7025" w:type="dxa"/>
          </w:tcPr>
          <w:p w14:paraId="1C19296F" w14:textId="21C60321" w:rsidR="009A66B3" w:rsidDel="009A66B3" w:rsidRDefault="009A66B3" w:rsidP="00B77271">
            <w:pPr>
              <w:pStyle w:val="TableBody"/>
              <w:rPr>
                <w:del w:id="1230" w:author="TEBA" w:date="2024-11-27T11:06:00Z"/>
              </w:rPr>
            </w:pPr>
            <w:del w:id="1231" w:author="TEBA" w:date="2024-11-27T11:06:00Z">
              <w:r w:rsidDel="009A66B3">
                <w:rPr>
                  <w:iCs w:val="0"/>
                </w:rPr>
                <w:delText>Specific Retail Entity.</w:delText>
              </w:r>
            </w:del>
          </w:p>
        </w:tc>
      </w:tr>
      <w:tr w:rsidR="009A66B3" w:rsidDel="009A66B3" w14:paraId="7F8A91FA" w14:textId="4D890FFE" w:rsidTr="00B77271">
        <w:trPr>
          <w:trHeight w:val="260"/>
          <w:del w:id="1232" w:author="TEBA" w:date="2024-11-27T11:06:00Z"/>
        </w:trPr>
        <w:tc>
          <w:tcPr>
            <w:tcW w:w="1070" w:type="dxa"/>
          </w:tcPr>
          <w:p w14:paraId="08EAC27C" w14:textId="5F4E205B" w:rsidR="009A66B3" w:rsidDel="009A66B3" w:rsidRDefault="009A66B3" w:rsidP="00B77271">
            <w:pPr>
              <w:pStyle w:val="TableBody"/>
              <w:rPr>
                <w:del w:id="1233" w:author="TEBA" w:date="2024-11-27T11:06:00Z"/>
                <w:iCs w:val="0"/>
                <w:vertAlign w:val="subscript"/>
              </w:rPr>
            </w:pPr>
            <w:del w:id="1234" w:author="TEBA" w:date="2024-11-27T11:06:00Z">
              <w:r w:rsidDel="009A66B3">
                <w:delText xml:space="preserve">EO </w:delText>
              </w:r>
              <w:r w:rsidRPr="004878DD" w:rsidDel="009A66B3">
                <w:rPr>
                  <w:i/>
                  <w:vertAlign w:val="subscript"/>
                </w:rPr>
                <w:delText>i</w:delText>
              </w:r>
              <w:r w:rsidDel="009A66B3">
                <w:rPr>
                  <w:vertAlign w:val="subscript"/>
                </w:rPr>
                <w:delText xml:space="preserve"> </w:delText>
              </w:r>
            </w:del>
          </w:p>
        </w:tc>
        <w:tc>
          <w:tcPr>
            <w:tcW w:w="870" w:type="dxa"/>
          </w:tcPr>
          <w:p w14:paraId="3133CC31" w14:textId="472CF2B2" w:rsidR="009A66B3" w:rsidDel="009A66B3" w:rsidRDefault="009A66B3" w:rsidP="00B77271">
            <w:pPr>
              <w:pStyle w:val="TableBody"/>
              <w:rPr>
                <w:del w:id="1235" w:author="TEBA" w:date="2024-11-27T11:06:00Z"/>
              </w:rPr>
            </w:pPr>
            <w:del w:id="1236" w:author="TEBA" w:date="2024-11-27T11:06:00Z">
              <w:r w:rsidDel="009A66B3">
                <w:delText>None</w:delText>
              </w:r>
            </w:del>
          </w:p>
        </w:tc>
        <w:tc>
          <w:tcPr>
            <w:tcW w:w="7025" w:type="dxa"/>
          </w:tcPr>
          <w:p w14:paraId="2B2D2FAC" w14:textId="7717223A" w:rsidR="009A66B3" w:rsidDel="009A66B3" w:rsidRDefault="009A66B3" w:rsidP="00B77271">
            <w:pPr>
              <w:pStyle w:val="TableBody"/>
              <w:rPr>
                <w:del w:id="1237" w:author="TEBA" w:date="2024-11-27T11:06:00Z"/>
                <w:iCs w:val="0"/>
              </w:rPr>
            </w:pPr>
            <w:del w:id="1238" w:author="TEBA" w:date="2024-11-27T11:06:00Z">
              <w:r w:rsidDel="009A66B3">
                <w:delText>Total offsets the Retail Entity is entitled to receive during the Compliance Period (not to exceed the Retail Entity’s FSRR before adjustment for any previous Compliance Period).</w:delText>
              </w:r>
            </w:del>
          </w:p>
        </w:tc>
      </w:tr>
    </w:tbl>
    <w:p w14:paraId="020F2261" w14:textId="29AFB486" w:rsidR="009A66B3" w:rsidDel="009A66B3" w:rsidRDefault="009A66B3" w:rsidP="009A66B3">
      <w:pPr>
        <w:keepNext/>
        <w:spacing w:before="240" w:after="240"/>
        <w:rPr>
          <w:del w:id="1239" w:author="TEBA" w:date="2024-11-27T11:06:00Z"/>
          <w:iCs/>
        </w:rPr>
      </w:pPr>
      <w:del w:id="1240" w:author="TEBA" w:date="2024-11-27T11:06:00Z">
        <w:r w:rsidDel="009A66B3">
          <w:rPr>
            <w:iCs/>
          </w:rPr>
          <w:delText>(3)</w:delText>
        </w:r>
        <w:r w:rsidDel="009A66B3">
          <w:rPr>
            <w:iCs/>
          </w:rPr>
          <w:tab/>
          <w:delText xml:space="preserve">ERCOT shall determine TUOs as follows: </w:delText>
        </w:r>
      </w:del>
    </w:p>
    <w:p w14:paraId="19A68EC6" w14:textId="623DF60D" w:rsidR="009A66B3" w:rsidDel="009A66B3" w:rsidRDefault="009A66B3" w:rsidP="009A66B3">
      <w:pPr>
        <w:pStyle w:val="FormulaBold"/>
        <w:rPr>
          <w:del w:id="1241" w:author="TEBA" w:date="2024-11-27T11:06:00Z"/>
        </w:rPr>
      </w:pPr>
      <w:del w:id="1242" w:author="TEBA" w:date="2024-11-27T11:06:00Z">
        <w:r w:rsidDel="009A66B3">
          <w:delText xml:space="preserve">TUO = SSRR – </w:delText>
        </w:r>
        <w:r w:rsidR="00572739" w:rsidRPr="00EA5448" w:rsidDel="009A66B3">
          <w:rPr>
            <w:noProof/>
            <w:position w:val="-20"/>
          </w:rPr>
          <w:object w:dxaOrig="260" w:dyaOrig="580" w14:anchorId="6F62DC16">
            <v:shape id="_x0000_i1028" type="#_x0000_t75" alt="" style="width:12pt;height:29.4pt;mso-width-percent:0;mso-height-percent:0;mso-width-percent:0;mso-height-percent:0" o:ole="">
              <v:imagedata r:id="rId20" o:title=""/>
            </v:shape>
            <o:OLEObject Type="Embed" ProgID="Equation.3" ShapeID="_x0000_i1028" DrawAspect="Content" ObjectID="_1803213909" r:id="rId21"/>
          </w:object>
        </w:r>
        <w:r w:rsidDel="009A66B3">
          <w:delText xml:space="preserve">ARR </w:delText>
        </w:r>
        <w:r w:rsidDel="009A66B3">
          <w:rPr>
            <w:i/>
            <w:vertAlign w:val="subscript"/>
          </w:rPr>
          <w:delText>i</w:delText>
        </w:r>
        <w:r w:rsidDel="009A66B3">
          <w:delText xml:space="preserve"> </w:delText>
        </w:r>
      </w:del>
    </w:p>
    <w:p w14:paraId="25C009DD" w14:textId="124FEB77" w:rsidR="009A66B3" w:rsidDel="009A66B3" w:rsidRDefault="009A66B3" w:rsidP="009A66B3">
      <w:pPr>
        <w:rPr>
          <w:del w:id="1243" w:author="TEBA" w:date="2024-11-27T11:06:00Z"/>
        </w:rPr>
      </w:pPr>
      <w:del w:id="1244" w:author="TEBA" w:date="2024-11-27T11:06:00Z">
        <w:r w:rsidDel="009A66B3">
          <w:delText>The above variables are defined as follows:</w:delText>
        </w:r>
      </w:del>
    </w:p>
    <w:tbl>
      <w:tblPr>
        <w:tblW w:w="89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025"/>
      </w:tblGrid>
      <w:tr w:rsidR="009A66B3" w:rsidDel="009A66B3" w14:paraId="54D25A97" w14:textId="5151AE2E" w:rsidTr="00B77271">
        <w:trPr>
          <w:trHeight w:val="332"/>
          <w:del w:id="1245" w:author="TEBA" w:date="2024-11-27T11:06:00Z"/>
        </w:trPr>
        <w:tc>
          <w:tcPr>
            <w:tcW w:w="1070" w:type="dxa"/>
          </w:tcPr>
          <w:p w14:paraId="53473C26" w14:textId="320FEF0D" w:rsidR="009A66B3" w:rsidDel="009A66B3" w:rsidRDefault="009A66B3" w:rsidP="00B77271">
            <w:pPr>
              <w:pStyle w:val="TableBody"/>
              <w:rPr>
                <w:del w:id="1246" w:author="TEBA" w:date="2024-11-27T11:06:00Z"/>
                <w:b/>
              </w:rPr>
            </w:pPr>
            <w:del w:id="1247" w:author="TEBA" w:date="2024-11-27T11:06:00Z">
              <w:r w:rsidDel="009A66B3">
                <w:rPr>
                  <w:b/>
                </w:rPr>
                <w:delText>Variable</w:delText>
              </w:r>
            </w:del>
          </w:p>
        </w:tc>
        <w:tc>
          <w:tcPr>
            <w:tcW w:w="870" w:type="dxa"/>
          </w:tcPr>
          <w:p w14:paraId="6EDB67FA" w14:textId="01A10CF1" w:rsidR="009A66B3" w:rsidDel="009A66B3" w:rsidRDefault="009A66B3" w:rsidP="00B77271">
            <w:pPr>
              <w:pStyle w:val="TableBody"/>
              <w:rPr>
                <w:del w:id="1248" w:author="TEBA" w:date="2024-11-27T11:06:00Z"/>
                <w:b/>
              </w:rPr>
            </w:pPr>
            <w:del w:id="1249" w:author="TEBA" w:date="2024-11-27T11:06:00Z">
              <w:r w:rsidDel="009A66B3">
                <w:rPr>
                  <w:b/>
                </w:rPr>
                <w:delText>Unit</w:delText>
              </w:r>
            </w:del>
          </w:p>
        </w:tc>
        <w:tc>
          <w:tcPr>
            <w:tcW w:w="7025" w:type="dxa"/>
          </w:tcPr>
          <w:p w14:paraId="7230CA6B" w14:textId="5B43C10B" w:rsidR="009A66B3" w:rsidDel="009A66B3" w:rsidRDefault="009A66B3" w:rsidP="00B77271">
            <w:pPr>
              <w:pStyle w:val="TableBody"/>
              <w:rPr>
                <w:del w:id="1250" w:author="TEBA" w:date="2024-11-27T11:06:00Z"/>
                <w:b/>
              </w:rPr>
            </w:pPr>
            <w:del w:id="1251" w:author="TEBA" w:date="2024-11-27T11:06:00Z">
              <w:r w:rsidDel="009A66B3">
                <w:rPr>
                  <w:b/>
                </w:rPr>
                <w:delText>Description</w:delText>
              </w:r>
            </w:del>
          </w:p>
        </w:tc>
      </w:tr>
      <w:tr w:rsidR="009A66B3" w:rsidDel="009A66B3" w14:paraId="0E25993D" w14:textId="3285BEA1" w:rsidTr="00B77271">
        <w:trPr>
          <w:trHeight w:val="448"/>
          <w:del w:id="1252" w:author="TEBA" w:date="2024-11-27T11:06:00Z"/>
        </w:trPr>
        <w:tc>
          <w:tcPr>
            <w:tcW w:w="1070" w:type="dxa"/>
          </w:tcPr>
          <w:p w14:paraId="24EA261A" w14:textId="5A0AE085" w:rsidR="009A66B3" w:rsidRPr="004878DD" w:rsidDel="009A66B3" w:rsidRDefault="009A66B3" w:rsidP="00B77271">
            <w:pPr>
              <w:pStyle w:val="TableBody"/>
              <w:rPr>
                <w:del w:id="1253" w:author="TEBA" w:date="2024-11-27T11:06:00Z"/>
                <w:i/>
              </w:rPr>
            </w:pPr>
            <w:del w:id="1254" w:author="TEBA" w:date="2024-11-27T11:06:00Z">
              <w:r w:rsidRPr="004878DD" w:rsidDel="009A66B3">
                <w:rPr>
                  <w:i/>
                </w:rPr>
                <w:delText>i</w:delText>
              </w:r>
            </w:del>
          </w:p>
        </w:tc>
        <w:tc>
          <w:tcPr>
            <w:tcW w:w="870" w:type="dxa"/>
          </w:tcPr>
          <w:p w14:paraId="45C485B7" w14:textId="2FE85D6F" w:rsidR="009A66B3" w:rsidDel="009A66B3" w:rsidRDefault="009A66B3" w:rsidP="00B77271">
            <w:pPr>
              <w:pStyle w:val="TableBody"/>
              <w:rPr>
                <w:del w:id="1255" w:author="TEBA" w:date="2024-11-27T11:06:00Z"/>
              </w:rPr>
            </w:pPr>
            <w:del w:id="1256" w:author="TEBA" w:date="2024-11-27T11:06:00Z">
              <w:r w:rsidDel="009A66B3">
                <w:delText>None</w:delText>
              </w:r>
            </w:del>
          </w:p>
        </w:tc>
        <w:tc>
          <w:tcPr>
            <w:tcW w:w="7025" w:type="dxa"/>
          </w:tcPr>
          <w:p w14:paraId="1F4AA841" w14:textId="60E0FE39" w:rsidR="009A66B3" w:rsidDel="009A66B3" w:rsidRDefault="009A66B3" w:rsidP="00B77271">
            <w:pPr>
              <w:pStyle w:val="TableBody"/>
              <w:rPr>
                <w:del w:id="1257" w:author="TEBA" w:date="2024-11-27T11:06:00Z"/>
              </w:rPr>
            </w:pPr>
            <w:del w:id="1258" w:author="TEBA" w:date="2024-11-27T11:06:00Z">
              <w:r w:rsidDel="009A66B3">
                <w:rPr>
                  <w:iCs w:val="0"/>
                </w:rPr>
                <w:delText>Specific Retail Entity.</w:delText>
              </w:r>
            </w:del>
          </w:p>
        </w:tc>
      </w:tr>
      <w:tr w:rsidR="009A66B3" w:rsidDel="009A66B3" w14:paraId="328D54C7" w14:textId="548183F0" w:rsidTr="00B77271">
        <w:trPr>
          <w:trHeight w:val="341"/>
          <w:del w:id="1259" w:author="TEBA" w:date="2024-11-27T11:06:00Z"/>
        </w:trPr>
        <w:tc>
          <w:tcPr>
            <w:tcW w:w="1070" w:type="dxa"/>
          </w:tcPr>
          <w:p w14:paraId="5374618C" w14:textId="1E0392AA" w:rsidR="009A66B3" w:rsidRPr="004878DD" w:rsidDel="009A66B3" w:rsidRDefault="009A66B3" w:rsidP="00B77271">
            <w:pPr>
              <w:pStyle w:val="TableBody"/>
              <w:rPr>
                <w:del w:id="1260" w:author="TEBA" w:date="2024-11-27T11:06:00Z"/>
                <w:i/>
              </w:rPr>
            </w:pPr>
            <w:del w:id="1261" w:author="TEBA" w:date="2024-11-27T11:06:00Z">
              <w:r w:rsidDel="009A66B3">
                <w:rPr>
                  <w:i/>
                </w:rPr>
                <w:delText>n</w:delText>
              </w:r>
            </w:del>
          </w:p>
        </w:tc>
        <w:tc>
          <w:tcPr>
            <w:tcW w:w="870" w:type="dxa"/>
          </w:tcPr>
          <w:p w14:paraId="32CF0E07" w14:textId="48307CD1" w:rsidR="009A66B3" w:rsidDel="009A66B3" w:rsidRDefault="009A66B3" w:rsidP="00B77271">
            <w:pPr>
              <w:pStyle w:val="TableBody"/>
              <w:rPr>
                <w:del w:id="1262" w:author="TEBA" w:date="2024-11-27T11:06:00Z"/>
              </w:rPr>
            </w:pPr>
            <w:del w:id="1263" w:author="TEBA" w:date="2024-11-27T11:06:00Z">
              <w:r w:rsidDel="009A66B3">
                <w:delText>None</w:delText>
              </w:r>
            </w:del>
          </w:p>
        </w:tc>
        <w:tc>
          <w:tcPr>
            <w:tcW w:w="7025" w:type="dxa"/>
          </w:tcPr>
          <w:p w14:paraId="4C59F809" w14:textId="0699C75A" w:rsidR="009A66B3" w:rsidDel="009A66B3" w:rsidRDefault="009A66B3" w:rsidP="00B77271">
            <w:pPr>
              <w:pStyle w:val="TableBody"/>
              <w:rPr>
                <w:del w:id="1264" w:author="TEBA" w:date="2024-11-27T11:06:00Z"/>
              </w:rPr>
            </w:pPr>
            <w:del w:id="1265" w:author="TEBA" w:date="2024-11-27T11:06:00Z">
              <w:r w:rsidDel="009A66B3">
                <w:delText>Number of Retail Entities.</w:delText>
              </w:r>
            </w:del>
          </w:p>
        </w:tc>
      </w:tr>
      <w:tr w:rsidR="009A66B3" w:rsidDel="009A66B3" w14:paraId="27792AFA" w14:textId="695601C1" w:rsidTr="00B77271">
        <w:trPr>
          <w:trHeight w:val="260"/>
          <w:del w:id="1266" w:author="TEBA" w:date="2024-11-27T11:06:00Z"/>
        </w:trPr>
        <w:tc>
          <w:tcPr>
            <w:tcW w:w="1070" w:type="dxa"/>
          </w:tcPr>
          <w:p w14:paraId="72FA1228" w14:textId="6F7023A0" w:rsidR="009A66B3" w:rsidDel="009A66B3" w:rsidRDefault="009A66B3" w:rsidP="00B77271">
            <w:pPr>
              <w:pStyle w:val="TableBody"/>
              <w:rPr>
                <w:del w:id="1267" w:author="TEBA" w:date="2024-11-27T11:06:00Z"/>
                <w:iCs w:val="0"/>
                <w:vertAlign w:val="subscript"/>
              </w:rPr>
            </w:pPr>
            <w:del w:id="1268" w:author="TEBA" w:date="2024-11-27T11:06:00Z">
              <w:r w:rsidDel="009A66B3">
                <w:delText>SSRR</w:delText>
              </w:r>
            </w:del>
          </w:p>
        </w:tc>
        <w:tc>
          <w:tcPr>
            <w:tcW w:w="870" w:type="dxa"/>
          </w:tcPr>
          <w:p w14:paraId="7E978DC0" w14:textId="599AFFDE" w:rsidR="009A66B3" w:rsidDel="009A66B3" w:rsidRDefault="009A66B3" w:rsidP="00B77271">
            <w:pPr>
              <w:pStyle w:val="TableBody"/>
              <w:rPr>
                <w:del w:id="1269" w:author="TEBA" w:date="2024-11-27T11:06:00Z"/>
              </w:rPr>
            </w:pPr>
            <w:del w:id="1270" w:author="TEBA" w:date="2024-11-27T11:06:00Z">
              <w:r w:rsidDel="009A66B3">
                <w:delText>None</w:delText>
              </w:r>
            </w:del>
          </w:p>
        </w:tc>
        <w:tc>
          <w:tcPr>
            <w:tcW w:w="7025" w:type="dxa"/>
          </w:tcPr>
          <w:p w14:paraId="1725FD75" w14:textId="76384FB0" w:rsidR="009A66B3" w:rsidDel="009A66B3" w:rsidRDefault="009A66B3" w:rsidP="00B77271">
            <w:pPr>
              <w:pStyle w:val="TableBody"/>
              <w:rPr>
                <w:del w:id="1271" w:author="TEBA" w:date="2024-11-27T11:06:00Z"/>
                <w:iCs w:val="0"/>
              </w:rPr>
            </w:pPr>
            <w:del w:id="1272" w:author="TEBA" w:date="2024-11-27T11:06:00Z">
              <w:r w:rsidDel="009A66B3">
                <w:delText xml:space="preserve">Statewide </w:delText>
              </w:r>
              <w:r w:rsidRPr="00444F57" w:rsidDel="009A66B3">
                <w:delText>S</w:delText>
              </w:r>
              <w:r w:rsidDel="009A66B3">
                <w:delText>RPS Requirement.</w:delText>
              </w:r>
            </w:del>
          </w:p>
        </w:tc>
      </w:tr>
      <w:tr w:rsidR="009A66B3" w:rsidDel="009A66B3" w14:paraId="4F42AA01" w14:textId="07B699E5" w:rsidTr="00B77271">
        <w:trPr>
          <w:trHeight w:val="260"/>
          <w:del w:id="1273" w:author="TEBA" w:date="2024-11-27T11:06:00Z"/>
        </w:trPr>
        <w:tc>
          <w:tcPr>
            <w:tcW w:w="1070" w:type="dxa"/>
          </w:tcPr>
          <w:p w14:paraId="6E727882" w14:textId="0B997628" w:rsidR="009A66B3" w:rsidDel="009A66B3" w:rsidRDefault="009A66B3" w:rsidP="00B77271">
            <w:pPr>
              <w:pStyle w:val="TableBody"/>
              <w:rPr>
                <w:del w:id="1274" w:author="TEBA" w:date="2024-11-27T11:06:00Z"/>
              </w:rPr>
            </w:pPr>
            <w:del w:id="1275" w:author="TEBA" w:date="2024-11-27T11:06:00Z">
              <w:r w:rsidDel="009A66B3">
                <w:delText xml:space="preserve">ARR </w:delText>
              </w:r>
              <w:r w:rsidRPr="004878DD" w:rsidDel="009A66B3">
                <w:rPr>
                  <w:i/>
                  <w:vertAlign w:val="subscript"/>
                </w:rPr>
                <w:delText>i</w:delText>
              </w:r>
            </w:del>
          </w:p>
        </w:tc>
        <w:tc>
          <w:tcPr>
            <w:tcW w:w="870" w:type="dxa"/>
          </w:tcPr>
          <w:p w14:paraId="3885FC34" w14:textId="28865269" w:rsidR="009A66B3" w:rsidDel="009A66B3" w:rsidRDefault="009A66B3" w:rsidP="00B77271">
            <w:pPr>
              <w:pStyle w:val="TableBody"/>
              <w:rPr>
                <w:del w:id="1276" w:author="TEBA" w:date="2024-11-27T11:06:00Z"/>
              </w:rPr>
            </w:pPr>
            <w:del w:id="1277" w:author="TEBA" w:date="2024-11-27T11:06:00Z">
              <w:r w:rsidDel="009A66B3">
                <w:delText>None</w:delText>
              </w:r>
            </w:del>
          </w:p>
        </w:tc>
        <w:tc>
          <w:tcPr>
            <w:tcW w:w="7025" w:type="dxa"/>
          </w:tcPr>
          <w:p w14:paraId="07291CCD" w14:textId="58C7E55A" w:rsidR="009A66B3" w:rsidDel="009A66B3" w:rsidRDefault="009A66B3" w:rsidP="00B77271">
            <w:pPr>
              <w:pStyle w:val="TableBody"/>
              <w:rPr>
                <w:del w:id="1278" w:author="TEBA" w:date="2024-11-27T11:06:00Z"/>
              </w:rPr>
            </w:pPr>
            <w:del w:id="1279" w:author="TEBA" w:date="2024-11-27T11:06:00Z">
              <w:r w:rsidDel="009A66B3">
                <w:delText>Adjusted SRPS Requirement for a specific Retail Entity.</w:delText>
              </w:r>
            </w:del>
          </w:p>
        </w:tc>
      </w:tr>
    </w:tbl>
    <w:p w14:paraId="4B80D7C8" w14:textId="426F48F4" w:rsidR="009A66B3" w:rsidDel="009A66B3" w:rsidRDefault="009A66B3" w:rsidP="009A66B3">
      <w:pPr>
        <w:keepNext/>
        <w:tabs>
          <w:tab w:val="left" w:pos="1080"/>
        </w:tabs>
        <w:spacing w:before="480" w:after="240"/>
        <w:outlineLvl w:val="2"/>
        <w:rPr>
          <w:del w:id="1280" w:author="TEBA" w:date="2024-11-27T11:06:00Z"/>
          <w:b/>
          <w:bCs/>
          <w:i/>
        </w:rPr>
      </w:pPr>
      <w:bookmarkStart w:id="1281" w:name="_Toc180673474"/>
      <w:commentRangeStart w:id="1282"/>
      <w:del w:id="1283" w:author="TEBA" w:date="2024-11-27T11:06:00Z">
        <w:r w:rsidDel="009A66B3">
          <w:rPr>
            <w:b/>
            <w:bCs/>
            <w:i/>
          </w:rPr>
          <w:lastRenderedPageBreak/>
          <w:delText>14.9.5</w:delText>
        </w:r>
      </w:del>
      <w:commentRangeEnd w:id="1282"/>
      <w:r w:rsidR="00240E96">
        <w:rPr>
          <w:rStyle w:val="CommentReference"/>
        </w:rPr>
        <w:commentReference w:id="1282"/>
      </w:r>
      <w:del w:id="1284" w:author="TEBA" w:date="2024-11-27T11:06:00Z">
        <w:r w:rsidDel="009A66B3">
          <w:rPr>
            <w:b/>
            <w:bCs/>
            <w:i/>
          </w:rPr>
          <w:tab/>
          <w:delText>Final Solar Renewable Portfolio Standard Requirement</w:delText>
        </w:r>
        <w:bookmarkEnd w:id="1281"/>
      </w:del>
    </w:p>
    <w:p w14:paraId="28E2F151" w14:textId="4FC13F0E" w:rsidR="009A66B3" w:rsidDel="009A66B3" w:rsidRDefault="009A66B3" w:rsidP="009A66B3">
      <w:pPr>
        <w:keepNext/>
        <w:spacing w:after="240"/>
        <w:ind w:left="720" w:hanging="720"/>
        <w:rPr>
          <w:del w:id="1285" w:author="TEBA" w:date="2024-11-27T11:06:00Z"/>
          <w:iCs/>
        </w:rPr>
      </w:pPr>
      <w:del w:id="1286" w:author="TEBA" w:date="2024-11-27T11:06:00Z">
        <w:r w:rsidDel="009A66B3">
          <w:rPr>
            <w:iCs/>
          </w:rPr>
          <w:delText>(1)</w:delText>
        </w:r>
        <w:r w:rsidDel="009A66B3">
          <w:rPr>
            <w:iCs/>
          </w:rPr>
          <w:tab/>
          <w:delText>ERCOT shall redistribute the TUO amount over all Retail Entities to determine the FSRRs.  ERCOT shall determine each Retail Entity’s FSRR as follows:</w:delText>
        </w:r>
      </w:del>
    </w:p>
    <w:p w14:paraId="25508C37" w14:textId="1EBACCAA" w:rsidR="009A66B3" w:rsidDel="009A66B3" w:rsidRDefault="009A66B3" w:rsidP="009A66B3">
      <w:pPr>
        <w:pStyle w:val="FormulaBold"/>
        <w:rPr>
          <w:del w:id="1287" w:author="TEBA" w:date="2024-11-27T11:06:00Z"/>
        </w:rPr>
      </w:pPr>
      <w:del w:id="1288" w:author="TEBA" w:date="2024-11-27T11:06:00Z">
        <w:r w:rsidDel="009A66B3">
          <w:delText xml:space="preserve">FSRR = ARR </w:delText>
        </w:r>
        <w:r w:rsidDel="009A66B3">
          <w:rPr>
            <w:i/>
            <w:vertAlign w:val="subscript"/>
          </w:rPr>
          <w:delText>i</w:delText>
        </w:r>
        <w:r w:rsidDel="009A66B3">
          <w:delText xml:space="preserve"> + (TUO </w:delText>
        </w:r>
        <w:r w:rsidDel="009A66B3">
          <w:sym w:font="Symbol" w:char="F0B4"/>
        </w:r>
        <w:r w:rsidDel="009A66B3">
          <w:delText xml:space="preserve"> (CRSRES </w:delText>
        </w:r>
        <w:r w:rsidDel="009A66B3">
          <w:rPr>
            <w:i/>
            <w:vertAlign w:val="subscript"/>
          </w:rPr>
          <w:delText xml:space="preserve">i </w:delText>
        </w:r>
        <w:r w:rsidDel="009A66B3">
          <w:delText>/ TS)) +/- Previous Year(s) FSRR adjustment (recalculated in accordance with subsection (f)(2) of P.U.C. S</w:delText>
        </w:r>
        <w:r w:rsidDel="009A66B3">
          <w:rPr>
            <w:sz w:val="20"/>
          </w:rPr>
          <w:delText>UBST</w:delText>
        </w:r>
        <w:r w:rsidDel="009A66B3">
          <w:delText>. R. 25.173, Renewable Energy Credit Program)</w:delText>
        </w:r>
      </w:del>
    </w:p>
    <w:p w14:paraId="1E1FE104" w14:textId="6121A65F" w:rsidR="009A66B3" w:rsidDel="009A66B3" w:rsidRDefault="009A66B3" w:rsidP="009A66B3">
      <w:pPr>
        <w:spacing w:before="120"/>
        <w:rPr>
          <w:del w:id="1289" w:author="TEBA" w:date="2024-11-27T11:06:00Z"/>
        </w:rPr>
      </w:pPr>
      <w:del w:id="1290" w:author="TEBA" w:date="2024-11-27T11:06:00Z">
        <w:r w:rsidDel="009A66B3">
          <w:delText>The above variables are defined as follows:</w:delText>
        </w:r>
      </w:del>
    </w:p>
    <w:tbl>
      <w:tblPr>
        <w:tblW w:w="9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70"/>
        <w:gridCol w:w="870"/>
        <w:gridCol w:w="7334"/>
      </w:tblGrid>
      <w:tr w:rsidR="009A66B3" w:rsidDel="009A66B3" w14:paraId="2710B19A" w14:textId="41585B7B" w:rsidTr="00B77271">
        <w:trPr>
          <w:cantSplit/>
          <w:trHeight w:val="548"/>
          <w:tblHeader/>
          <w:del w:id="1291" w:author="TEBA" w:date="2024-11-27T11:06:00Z"/>
        </w:trPr>
        <w:tc>
          <w:tcPr>
            <w:tcW w:w="1070" w:type="dxa"/>
          </w:tcPr>
          <w:p w14:paraId="4808116C" w14:textId="6FCC8FBE" w:rsidR="009A66B3" w:rsidDel="009A66B3" w:rsidRDefault="009A66B3" w:rsidP="00B77271">
            <w:pPr>
              <w:pStyle w:val="TableBody"/>
              <w:rPr>
                <w:del w:id="1292" w:author="TEBA" w:date="2024-11-27T11:06:00Z"/>
                <w:b/>
              </w:rPr>
            </w:pPr>
            <w:del w:id="1293" w:author="TEBA" w:date="2024-11-27T11:06:00Z">
              <w:r w:rsidDel="009A66B3">
                <w:rPr>
                  <w:b/>
                </w:rPr>
                <w:delText>Variable</w:delText>
              </w:r>
            </w:del>
          </w:p>
        </w:tc>
        <w:tc>
          <w:tcPr>
            <w:tcW w:w="870" w:type="dxa"/>
          </w:tcPr>
          <w:p w14:paraId="78913432" w14:textId="1C889EA2" w:rsidR="009A66B3" w:rsidDel="009A66B3" w:rsidRDefault="009A66B3" w:rsidP="00B77271">
            <w:pPr>
              <w:pStyle w:val="TableBody"/>
              <w:rPr>
                <w:del w:id="1294" w:author="TEBA" w:date="2024-11-27T11:06:00Z"/>
                <w:b/>
              </w:rPr>
            </w:pPr>
            <w:del w:id="1295" w:author="TEBA" w:date="2024-11-27T11:06:00Z">
              <w:r w:rsidDel="009A66B3">
                <w:rPr>
                  <w:b/>
                </w:rPr>
                <w:delText>Unit</w:delText>
              </w:r>
            </w:del>
          </w:p>
        </w:tc>
        <w:tc>
          <w:tcPr>
            <w:tcW w:w="7334" w:type="dxa"/>
          </w:tcPr>
          <w:p w14:paraId="758C6BCE" w14:textId="1DFB00BF" w:rsidR="009A66B3" w:rsidDel="009A66B3" w:rsidRDefault="009A66B3" w:rsidP="00B77271">
            <w:pPr>
              <w:pStyle w:val="TableBody"/>
              <w:rPr>
                <w:del w:id="1296" w:author="TEBA" w:date="2024-11-27T11:06:00Z"/>
                <w:b/>
              </w:rPr>
            </w:pPr>
            <w:del w:id="1297" w:author="TEBA" w:date="2024-11-27T11:06:00Z">
              <w:r w:rsidDel="009A66B3">
                <w:rPr>
                  <w:b/>
                </w:rPr>
                <w:delText>Description</w:delText>
              </w:r>
            </w:del>
          </w:p>
        </w:tc>
      </w:tr>
      <w:tr w:rsidR="009A66B3" w:rsidDel="009A66B3" w14:paraId="2EB623D0" w14:textId="7E57FE0D" w:rsidTr="00B77271">
        <w:trPr>
          <w:cantSplit/>
          <w:trHeight w:val="260"/>
          <w:del w:id="1298" w:author="TEBA" w:date="2024-11-27T11:06:00Z"/>
        </w:trPr>
        <w:tc>
          <w:tcPr>
            <w:tcW w:w="1070" w:type="dxa"/>
          </w:tcPr>
          <w:p w14:paraId="467A2CD9" w14:textId="4112893C" w:rsidR="009A66B3" w:rsidDel="009A66B3" w:rsidRDefault="009A66B3" w:rsidP="00B77271">
            <w:pPr>
              <w:pStyle w:val="TableBody"/>
              <w:rPr>
                <w:del w:id="1299" w:author="TEBA" w:date="2024-11-27T11:06:00Z"/>
              </w:rPr>
            </w:pPr>
            <w:del w:id="1300" w:author="TEBA" w:date="2024-11-27T11:06:00Z">
              <w:r w:rsidDel="009A66B3">
                <w:delText xml:space="preserve">ARR </w:delText>
              </w:r>
              <w:r w:rsidRPr="004878DD" w:rsidDel="009A66B3">
                <w:rPr>
                  <w:i/>
                  <w:vertAlign w:val="subscript"/>
                </w:rPr>
                <w:delText>i</w:delText>
              </w:r>
            </w:del>
          </w:p>
        </w:tc>
        <w:tc>
          <w:tcPr>
            <w:tcW w:w="870" w:type="dxa"/>
          </w:tcPr>
          <w:p w14:paraId="58175ABF" w14:textId="2E2105D8" w:rsidR="009A66B3" w:rsidDel="009A66B3" w:rsidRDefault="009A66B3" w:rsidP="00B77271">
            <w:pPr>
              <w:pStyle w:val="TableBody"/>
              <w:rPr>
                <w:del w:id="1301" w:author="TEBA" w:date="2024-11-27T11:06:00Z"/>
              </w:rPr>
            </w:pPr>
            <w:del w:id="1302" w:author="TEBA" w:date="2024-11-27T11:06:00Z">
              <w:r w:rsidDel="009A66B3">
                <w:delText>None</w:delText>
              </w:r>
            </w:del>
          </w:p>
        </w:tc>
        <w:tc>
          <w:tcPr>
            <w:tcW w:w="7334" w:type="dxa"/>
          </w:tcPr>
          <w:p w14:paraId="13012A08" w14:textId="034EBA91" w:rsidR="009A66B3" w:rsidDel="009A66B3" w:rsidRDefault="009A66B3" w:rsidP="00B77271">
            <w:pPr>
              <w:pStyle w:val="TableBody"/>
              <w:rPr>
                <w:del w:id="1303" w:author="TEBA" w:date="2024-11-27T11:06:00Z"/>
              </w:rPr>
            </w:pPr>
            <w:del w:id="1304" w:author="TEBA" w:date="2024-11-27T11:06:00Z">
              <w:r w:rsidDel="009A66B3">
                <w:delText>Adjusted SRPS Requirement for a specific Retail Entity.</w:delText>
              </w:r>
            </w:del>
          </w:p>
        </w:tc>
      </w:tr>
      <w:tr w:rsidR="009A66B3" w:rsidDel="009A66B3" w14:paraId="66376332" w14:textId="1705CEF2" w:rsidTr="00B77271">
        <w:trPr>
          <w:cantSplit/>
          <w:trHeight w:val="260"/>
          <w:del w:id="1305" w:author="TEBA" w:date="2024-11-27T11:06:00Z"/>
        </w:trPr>
        <w:tc>
          <w:tcPr>
            <w:tcW w:w="1070" w:type="dxa"/>
          </w:tcPr>
          <w:p w14:paraId="1C88B12A" w14:textId="516EF8A2" w:rsidR="009A66B3" w:rsidDel="009A66B3" w:rsidRDefault="009A66B3" w:rsidP="00B77271">
            <w:pPr>
              <w:pStyle w:val="TableBody"/>
              <w:rPr>
                <w:del w:id="1306" w:author="TEBA" w:date="2024-11-27T11:06:00Z"/>
              </w:rPr>
            </w:pPr>
            <w:del w:id="1307" w:author="TEBA" w:date="2024-11-27T11:06:00Z">
              <w:r w:rsidDel="009A66B3">
                <w:delText>TUO</w:delText>
              </w:r>
            </w:del>
          </w:p>
        </w:tc>
        <w:tc>
          <w:tcPr>
            <w:tcW w:w="870" w:type="dxa"/>
          </w:tcPr>
          <w:p w14:paraId="4301607D" w14:textId="61BBF787" w:rsidR="009A66B3" w:rsidDel="009A66B3" w:rsidRDefault="009A66B3" w:rsidP="00B77271">
            <w:pPr>
              <w:pStyle w:val="TableBody"/>
              <w:rPr>
                <w:del w:id="1308" w:author="TEBA" w:date="2024-11-27T11:06:00Z"/>
              </w:rPr>
            </w:pPr>
            <w:del w:id="1309" w:author="TEBA" w:date="2024-11-27T11:06:00Z">
              <w:r w:rsidDel="009A66B3">
                <w:delText>None</w:delText>
              </w:r>
            </w:del>
          </w:p>
        </w:tc>
        <w:tc>
          <w:tcPr>
            <w:tcW w:w="7334" w:type="dxa"/>
          </w:tcPr>
          <w:p w14:paraId="26DF7926" w14:textId="2E0BD562" w:rsidR="009A66B3" w:rsidDel="009A66B3" w:rsidRDefault="009A66B3" w:rsidP="00B77271">
            <w:pPr>
              <w:pStyle w:val="TableBody"/>
              <w:rPr>
                <w:del w:id="1310" w:author="TEBA" w:date="2024-11-27T11:06:00Z"/>
              </w:rPr>
            </w:pPr>
            <w:del w:id="1311" w:author="TEBA" w:date="2024-11-27T11:06:00Z">
              <w:r w:rsidDel="009A66B3">
                <w:delText>Total Usable Offsets.</w:delText>
              </w:r>
            </w:del>
          </w:p>
        </w:tc>
      </w:tr>
      <w:tr w:rsidR="009A66B3" w:rsidDel="009A66B3" w14:paraId="1A9C1878" w14:textId="099EDE87" w:rsidTr="00B77271">
        <w:trPr>
          <w:cantSplit/>
          <w:trHeight w:val="260"/>
          <w:del w:id="1312" w:author="TEBA" w:date="2024-11-27T11:06:00Z"/>
        </w:trPr>
        <w:tc>
          <w:tcPr>
            <w:tcW w:w="1070" w:type="dxa"/>
          </w:tcPr>
          <w:p w14:paraId="75E55E6F" w14:textId="73A019D3" w:rsidR="009A66B3" w:rsidDel="009A66B3" w:rsidRDefault="009A66B3" w:rsidP="00B77271">
            <w:pPr>
              <w:pStyle w:val="TableBody"/>
              <w:rPr>
                <w:del w:id="1313" w:author="TEBA" w:date="2024-11-27T11:06:00Z"/>
              </w:rPr>
            </w:pPr>
            <w:del w:id="1314" w:author="TEBA" w:date="2024-11-27T11:06:00Z">
              <w:r w:rsidDel="009A66B3">
                <w:delText xml:space="preserve">CRSRES </w:delText>
              </w:r>
              <w:r w:rsidRPr="004878DD" w:rsidDel="009A66B3">
                <w:rPr>
                  <w:i/>
                  <w:vertAlign w:val="subscript"/>
                </w:rPr>
                <w:delText>i</w:delText>
              </w:r>
            </w:del>
          </w:p>
        </w:tc>
        <w:tc>
          <w:tcPr>
            <w:tcW w:w="870" w:type="dxa"/>
          </w:tcPr>
          <w:p w14:paraId="7B64D064" w14:textId="38175750" w:rsidR="009A66B3" w:rsidDel="009A66B3" w:rsidRDefault="009A66B3" w:rsidP="00B77271">
            <w:pPr>
              <w:pStyle w:val="TableBody"/>
              <w:rPr>
                <w:del w:id="1315" w:author="TEBA" w:date="2024-11-27T11:06:00Z"/>
              </w:rPr>
            </w:pPr>
            <w:del w:id="1316" w:author="TEBA" w:date="2024-11-27T11:06:00Z">
              <w:r w:rsidDel="009A66B3">
                <w:delText>MWh</w:delText>
              </w:r>
            </w:del>
          </w:p>
        </w:tc>
        <w:tc>
          <w:tcPr>
            <w:tcW w:w="7334" w:type="dxa"/>
          </w:tcPr>
          <w:p w14:paraId="659B8722" w14:textId="09547F28" w:rsidR="009A66B3" w:rsidDel="009A66B3" w:rsidRDefault="009A66B3" w:rsidP="00B77271">
            <w:pPr>
              <w:pStyle w:val="TableBody"/>
              <w:rPr>
                <w:del w:id="1317" w:author="TEBA" w:date="2024-11-27T11:06:00Z"/>
              </w:rPr>
            </w:pPr>
            <w:del w:id="1318" w:author="TEBA" w:date="2024-11-27T11:06:00Z">
              <w:r w:rsidDel="009A66B3">
                <w:delText>Retail sales of the Retail Entity to Texas Customers during the Compliance Period</w:delText>
              </w:r>
              <w:r w:rsidRPr="00E05922" w:rsidDel="009A66B3">
                <w:delText xml:space="preserve">, excluding sales </w:delText>
              </w:r>
              <w:r w:rsidDel="009A66B3">
                <w:delText xml:space="preserve">by the specific Retail Entity to any ESI IDs or accounts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r w:rsidR="009A66B3" w:rsidDel="009A66B3" w14:paraId="5FE1D4E3" w14:textId="51692047" w:rsidTr="00B77271">
        <w:trPr>
          <w:cantSplit/>
          <w:trHeight w:val="260"/>
          <w:del w:id="1319" w:author="TEBA" w:date="2024-11-27T11:06:00Z"/>
        </w:trPr>
        <w:tc>
          <w:tcPr>
            <w:tcW w:w="1070" w:type="dxa"/>
          </w:tcPr>
          <w:p w14:paraId="71636365" w14:textId="5238CD8F" w:rsidR="009A66B3" w:rsidDel="009A66B3" w:rsidRDefault="009A66B3" w:rsidP="00B77271">
            <w:pPr>
              <w:pStyle w:val="TableBody"/>
              <w:rPr>
                <w:del w:id="1320" w:author="TEBA" w:date="2024-11-27T11:06:00Z"/>
              </w:rPr>
            </w:pPr>
            <w:del w:id="1321" w:author="TEBA" w:date="2024-11-27T11:06:00Z">
              <w:r w:rsidDel="009A66B3">
                <w:delText>TS</w:delText>
              </w:r>
            </w:del>
          </w:p>
        </w:tc>
        <w:tc>
          <w:tcPr>
            <w:tcW w:w="870" w:type="dxa"/>
          </w:tcPr>
          <w:p w14:paraId="0CE9158D" w14:textId="7DBEDB31" w:rsidR="009A66B3" w:rsidDel="009A66B3" w:rsidRDefault="009A66B3" w:rsidP="00B77271">
            <w:pPr>
              <w:pStyle w:val="TableBody"/>
              <w:rPr>
                <w:del w:id="1322" w:author="TEBA" w:date="2024-11-27T11:06:00Z"/>
              </w:rPr>
            </w:pPr>
            <w:del w:id="1323" w:author="TEBA" w:date="2024-11-27T11:06:00Z">
              <w:r w:rsidDel="009A66B3">
                <w:delText>MWh</w:delText>
              </w:r>
            </w:del>
          </w:p>
        </w:tc>
        <w:tc>
          <w:tcPr>
            <w:tcW w:w="7334" w:type="dxa"/>
          </w:tcPr>
          <w:p w14:paraId="64EC7F70" w14:textId="3AF12D71" w:rsidR="009A66B3" w:rsidDel="009A66B3" w:rsidRDefault="009A66B3" w:rsidP="00B77271">
            <w:pPr>
              <w:pStyle w:val="TableBody"/>
              <w:rPr>
                <w:del w:id="1324" w:author="TEBA" w:date="2024-11-27T11:06:00Z"/>
              </w:rPr>
            </w:pPr>
            <w:del w:id="1325" w:author="TEBA" w:date="2024-11-27T11:06:00Z">
              <w:r w:rsidDel="009A66B3">
                <w:delText>Total retail sales of all Retail Entities to Texas Customers during the Compliance Period</w:delText>
              </w:r>
              <w:r w:rsidRPr="00E05922" w:rsidDel="009A66B3">
                <w:delText xml:space="preserve">, excluding </w:delText>
              </w:r>
              <w:r w:rsidDel="009A66B3">
                <w:delText xml:space="preserve">all sales or accounts of all Retail Entities to </w:delText>
              </w:r>
              <w:r w:rsidRPr="00982241" w:rsidDel="009A66B3">
                <w:delText>ESI</w:delText>
              </w:r>
              <w:r w:rsidDel="009A66B3">
                <w:delText xml:space="preserve"> ID</w:delText>
              </w:r>
              <w:r w:rsidRPr="00982241" w:rsidDel="009A66B3">
                <w:delText>s</w:delText>
              </w:r>
              <w:r w:rsidDel="009A66B3">
                <w:delText xml:space="preserve"> </w:delText>
              </w:r>
              <w:r w:rsidRPr="00E05922" w:rsidDel="009A66B3">
                <w:delText>for which an opt-out notice has been submitted</w:delText>
              </w:r>
              <w:r w:rsidDel="009A66B3">
                <w:delText xml:space="preserve"> under subsection (f) of P.U.C. </w:delText>
              </w:r>
              <w:r w:rsidRPr="00862F81" w:rsidDel="009A66B3">
                <w:rPr>
                  <w:smallCaps/>
                </w:rPr>
                <w:delText>Subst</w:delText>
              </w:r>
              <w:r w:rsidDel="009A66B3">
                <w:delText>. R. 25.173.</w:delText>
              </w:r>
            </w:del>
          </w:p>
        </w:tc>
      </w:tr>
    </w:tbl>
    <w:p w14:paraId="75B0E333" w14:textId="5996284E" w:rsidR="009A66B3" w:rsidDel="009A66B3" w:rsidRDefault="009A66B3" w:rsidP="009A66B3">
      <w:pPr>
        <w:spacing w:before="240" w:after="240"/>
        <w:ind w:left="720" w:hanging="720"/>
        <w:rPr>
          <w:del w:id="1326" w:author="TEBA" w:date="2024-11-27T11:06:00Z"/>
          <w:iCs/>
        </w:rPr>
      </w:pPr>
      <w:del w:id="1327" w:author="TEBA" w:date="2024-11-27T11:06:00Z">
        <w:r w:rsidDel="009A66B3">
          <w:rPr>
            <w:iCs/>
          </w:rPr>
          <w:delText>(2)</w:delText>
        </w:r>
        <w:r w:rsidDel="009A66B3">
          <w:rPr>
            <w:iCs/>
          </w:rPr>
          <w:tab/>
          <w:delText>This process will be an iterative process that will solve until the optimal allocation is reached with all FSRRs resolved to the nearest whole REC.</w:delText>
        </w:r>
      </w:del>
    </w:p>
    <w:p w14:paraId="1927F727" w14:textId="5BA6329B" w:rsidR="00453D4E" w:rsidRPr="009A66B3" w:rsidDel="009A66B3" w:rsidRDefault="009A66B3" w:rsidP="009A66B3">
      <w:pPr>
        <w:spacing w:after="240"/>
        <w:ind w:left="720" w:hanging="720"/>
        <w:rPr>
          <w:del w:id="1328" w:author="TEBA" w:date="2024-11-27T11:06:00Z"/>
          <w:iCs/>
        </w:rPr>
      </w:pPr>
      <w:del w:id="1329" w:author="TEBA" w:date="2024-11-27T11:06:00Z">
        <w:r w:rsidDel="009A66B3">
          <w:rPr>
            <w:iCs/>
          </w:rPr>
          <w:delText>(3)</w:delText>
        </w:r>
        <w:r w:rsidDel="009A66B3">
          <w:rPr>
            <w:iCs/>
          </w:rPr>
          <w:tab/>
          <w:delText xml:space="preserve">ERCOT shall notify each Retail Entity of its FSRR for the previous Compliance Period no later than the date set forth for such Notification in subsection (i)(l) of P.U.C. </w:delText>
        </w:r>
        <w:r w:rsidDel="009A66B3">
          <w:rPr>
            <w:iCs/>
            <w:smallCaps/>
          </w:rPr>
          <w:delText>Subst</w:delText>
        </w:r>
        <w:r w:rsidDel="009A66B3">
          <w:rPr>
            <w:iCs/>
          </w:rPr>
          <w:delText>. R. 25.173.</w:delText>
        </w:r>
      </w:del>
    </w:p>
    <w:p w14:paraId="5D5698A9" w14:textId="024BE575" w:rsidR="00453D4E" w:rsidRDefault="00453D4E" w:rsidP="00453D4E">
      <w:pPr>
        <w:keepNext/>
        <w:tabs>
          <w:tab w:val="left" w:pos="900"/>
        </w:tabs>
        <w:spacing w:before="240" w:after="240"/>
        <w:ind w:left="900" w:hanging="900"/>
        <w:outlineLvl w:val="1"/>
        <w:rPr>
          <w:b/>
        </w:rPr>
      </w:pPr>
      <w:bookmarkStart w:id="1330" w:name="_Toc180673475"/>
      <w:r>
        <w:rPr>
          <w:b/>
        </w:rPr>
        <w:t>14.10</w:t>
      </w:r>
      <w:r>
        <w:rPr>
          <w:b/>
        </w:rPr>
        <w:tab/>
      </w:r>
      <w:bookmarkStart w:id="1331" w:name="_Hlk183459031"/>
      <w:r>
        <w:rPr>
          <w:b/>
        </w:rPr>
        <w:t xml:space="preserve">Retiring </w:t>
      </w:r>
      <w:ins w:id="1332" w:author="TEBA" w:date="2024-11-08T09:10:00Z">
        <w:r>
          <w:rPr>
            <w:b/>
          </w:rPr>
          <w:t xml:space="preserve">and Disaggregating </w:t>
        </w:r>
      </w:ins>
      <w:del w:id="1333" w:author="TEBA" w:date="2024-11-08T09:10:00Z">
        <w:r w:rsidDel="00453D4E">
          <w:rPr>
            <w:b/>
          </w:rPr>
          <w:delText xml:space="preserve">of Renewable </w:delText>
        </w:r>
      </w:del>
      <w:r>
        <w:rPr>
          <w:b/>
        </w:rPr>
        <w:t xml:space="preserve">Energy </w:t>
      </w:r>
      <w:ins w:id="1334" w:author="TEBA" w:date="2024-11-08T09:10:00Z">
        <w:r>
          <w:rPr>
            <w:b/>
          </w:rPr>
          <w:t xml:space="preserve">Attribute </w:t>
        </w:r>
      </w:ins>
      <w:del w:id="1335" w:author="TEBA" w:date="2024-11-08T09:10:00Z">
        <w:r w:rsidDel="00453D4E">
          <w:rPr>
            <w:b/>
          </w:rPr>
          <w:delText xml:space="preserve">Credits </w:delText>
        </w:r>
      </w:del>
      <w:ins w:id="1336" w:author="TEBA" w:date="2024-11-08T09:10:00Z">
        <w:r>
          <w:rPr>
            <w:b/>
          </w:rPr>
          <w:t xml:space="preserve">Certificates </w:t>
        </w:r>
      </w:ins>
      <w:bookmarkEnd w:id="1331"/>
      <w:del w:id="1337" w:author="TEBA" w:date="2024-11-08T09:11:00Z">
        <w:r w:rsidDel="00453D4E">
          <w:rPr>
            <w:b/>
          </w:rPr>
          <w:delText>or Compliance Premiums</w:delText>
        </w:r>
      </w:del>
      <w:bookmarkEnd w:id="1330"/>
    </w:p>
    <w:p w14:paraId="5E2B7EC8" w14:textId="18AE720E" w:rsidR="00453D4E" w:rsidRDefault="00453D4E" w:rsidP="00453D4E">
      <w:pPr>
        <w:spacing w:after="240"/>
        <w:ind w:left="720" w:hanging="720"/>
        <w:rPr>
          <w:iCs/>
        </w:rPr>
      </w:pPr>
      <w:r>
        <w:t>(1)</w:t>
      </w:r>
      <w:r>
        <w:tab/>
      </w:r>
      <w:r>
        <w:rPr>
          <w:iCs/>
        </w:rPr>
        <w:t>A</w:t>
      </w:r>
      <w:ins w:id="1338" w:author="TEBA" w:date="2024-11-08T09:11:00Z">
        <w:r>
          <w:rPr>
            <w:iCs/>
          </w:rPr>
          <w:t>n</w:t>
        </w:r>
      </w:ins>
      <w:r>
        <w:rPr>
          <w:iCs/>
        </w:rPr>
        <w:t xml:space="preserve"> </w:t>
      </w:r>
      <w:del w:id="1339" w:author="TEBA" w:date="2024-11-08T09:11:00Z">
        <w:r w:rsidDel="00453D4E">
          <w:rPr>
            <w:iCs/>
          </w:rPr>
          <w:delText xml:space="preserve">Renewable </w:delText>
        </w:r>
      </w:del>
      <w:r>
        <w:rPr>
          <w:iCs/>
        </w:rPr>
        <w:t xml:space="preserve">Energy </w:t>
      </w:r>
      <w:ins w:id="1340" w:author="TEBA" w:date="2024-11-08T09:11:00Z">
        <w:r>
          <w:rPr>
            <w:iCs/>
          </w:rPr>
          <w:t xml:space="preserve">Attribute </w:t>
        </w:r>
      </w:ins>
      <w:del w:id="1341" w:author="TEBA" w:date="2024-11-08T09:11:00Z">
        <w:r w:rsidDel="00453D4E">
          <w:rPr>
            <w:iCs/>
          </w:rPr>
          <w:delText xml:space="preserve">Credit </w:delText>
        </w:r>
      </w:del>
      <w:ins w:id="1342" w:author="TEBA" w:date="2024-11-08T09:11:00Z">
        <w:r>
          <w:rPr>
            <w:iCs/>
          </w:rPr>
          <w:t xml:space="preserve">Certificate </w:t>
        </w:r>
      </w:ins>
      <w:r>
        <w:rPr>
          <w:iCs/>
        </w:rPr>
        <w:t>(</w:t>
      </w:r>
      <w:del w:id="1343" w:author="TEBA" w:date="2024-11-08T09:11:00Z">
        <w:r w:rsidDel="00453D4E">
          <w:rPr>
            <w:iCs/>
          </w:rPr>
          <w:delText>R</w:delText>
        </w:r>
      </w:del>
      <w:r>
        <w:rPr>
          <w:iCs/>
        </w:rPr>
        <w:t>E</w:t>
      </w:r>
      <w:ins w:id="1344" w:author="TEBA" w:date="2024-11-08T09:11:00Z">
        <w:r>
          <w:rPr>
            <w:iCs/>
          </w:rPr>
          <w:t>A</w:t>
        </w:r>
      </w:ins>
      <w:r>
        <w:rPr>
          <w:iCs/>
        </w:rPr>
        <w:t xml:space="preserve">C) </w:t>
      </w:r>
      <w:del w:id="1345" w:author="TEBA" w:date="2024-11-08T09:11:00Z">
        <w:r w:rsidDel="00453D4E">
          <w:rPr>
            <w:iCs/>
          </w:rPr>
          <w:delText xml:space="preserve">or Compliance Premium </w:delText>
        </w:r>
      </w:del>
      <w:ins w:id="1346" w:author="TEBA" w:date="2024-11-27T10:49:00Z">
        <w:r w:rsidR="00F52E00">
          <w:rPr>
            <w:iCs/>
          </w:rPr>
          <w:t xml:space="preserve">account </w:t>
        </w:r>
      </w:ins>
      <w:r>
        <w:rPr>
          <w:iCs/>
        </w:rPr>
        <w:t>owner</w:t>
      </w:r>
      <w:del w:id="1347" w:author="TEBA" w:date="2024-11-27T10:49:00Z">
        <w:r w:rsidDel="00F52E00">
          <w:rPr>
            <w:iCs/>
          </w:rPr>
          <w:delText>’s</w:delText>
        </w:r>
      </w:del>
      <w:del w:id="1348" w:author="TEBA" w:date="2024-11-27T10:50:00Z">
        <w:r w:rsidDel="00F52E00">
          <w:rPr>
            <w:iCs/>
          </w:rPr>
          <w:delText xml:space="preserve"> </w:delText>
        </w:r>
      </w:del>
      <w:del w:id="1349" w:author="TEBA" w:date="2024-11-08T09:11:00Z">
        <w:r w:rsidDel="00DE20FB">
          <w:rPr>
            <w:iCs/>
          </w:rPr>
          <w:delText>Designated Representative</w:delText>
        </w:r>
      </w:del>
      <w:r>
        <w:rPr>
          <w:iCs/>
        </w:rPr>
        <w:t xml:space="preserve"> must submit retirement </w:t>
      </w:r>
      <w:del w:id="1350" w:author="TEBA" w:date="2024-11-08T09:11:00Z">
        <w:r w:rsidDel="00DE20FB">
          <w:rPr>
            <w:iCs/>
          </w:rPr>
          <w:delText xml:space="preserve">requests </w:delText>
        </w:r>
      </w:del>
      <w:ins w:id="1351" w:author="TEBA" w:date="2024-11-08T09:11:00Z">
        <w:r w:rsidR="00DE20FB">
          <w:rPr>
            <w:iCs/>
          </w:rPr>
          <w:t xml:space="preserve">notifications </w:t>
        </w:r>
      </w:ins>
      <w:r>
        <w:rPr>
          <w:iCs/>
        </w:rPr>
        <w:t xml:space="preserve">to ERCOT.  </w:t>
      </w:r>
      <w:del w:id="1352" w:author="TEBA" w:date="2024-11-08T12:01:00Z">
        <w:r w:rsidDel="00E16F78">
          <w:rPr>
            <w:iCs/>
          </w:rPr>
          <w:delText>R</w:delText>
        </w:r>
      </w:del>
      <w:r>
        <w:rPr>
          <w:iCs/>
        </w:rPr>
        <w:t>E</w:t>
      </w:r>
      <w:ins w:id="1353" w:author="TEBA" w:date="2024-11-08T12:01:00Z">
        <w:r w:rsidR="00E16F78">
          <w:rPr>
            <w:iCs/>
          </w:rPr>
          <w:t>A</w:t>
        </w:r>
      </w:ins>
      <w:r>
        <w:rPr>
          <w:iCs/>
        </w:rPr>
        <w:t xml:space="preserve">Cs </w:t>
      </w:r>
      <w:del w:id="1354" w:author="TEBA" w:date="2024-11-08T12:01:00Z">
        <w:r w:rsidDel="00E16F78">
          <w:rPr>
            <w:iCs/>
          </w:rPr>
          <w:delText xml:space="preserve">or Compliance Premiums </w:delText>
        </w:r>
      </w:del>
      <w:r>
        <w:rPr>
          <w:iCs/>
        </w:rPr>
        <w:t xml:space="preserve">specified by a Designated Representative for retirement must be in the </w:t>
      </w:r>
      <w:del w:id="1355" w:author="TEBA" w:date="2024-11-08T12:02:00Z">
        <w:r w:rsidDel="001F35F4">
          <w:rPr>
            <w:iCs/>
          </w:rPr>
          <w:delText>R</w:delText>
        </w:r>
      </w:del>
      <w:r>
        <w:rPr>
          <w:iCs/>
        </w:rPr>
        <w:t>E</w:t>
      </w:r>
      <w:ins w:id="1356" w:author="TEBA" w:date="2024-11-08T12:02:00Z">
        <w:r w:rsidR="001F35F4">
          <w:rPr>
            <w:iCs/>
          </w:rPr>
          <w:t>A</w:t>
        </w:r>
      </w:ins>
      <w:r>
        <w:rPr>
          <w:iCs/>
        </w:rPr>
        <w:t xml:space="preserve">C trading account from which they are being retired at the time the request is submitted.  ERCOT shall retire such </w:t>
      </w:r>
      <w:del w:id="1357" w:author="TEBA" w:date="2024-11-08T12:02:00Z">
        <w:r w:rsidDel="001F35F4">
          <w:rPr>
            <w:iCs/>
          </w:rPr>
          <w:delText>R</w:delText>
        </w:r>
      </w:del>
      <w:r>
        <w:rPr>
          <w:iCs/>
        </w:rPr>
        <w:t>E</w:t>
      </w:r>
      <w:ins w:id="1358" w:author="TEBA" w:date="2024-11-08T12:02:00Z">
        <w:r w:rsidR="001F35F4">
          <w:rPr>
            <w:iCs/>
          </w:rPr>
          <w:t>A</w:t>
        </w:r>
      </w:ins>
      <w:r>
        <w:rPr>
          <w:iCs/>
        </w:rPr>
        <w:t xml:space="preserve">Cs </w:t>
      </w:r>
      <w:del w:id="1359" w:author="TEBA" w:date="2024-11-08T12:02:00Z">
        <w:r w:rsidDel="001F35F4">
          <w:rPr>
            <w:iCs/>
          </w:rPr>
          <w:delText xml:space="preserve">or Compliance Premiums </w:delText>
        </w:r>
      </w:del>
      <w:r>
        <w:rPr>
          <w:iCs/>
        </w:rPr>
        <w:t xml:space="preserve">by removing them from the party’s </w:t>
      </w:r>
      <w:del w:id="1360" w:author="TEBA" w:date="2024-11-08T12:02:00Z">
        <w:r w:rsidDel="001F35F4">
          <w:rPr>
            <w:iCs/>
          </w:rPr>
          <w:delText>R</w:delText>
        </w:r>
      </w:del>
      <w:r>
        <w:rPr>
          <w:iCs/>
        </w:rPr>
        <w:t>E</w:t>
      </w:r>
      <w:ins w:id="1361" w:author="TEBA" w:date="2024-11-08T12:02:00Z">
        <w:r w:rsidR="001F35F4">
          <w:rPr>
            <w:iCs/>
          </w:rPr>
          <w:t>A</w:t>
        </w:r>
      </w:ins>
      <w:r>
        <w:rPr>
          <w:iCs/>
        </w:rPr>
        <w:t xml:space="preserve">C trading account and retiring the unique serial number, thus rendering the </w:t>
      </w:r>
      <w:del w:id="1362" w:author="TEBA" w:date="2024-11-08T12:02:00Z">
        <w:r w:rsidDel="001F35F4">
          <w:rPr>
            <w:iCs/>
          </w:rPr>
          <w:delText>R</w:delText>
        </w:r>
      </w:del>
      <w:r>
        <w:rPr>
          <w:iCs/>
        </w:rPr>
        <w:t>E</w:t>
      </w:r>
      <w:ins w:id="1363" w:author="TEBA" w:date="2024-11-08T12:02:00Z">
        <w:r w:rsidR="001F35F4">
          <w:rPr>
            <w:iCs/>
          </w:rPr>
          <w:t>A</w:t>
        </w:r>
      </w:ins>
      <w:r>
        <w:rPr>
          <w:iCs/>
        </w:rPr>
        <w:t xml:space="preserve">C </w:t>
      </w:r>
      <w:del w:id="1364" w:author="TEBA" w:date="2024-11-08T12:02:00Z">
        <w:r w:rsidDel="001F35F4">
          <w:rPr>
            <w:iCs/>
          </w:rPr>
          <w:delText xml:space="preserve">or Compliance Premium </w:delText>
        </w:r>
      </w:del>
      <w:r>
        <w:rPr>
          <w:iCs/>
        </w:rPr>
        <w:t xml:space="preserve">unusable for any other purpose.  ERCOT shall maintain records to archive all </w:t>
      </w:r>
      <w:del w:id="1365" w:author="TEBA" w:date="2024-11-08T12:02:00Z">
        <w:r w:rsidDel="001F35F4">
          <w:rPr>
            <w:iCs/>
          </w:rPr>
          <w:delText>R</w:delText>
        </w:r>
      </w:del>
      <w:r>
        <w:rPr>
          <w:iCs/>
        </w:rPr>
        <w:t>E</w:t>
      </w:r>
      <w:ins w:id="1366" w:author="TEBA" w:date="2024-11-08T12:02:00Z">
        <w:r w:rsidR="001F35F4">
          <w:rPr>
            <w:iCs/>
          </w:rPr>
          <w:t>A</w:t>
        </w:r>
      </w:ins>
      <w:r>
        <w:rPr>
          <w:iCs/>
        </w:rPr>
        <w:t xml:space="preserve">Cs </w:t>
      </w:r>
      <w:del w:id="1367" w:author="TEBA" w:date="2024-11-08T12:03:00Z">
        <w:r w:rsidDel="001F35F4">
          <w:rPr>
            <w:iCs/>
          </w:rPr>
          <w:delText xml:space="preserve">or Compliance Premiums </w:delText>
        </w:r>
      </w:del>
      <w:r>
        <w:rPr>
          <w:iCs/>
        </w:rPr>
        <w:t>that have been retired</w:t>
      </w:r>
      <w:del w:id="1368" w:author="TEBA" w:date="2024-11-08T12:03:00Z">
        <w:r w:rsidDel="001F35F4">
          <w:rPr>
            <w:iCs/>
          </w:rPr>
          <w:delText xml:space="preserve"> and to identify the basis on which RECs or Compliance Premiums were retired</w:delText>
        </w:r>
      </w:del>
      <w:r>
        <w:rPr>
          <w:iCs/>
        </w:rPr>
        <w:t xml:space="preserve">.  </w:t>
      </w:r>
      <w:ins w:id="1369" w:author="TEBA" w:date="2024-11-08T12:04:00Z">
        <w:r w:rsidR="001F35F4">
          <w:rPr>
            <w:iCs/>
          </w:rPr>
          <w:t xml:space="preserve">ERCOT shall provide a </w:t>
        </w:r>
      </w:ins>
      <w:ins w:id="1370" w:author="TEBA" w:date="2024-11-27T10:43:00Z">
        <w:r w:rsidR="00E066C5">
          <w:rPr>
            <w:iCs/>
          </w:rPr>
          <w:t>Representational St</w:t>
        </w:r>
      </w:ins>
      <w:ins w:id="1371" w:author="TEBA" w:date="2024-11-27T10:44:00Z">
        <w:r w:rsidR="00E066C5">
          <w:rPr>
            <w:iCs/>
          </w:rPr>
          <w:t>ate Transfer (</w:t>
        </w:r>
      </w:ins>
      <w:ins w:id="1372" w:author="TEBA" w:date="2024-11-08T12:04:00Z">
        <w:r w:rsidR="001F35F4">
          <w:rPr>
            <w:iCs/>
          </w:rPr>
          <w:t>REST</w:t>
        </w:r>
      </w:ins>
      <w:ins w:id="1373" w:author="TEBA" w:date="2024-11-27T10:44:00Z">
        <w:r w:rsidR="00E066C5">
          <w:rPr>
            <w:iCs/>
          </w:rPr>
          <w:t>)</w:t>
        </w:r>
      </w:ins>
      <w:ins w:id="1374" w:author="TEBA" w:date="2024-11-08T12:04:00Z">
        <w:r w:rsidR="001F35F4">
          <w:rPr>
            <w:iCs/>
          </w:rPr>
          <w:t xml:space="preserve"> </w:t>
        </w:r>
      </w:ins>
      <w:ins w:id="1375" w:author="TEBA" w:date="2024-11-25T19:30:00Z">
        <w:r w:rsidR="00D632EE">
          <w:rPr>
            <w:iCs/>
          </w:rPr>
          <w:t>A</w:t>
        </w:r>
      </w:ins>
      <w:ins w:id="1376" w:author="TEBA" w:date="2024-11-08T12:04:00Z">
        <w:r w:rsidR="001F35F4">
          <w:rPr>
            <w:iCs/>
          </w:rPr>
          <w:t xml:space="preserve">pplication </w:t>
        </w:r>
      </w:ins>
      <w:ins w:id="1377" w:author="TEBA" w:date="2024-11-25T19:30:00Z">
        <w:r w:rsidR="00D632EE">
          <w:rPr>
            <w:iCs/>
          </w:rPr>
          <w:t>P</w:t>
        </w:r>
      </w:ins>
      <w:ins w:id="1378" w:author="TEBA" w:date="2024-11-08T12:04:00Z">
        <w:r w:rsidR="001F35F4">
          <w:rPr>
            <w:iCs/>
          </w:rPr>
          <w:t xml:space="preserve">rogramming </w:t>
        </w:r>
      </w:ins>
      <w:ins w:id="1379" w:author="TEBA" w:date="2024-11-25T19:30:00Z">
        <w:r w:rsidR="00D632EE">
          <w:rPr>
            <w:iCs/>
          </w:rPr>
          <w:t>I</w:t>
        </w:r>
      </w:ins>
      <w:ins w:id="1380" w:author="TEBA" w:date="2024-11-08T12:04:00Z">
        <w:r w:rsidR="001F35F4">
          <w:rPr>
            <w:iCs/>
          </w:rPr>
          <w:t>nterface (API) to submit retirement notifications.</w:t>
        </w:r>
      </w:ins>
      <w:del w:id="1381" w:author="TEBA" w:date="2024-11-08T12:03:00Z">
        <w:r w:rsidDel="001F35F4">
          <w:rPr>
            <w:iCs/>
          </w:rPr>
          <w:delText>The reasons for retiring RECs include mandatory compliance, voluntary retirement, and expiration.  The reasons for retiring Compliance Premiums include mandatory compliance, voluntary retirement, and expiration.</w:delText>
        </w:r>
      </w:del>
    </w:p>
    <w:p w14:paraId="17972DC9" w14:textId="403E6922" w:rsidR="001F35F4" w:rsidRDefault="001F35F4" w:rsidP="001F35F4">
      <w:pPr>
        <w:spacing w:after="240"/>
        <w:ind w:left="720" w:hanging="720"/>
        <w:rPr>
          <w:ins w:id="1382" w:author="TEBA" w:date="2024-11-08T12:05:00Z"/>
        </w:rPr>
      </w:pPr>
      <w:ins w:id="1383" w:author="TEBA" w:date="2024-11-08T12:04:00Z">
        <w:r>
          <w:lastRenderedPageBreak/>
          <w:t>(2)</w:t>
        </w:r>
        <w:r>
          <w:tab/>
          <w:t xml:space="preserve">In order to </w:t>
        </w:r>
      </w:ins>
      <w:ins w:id="1384" w:author="TEBA" w:date="2024-11-22T12:43:00Z">
        <w:r w:rsidR="00823D3B">
          <w:t xml:space="preserve">convert to hourly or </w:t>
        </w:r>
      </w:ins>
      <w:ins w:id="1385" w:author="TEBA" w:date="2024-11-08T12:04:00Z">
        <w:r>
          <w:t xml:space="preserve">enable partial transfers of EACs, an EAC </w:t>
        </w:r>
      </w:ins>
      <w:ins w:id="1386" w:author="TEBA" w:date="2024-11-26T06:57:00Z">
        <w:r w:rsidR="003E2219">
          <w:t>a</w:t>
        </w:r>
      </w:ins>
      <w:ins w:id="1387" w:author="TEBA" w:date="2024-11-08T12:04:00Z">
        <w:r>
          <w:t xml:space="preserve">ccount </w:t>
        </w:r>
      </w:ins>
      <w:ins w:id="1388" w:author="TEBA" w:date="2024-11-26T06:57:00Z">
        <w:r w:rsidR="003E2219">
          <w:t>o</w:t>
        </w:r>
      </w:ins>
      <w:ins w:id="1389" w:author="TEBA" w:date="2024-11-08T12:04:00Z">
        <w:r>
          <w:t xml:space="preserve">wner </w:t>
        </w:r>
      </w:ins>
      <w:ins w:id="1390" w:author="TEBA" w:date="2024-11-22T12:43:00Z">
        <w:r w:rsidR="00823D3B">
          <w:t xml:space="preserve">or authorized third party </w:t>
        </w:r>
      </w:ins>
      <w:ins w:id="1391" w:author="TEBA" w:date="2024-11-08T12:04:00Z">
        <w:r>
          <w:t xml:space="preserve">may disaggregate any EAC or set of EACs by using the API provided by ERCOT. </w:t>
        </w:r>
      </w:ins>
      <w:ins w:id="1392" w:author="TEBA" w:date="2024-11-25T21:34:00Z">
        <w:r w:rsidR="000B6AB8">
          <w:t xml:space="preserve"> </w:t>
        </w:r>
      </w:ins>
      <w:ins w:id="1393" w:author="TEBA" w:date="2024-11-08T12:04:00Z">
        <w:r>
          <w:t xml:space="preserve">To disaggregate an EAC, the EAC </w:t>
        </w:r>
      </w:ins>
      <w:ins w:id="1394" w:author="TEBA" w:date="2024-11-27T09:33:00Z">
        <w:r w:rsidR="00C16941">
          <w:t>“</w:t>
        </w:r>
      </w:ins>
      <w:ins w:id="1395" w:author="TEBA" w:date="2024-11-08T12:04:00Z">
        <w:r>
          <w:t>Number</w:t>
        </w:r>
      </w:ins>
      <w:ins w:id="1396" w:author="TEBA" w:date="2024-11-27T09:33:00Z">
        <w:r w:rsidR="00C16941">
          <w:t>”</w:t>
        </w:r>
      </w:ins>
      <w:ins w:id="1397" w:author="TEBA" w:date="2024-11-08T12:04:00Z">
        <w:r>
          <w:t xml:space="preserve"> field shall be updated to reflect the number of </w:t>
        </w:r>
      </w:ins>
      <w:ins w:id="1398" w:author="TEBA" w:date="2024-11-25T19:55:00Z">
        <w:r w:rsidR="006E6625">
          <w:t>Watt-hour (</w:t>
        </w:r>
      </w:ins>
      <w:ins w:id="1399" w:author="TEBA" w:date="2024-11-08T12:04:00Z">
        <w:r>
          <w:t>Wh</w:t>
        </w:r>
      </w:ins>
      <w:ins w:id="1400" w:author="TEBA" w:date="2024-11-25T19:55:00Z">
        <w:r w:rsidR="006E6625">
          <w:t>)</w:t>
        </w:r>
      </w:ins>
      <w:ins w:id="1401" w:author="TEBA" w:date="2024-11-08T12:04:00Z">
        <w:r>
          <w:t xml:space="preserve"> associated with each EAC, while maintaining serialization for each record. </w:t>
        </w:r>
      </w:ins>
      <w:ins w:id="1402" w:author="TEBA" w:date="2024-11-25T21:35:00Z">
        <w:r w:rsidR="000B6AB8">
          <w:t xml:space="preserve"> </w:t>
        </w:r>
      </w:ins>
      <w:ins w:id="1403" w:author="TEBA" w:date="2024-11-08T12:04:00Z">
        <w:r>
          <w:t xml:space="preserve">Disaggregation can be for as little as one </w:t>
        </w:r>
      </w:ins>
      <w:ins w:id="1404" w:author="TEBA" w:date="2024-11-25T19:53:00Z">
        <w:r w:rsidR="006E6625">
          <w:t>Wh</w:t>
        </w:r>
      </w:ins>
      <w:ins w:id="1405" w:author="TEBA" w:date="2024-11-08T12:04:00Z">
        <w:r>
          <w:t xml:space="preserve">, and the disaggregation can occur as a component of a transfer transaction.  </w:t>
        </w:r>
      </w:ins>
    </w:p>
    <w:p w14:paraId="499CC789" w14:textId="7483960F" w:rsidR="001F35F4" w:rsidRDefault="001F35F4" w:rsidP="00CF1BDF">
      <w:pPr>
        <w:spacing w:after="240"/>
        <w:ind w:left="1440" w:hanging="720"/>
        <w:rPr>
          <w:ins w:id="1406" w:author="TEBA" w:date="2024-11-08T12:05:00Z"/>
        </w:rPr>
      </w:pPr>
      <w:ins w:id="1407" w:author="TEBA" w:date="2024-11-08T12:05:00Z">
        <w:r>
          <w:t>(a)</w:t>
        </w:r>
      </w:ins>
      <w:ins w:id="1408" w:author="TEBA" w:date="2024-11-25T22:02:00Z">
        <w:r w:rsidR="003B1A8C">
          <w:tab/>
        </w:r>
      </w:ins>
      <w:ins w:id="1409" w:author="TEBA" w:date="2024-11-08T12:04:00Z">
        <w:r>
          <w:t xml:space="preserve">The serialization should reflect the methodology described in Section 14.6, </w:t>
        </w:r>
      </w:ins>
      <w:ins w:id="1410" w:author="TEBA" w:date="2024-11-25T20:26:00Z">
        <w:r w:rsidR="00837464" w:rsidRPr="00837464">
          <w:t>Awarding of Renewable Energy Attribute Certificates</w:t>
        </w:r>
        <w:r w:rsidR="00837464">
          <w:t>,</w:t>
        </w:r>
        <w:r w:rsidR="00837464" w:rsidRPr="00837464">
          <w:t xml:space="preserve"> </w:t>
        </w:r>
      </w:ins>
      <w:ins w:id="1411" w:author="TEBA" w:date="2024-11-08T12:04:00Z">
        <w:r>
          <w:t xml:space="preserve">but the quantity and serialization should reflect only those </w:t>
        </w:r>
      </w:ins>
      <w:ins w:id="1412" w:author="TEBA" w:date="2024-11-25T19:53:00Z">
        <w:r w:rsidR="006E6625">
          <w:t>Wh</w:t>
        </w:r>
      </w:ins>
      <w:ins w:id="1413" w:author="TEBA" w:date="2024-11-08T12:04:00Z">
        <w:r>
          <w:t xml:space="preserve">s represented by each new disaggregated record. </w:t>
        </w:r>
      </w:ins>
      <w:ins w:id="1414" w:author="TEBA" w:date="2024-11-25T21:35:00Z">
        <w:r w:rsidR="000B6AB8">
          <w:t xml:space="preserve"> </w:t>
        </w:r>
      </w:ins>
      <w:ins w:id="1415" w:author="TEBA" w:date="2024-11-08T12:04:00Z">
        <w:r>
          <w:t>For example, for a particular hour that previously had serialization from 1-600, the records will reflect 1-300 and 301-600 if the disaggregation was evenly split.</w:t>
        </w:r>
      </w:ins>
    </w:p>
    <w:p w14:paraId="6E53C2F9" w14:textId="298127DB" w:rsidR="001F35F4" w:rsidRDefault="001F35F4" w:rsidP="00CF1BDF">
      <w:pPr>
        <w:spacing w:after="240"/>
        <w:ind w:left="1440" w:hanging="720"/>
        <w:rPr>
          <w:ins w:id="1416" w:author="TEBA" w:date="2024-11-08T12:04:00Z"/>
          <w:iCs/>
        </w:rPr>
      </w:pPr>
      <w:ins w:id="1417" w:author="TEBA" w:date="2024-11-08T12:05:00Z">
        <w:r>
          <w:t>(b)</w:t>
        </w:r>
      </w:ins>
      <w:ins w:id="1418" w:author="TEBA" w:date="2024-11-25T22:02:00Z">
        <w:r w:rsidR="003B1A8C">
          <w:tab/>
        </w:r>
      </w:ins>
      <w:ins w:id="1419" w:author="TEBA" w:date="2024-11-08T12:05:00Z">
        <w:r>
          <w:t xml:space="preserve">ERCOT shall allow the API to split EACs on a percentage basis or a quantity basis, and receive information about the level of disaggregation. </w:t>
        </w:r>
      </w:ins>
      <w:ins w:id="1420" w:author="TEBA" w:date="2024-11-25T21:35:00Z">
        <w:r w:rsidR="000B6AB8">
          <w:t xml:space="preserve"> </w:t>
        </w:r>
      </w:ins>
      <w:ins w:id="1421" w:author="TEBA" w:date="2024-11-08T12:05:00Z">
        <w:r>
          <w:t>Percentages and quantities need not be the same for each disaggregated EAC.  When EACs are disaggregated using a percentage, the sum of all W</w:t>
        </w:r>
      </w:ins>
      <w:ins w:id="1422" w:author="TEBA" w:date="2024-11-25T19:53:00Z">
        <w:r w:rsidR="006E6625">
          <w:t>h</w:t>
        </w:r>
      </w:ins>
      <w:ins w:id="1423" w:author="TEBA" w:date="2024-11-08T12:05:00Z">
        <w:r>
          <w:t xml:space="preserve">s should be the same as was in the previously aggregated EAC record. </w:t>
        </w:r>
      </w:ins>
      <w:ins w:id="1424" w:author="TEBA" w:date="2024-11-25T21:35:00Z">
        <w:r w:rsidR="000B6AB8">
          <w:t xml:space="preserve"> </w:t>
        </w:r>
      </w:ins>
      <w:ins w:id="1425" w:author="TEBA" w:date="2024-11-08T12:05:00Z">
        <w:r>
          <w:t>To account for this, ERCOT may add or subtract W</w:t>
        </w:r>
      </w:ins>
      <w:ins w:id="1426" w:author="TEBA" w:date="2024-11-25T19:53:00Z">
        <w:r w:rsidR="006E6625">
          <w:t>h</w:t>
        </w:r>
      </w:ins>
      <w:ins w:id="1427" w:author="TEBA" w:date="2024-11-08T12:05:00Z">
        <w:r>
          <w:t xml:space="preserve">s </w:t>
        </w:r>
      </w:ins>
      <w:ins w:id="1428" w:author="TEBA" w:date="2024-11-08T12:06:00Z">
        <w:r>
          <w:t>such</w:t>
        </w:r>
      </w:ins>
      <w:ins w:id="1429" w:author="TEBA" w:date="2024-11-08T12:05:00Z">
        <w:r>
          <w:t xml:space="preserve"> that the percentages are not exactly equal </w:t>
        </w:r>
        <w:proofErr w:type="gramStart"/>
        <w:r>
          <w:t>in order to</w:t>
        </w:r>
        <w:proofErr w:type="gramEnd"/>
        <w:r>
          <w:t xml:space="preserve"> avoid inadvertently lost W</w:t>
        </w:r>
      </w:ins>
      <w:ins w:id="1430" w:author="TEBA" w:date="2024-11-25T19:53:00Z">
        <w:r w:rsidR="006E6625">
          <w:t>h</w:t>
        </w:r>
      </w:ins>
      <w:ins w:id="1431" w:author="TEBA" w:date="2024-11-08T12:05:00Z">
        <w:r>
          <w:t>s due to rounding.</w:t>
        </w:r>
      </w:ins>
    </w:p>
    <w:p w14:paraId="227C2FCF" w14:textId="09CC3C84" w:rsidR="001F35F4" w:rsidDel="001F35F4" w:rsidRDefault="001F35F4" w:rsidP="001F35F4">
      <w:pPr>
        <w:keepNext/>
        <w:tabs>
          <w:tab w:val="left" w:pos="1080"/>
        </w:tabs>
        <w:spacing w:before="240" w:after="240"/>
        <w:ind w:left="1080" w:hanging="1080"/>
        <w:outlineLvl w:val="2"/>
        <w:rPr>
          <w:del w:id="1432" w:author="TEBA" w:date="2024-11-08T12:07:00Z"/>
          <w:b/>
          <w:bCs/>
          <w:i/>
        </w:rPr>
      </w:pPr>
      <w:bookmarkStart w:id="1433" w:name="_Toc239073038"/>
      <w:bookmarkStart w:id="1434" w:name="_Toc180673476"/>
      <w:commentRangeStart w:id="1435"/>
      <w:del w:id="1436" w:author="TEBA" w:date="2024-11-08T12:07:00Z">
        <w:r w:rsidDel="001F35F4">
          <w:rPr>
            <w:b/>
            <w:bCs/>
            <w:i/>
          </w:rPr>
          <w:delText>14.10.1</w:delText>
        </w:r>
      </w:del>
      <w:commentRangeEnd w:id="1435"/>
      <w:r w:rsidR="00240E96">
        <w:rPr>
          <w:rStyle w:val="CommentReference"/>
        </w:rPr>
        <w:commentReference w:id="1435"/>
      </w:r>
      <w:del w:id="1437" w:author="TEBA" w:date="2024-11-08T12:07:00Z">
        <w:r w:rsidDel="001F35F4">
          <w:rPr>
            <w:b/>
            <w:bCs/>
            <w:i/>
          </w:rPr>
          <w:tab/>
          <w:delText>Mandatory Retirement</w:delText>
        </w:r>
        <w:bookmarkEnd w:id="1433"/>
        <w:bookmarkEnd w:id="1434"/>
      </w:del>
    </w:p>
    <w:p w14:paraId="1142D412" w14:textId="0ECADF91" w:rsidR="001F35F4" w:rsidDel="001F35F4" w:rsidRDefault="001F35F4" w:rsidP="001F35F4">
      <w:pPr>
        <w:spacing w:after="240"/>
        <w:ind w:left="720" w:hanging="720"/>
        <w:rPr>
          <w:del w:id="1438" w:author="TEBA" w:date="2024-11-08T12:07:00Z"/>
          <w:iCs/>
        </w:rPr>
      </w:pPr>
      <w:del w:id="1439" w:author="TEBA" w:date="2024-11-08T12:07:00Z">
        <w:r w:rsidDel="001F35F4">
          <w:rPr>
            <w:iCs/>
          </w:rPr>
          <w:delText>(1)</w:delText>
        </w:r>
        <w:r w:rsidDel="001F35F4">
          <w:rPr>
            <w:iCs/>
          </w:rPr>
          <w:tab/>
          <w:delText xml:space="preserve">For each Compliance Period, by the date set forth in subsection (i)(2) of P.U.C. </w:delText>
        </w:r>
        <w:r w:rsidDel="001F35F4">
          <w:rPr>
            <w:iCs/>
            <w:smallCaps/>
          </w:rPr>
          <w:delText>Subst</w:delText>
        </w:r>
        <w:r w:rsidDel="001F35F4">
          <w:rPr>
            <w:iCs/>
          </w:rPr>
          <w:delText xml:space="preserve">. R. 25.173, </w:delText>
        </w:r>
        <w:r w:rsidDel="001F35F4">
          <w:delText>Renewable Energy Credit Program</w:delText>
        </w:r>
        <w:r w:rsidDel="001F35F4">
          <w:rPr>
            <w:iCs/>
          </w:rPr>
          <w:delText>, each Retail Entity’s Designated Representative shall notify ERCOT of the RECs or Compliance Premiums in its REC trading account to be used (retired) to satisfy its Final Solar Renewable Portfolio Standard (SRPS) Requirement (FSRR) for the Compliance Period being settled.  Each REC or Compliance Premium that is not used will remain in the holder’s REC trading account until it is transferred to another party’s account, expires, or is otherwise retired.</w:delText>
        </w:r>
      </w:del>
    </w:p>
    <w:p w14:paraId="4BCE6F09" w14:textId="781CD170" w:rsidR="001F35F4" w:rsidDel="001F35F4" w:rsidRDefault="001F35F4" w:rsidP="001F35F4">
      <w:pPr>
        <w:spacing w:after="240"/>
        <w:ind w:left="720" w:hanging="720"/>
        <w:rPr>
          <w:del w:id="1440" w:author="TEBA" w:date="2024-11-08T12:07:00Z"/>
          <w:iCs/>
        </w:rPr>
      </w:pPr>
      <w:del w:id="1441" w:author="TEBA" w:date="2024-11-08T12:07:00Z">
        <w:r w:rsidDel="001F35F4">
          <w:rPr>
            <w:iCs/>
          </w:rPr>
          <w:delText>(2)</w:delText>
        </w:r>
        <w:r w:rsidDel="001F35F4">
          <w:rPr>
            <w:iCs/>
          </w:rPr>
          <w:tab/>
          <w:delText>Failure to provide sufficient RECs or Compliance Premiums by the date set forth in subsection (i)(2) of P.U.C. S</w:delText>
        </w:r>
        <w:r w:rsidRPr="005C5D87" w:rsidDel="001F35F4">
          <w:rPr>
            <w:iCs/>
            <w:smallCaps/>
          </w:rPr>
          <w:delText>ubst</w:delText>
        </w:r>
        <w:r w:rsidDel="001F35F4">
          <w:rPr>
            <w:iCs/>
          </w:rPr>
          <w:delText>. R. 25.173 shall be considered a failure of that Retail Entity to meet its REC retirement obligations.  ERCOT shall notify the Public Utility Commission of Texas (PUCT) when any Retail Entity fails to meet its REC retirement obligations.</w:delText>
        </w:r>
      </w:del>
    </w:p>
    <w:p w14:paraId="49868476" w14:textId="35C8347B" w:rsidR="001F35F4" w:rsidDel="001F35F4" w:rsidRDefault="001F35F4" w:rsidP="001F35F4">
      <w:pPr>
        <w:keepNext/>
        <w:tabs>
          <w:tab w:val="left" w:pos="1080"/>
        </w:tabs>
        <w:spacing w:before="240" w:after="240"/>
        <w:ind w:left="1080" w:hanging="1080"/>
        <w:outlineLvl w:val="2"/>
        <w:rPr>
          <w:del w:id="1442" w:author="TEBA" w:date="2024-11-08T12:07:00Z"/>
          <w:b/>
          <w:bCs/>
          <w:i/>
        </w:rPr>
      </w:pPr>
      <w:bookmarkStart w:id="1443" w:name="_Toc180673477"/>
      <w:commentRangeStart w:id="1444"/>
      <w:del w:id="1445" w:author="TEBA" w:date="2024-11-08T12:07:00Z">
        <w:r w:rsidDel="001F35F4">
          <w:rPr>
            <w:b/>
            <w:bCs/>
            <w:i/>
          </w:rPr>
          <w:delText>14.10.2</w:delText>
        </w:r>
      </w:del>
      <w:commentRangeEnd w:id="1444"/>
      <w:r w:rsidR="00240E96">
        <w:rPr>
          <w:rStyle w:val="CommentReference"/>
        </w:rPr>
        <w:commentReference w:id="1444"/>
      </w:r>
      <w:del w:id="1446" w:author="TEBA" w:date="2024-11-08T12:07:00Z">
        <w:r w:rsidDel="001F35F4">
          <w:rPr>
            <w:b/>
            <w:bCs/>
            <w:i/>
          </w:rPr>
          <w:tab/>
          <w:delText>Voluntary Retirement</w:delText>
        </w:r>
        <w:bookmarkEnd w:id="1443"/>
      </w:del>
    </w:p>
    <w:p w14:paraId="489474B0" w14:textId="5DBA7E22" w:rsidR="001F35F4" w:rsidDel="001F35F4" w:rsidRDefault="001F35F4" w:rsidP="001F35F4">
      <w:pPr>
        <w:spacing w:after="240"/>
        <w:ind w:left="720" w:hanging="720"/>
        <w:rPr>
          <w:del w:id="1447" w:author="TEBA" w:date="2024-11-08T12:07:00Z"/>
          <w:iCs/>
        </w:rPr>
      </w:pPr>
      <w:del w:id="1448" w:author="TEBA" w:date="2024-11-08T12:07:00Z">
        <w:r w:rsidDel="001F35F4">
          <w:delText>(1)</w:delText>
        </w:r>
        <w:r w:rsidDel="001F35F4">
          <w:tab/>
        </w:r>
        <w:r w:rsidDel="001F35F4">
          <w:rPr>
            <w:iCs/>
          </w:rPr>
          <w:delText>At the request of a REC Account Holder, ERCOT shall retire RECs and Compliance Premiums for reasons other than for meeting the mandated SRPS requirements.  Voluntarily retired RECs and Compliance Premiums may not be used to satisfy a Retail Entity’s SRPS requirement.  ERCOT shall include information concerning RECs and Compliance Premiums retired voluntarily in its annual report to the PUCT.</w:delText>
        </w:r>
      </w:del>
    </w:p>
    <w:p w14:paraId="024D6B45" w14:textId="4FAD6E95" w:rsidR="001F35F4" w:rsidDel="001F35F4" w:rsidRDefault="001F35F4" w:rsidP="001F35F4">
      <w:pPr>
        <w:keepNext/>
        <w:tabs>
          <w:tab w:val="left" w:pos="1080"/>
        </w:tabs>
        <w:spacing w:before="240" w:after="240"/>
        <w:ind w:left="1080" w:hanging="1080"/>
        <w:outlineLvl w:val="2"/>
        <w:rPr>
          <w:del w:id="1449" w:author="TEBA" w:date="2024-11-08T12:07:00Z"/>
          <w:b/>
          <w:bCs/>
          <w:i/>
        </w:rPr>
      </w:pPr>
      <w:bookmarkStart w:id="1450" w:name="_Toc180673478"/>
      <w:del w:id="1451" w:author="TEBA" w:date="2024-11-08T12:07:00Z">
        <w:r w:rsidDel="001F35F4">
          <w:rPr>
            <w:b/>
            <w:bCs/>
            <w:i/>
          </w:rPr>
          <w:lastRenderedPageBreak/>
          <w:delText>14.10.3</w:delText>
        </w:r>
        <w:r w:rsidDel="001F35F4">
          <w:rPr>
            <w:b/>
            <w:bCs/>
            <w:i/>
          </w:rPr>
          <w:tab/>
          <w:delText>Retiring Unused Renewable Energy Credits or Compliance Premiums</w:delText>
        </w:r>
        <w:bookmarkEnd w:id="1450"/>
      </w:del>
    </w:p>
    <w:p w14:paraId="6F18D5AF" w14:textId="404DE4E1" w:rsidR="001F35F4" w:rsidDel="001F35F4" w:rsidRDefault="001F35F4" w:rsidP="001F35F4">
      <w:pPr>
        <w:spacing w:after="240"/>
        <w:ind w:left="720" w:hanging="720"/>
        <w:rPr>
          <w:del w:id="1452" w:author="TEBA" w:date="2024-11-08T12:07:00Z"/>
          <w:iCs/>
        </w:rPr>
      </w:pPr>
      <w:del w:id="1453" w:author="TEBA" w:date="2024-11-08T12:07:00Z">
        <w:r w:rsidDel="001F35F4">
          <w:delText>(1)</w:delText>
        </w:r>
        <w:r w:rsidDel="001F35F4">
          <w:tab/>
        </w:r>
        <w:r w:rsidDel="001F35F4">
          <w:rPr>
            <w:iCs/>
          </w:rPr>
          <w:delText>ERCOT shall retire all unused RECs and Compliance Premiums upon their expiration as described in Section 14.3.2, Attributes of Renewable Energy Credits and Compliance Premiums.</w:delText>
        </w:r>
      </w:del>
    </w:p>
    <w:p w14:paraId="0A7B99A4" w14:textId="0E03B19D" w:rsidR="001F35F4" w:rsidDel="001F35F4" w:rsidRDefault="001F35F4" w:rsidP="001F35F4">
      <w:pPr>
        <w:keepNext/>
        <w:tabs>
          <w:tab w:val="left" w:pos="900"/>
        </w:tabs>
        <w:spacing w:before="240" w:after="240"/>
        <w:ind w:left="900" w:hanging="900"/>
        <w:outlineLvl w:val="1"/>
        <w:rPr>
          <w:del w:id="1454" w:author="TEBA" w:date="2024-11-08T12:08:00Z"/>
          <w:b/>
        </w:rPr>
      </w:pPr>
      <w:bookmarkStart w:id="1455" w:name="_Toc175576140"/>
      <w:bookmarkStart w:id="1456" w:name="_Toc180673479"/>
      <w:del w:id="1457" w:author="TEBA" w:date="2024-11-08T12:08:00Z">
        <w:r w:rsidDel="001F35F4">
          <w:rPr>
            <w:b/>
          </w:rPr>
          <w:delText>14.11</w:delText>
        </w:r>
        <w:r w:rsidDel="001F35F4">
          <w:rPr>
            <w:b/>
          </w:rPr>
          <w:tab/>
          <w:delText>Penalties and Enforcement</w:delText>
        </w:r>
        <w:bookmarkEnd w:id="1455"/>
        <w:bookmarkEnd w:id="1456"/>
      </w:del>
    </w:p>
    <w:p w14:paraId="42C1E1C0" w14:textId="7D09EF71" w:rsidR="001F35F4" w:rsidDel="001F35F4" w:rsidRDefault="001F35F4" w:rsidP="001F35F4">
      <w:pPr>
        <w:spacing w:after="240"/>
        <w:ind w:left="720" w:hanging="720"/>
        <w:rPr>
          <w:del w:id="1458" w:author="TEBA" w:date="2024-11-08T12:08:00Z"/>
          <w:iCs/>
        </w:rPr>
      </w:pPr>
      <w:del w:id="1459" w:author="TEBA" w:date="2024-11-08T12:08:00Z">
        <w:r w:rsidDel="001F35F4">
          <w:delText>(1)</w:delText>
        </w:r>
        <w:r w:rsidDel="001F35F4">
          <w:tab/>
        </w:r>
        <w:r w:rsidDel="001F35F4">
          <w:rPr>
            <w:iCs/>
          </w:rPr>
          <w:delText>ERCOT is not responsible for developing, administering, or enforcing penalties associated with the Renewable Energy Credit (REC) Trading Program; these activities are within the scope of the Public Utility Commission of Texas (PUCT).  ERCOT is responsible for informing the PUCT of Retail Entities that do not meet their REC or Compliance Premium retirement obligations, of REC offset generators that do not produce generation sufficient to cover offsets they have been approved to provide, and of other anomalies which may come to ERCOT’s attention through the administration of the REC Trading Program.</w:delText>
        </w:r>
      </w:del>
    </w:p>
    <w:p w14:paraId="2D4825D0" w14:textId="3B42427E" w:rsidR="001F35F4" w:rsidRDefault="001F35F4" w:rsidP="001F35F4">
      <w:pPr>
        <w:tabs>
          <w:tab w:val="left" w:pos="900"/>
        </w:tabs>
        <w:spacing w:before="240" w:after="240"/>
        <w:ind w:left="900" w:hanging="900"/>
        <w:outlineLvl w:val="1"/>
        <w:rPr>
          <w:b/>
        </w:rPr>
      </w:pPr>
      <w:bookmarkStart w:id="1460" w:name="_Toc175576141"/>
      <w:bookmarkStart w:id="1461" w:name="_Toc239073042"/>
      <w:bookmarkStart w:id="1462" w:name="_Toc180673480"/>
      <w:bookmarkStart w:id="1463" w:name="_Toc175576142"/>
      <w:r>
        <w:rPr>
          <w:b/>
        </w:rPr>
        <w:t>14.1</w:t>
      </w:r>
      <w:ins w:id="1464" w:author="TEBA" w:date="2024-11-08T12:09:00Z">
        <w:r>
          <w:rPr>
            <w:b/>
          </w:rPr>
          <w:t>1</w:t>
        </w:r>
      </w:ins>
      <w:del w:id="1465" w:author="TEBA" w:date="2024-11-08T12:09:00Z">
        <w:r w:rsidDel="001F35F4">
          <w:rPr>
            <w:b/>
          </w:rPr>
          <w:delText>2</w:delText>
        </w:r>
      </w:del>
      <w:r>
        <w:rPr>
          <w:b/>
        </w:rPr>
        <w:tab/>
        <w:t>Maintain Public Information</w:t>
      </w:r>
      <w:bookmarkEnd w:id="1460"/>
      <w:bookmarkEnd w:id="1461"/>
      <w:bookmarkEnd w:id="1462"/>
    </w:p>
    <w:p w14:paraId="43DF5F8C" w14:textId="03F7E2EC" w:rsidR="001F35F4" w:rsidRDefault="001F35F4" w:rsidP="001F35F4">
      <w:pPr>
        <w:spacing w:after="240"/>
        <w:ind w:left="720" w:hanging="720"/>
        <w:rPr>
          <w:iCs/>
        </w:rPr>
      </w:pPr>
      <w:r>
        <w:rPr>
          <w:iCs/>
        </w:rPr>
        <w:t>(1)</w:t>
      </w:r>
      <w:r>
        <w:rPr>
          <w:iCs/>
        </w:rPr>
        <w:tab/>
        <w:t xml:space="preserve">ERCOT shall maintain public information of interest to buyers and sellers of </w:t>
      </w:r>
      <w:del w:id="1466" w:author="TEBA" w:date="2024-11-08T12:09:00Z">
        <w:r w:rsidDel="001F35F4">
          <w:rPr>
            <w:iCs/>
          </w:rPr>
          <w:delText xml:space="preserve">Renewable </w:delText>
        </w:r>
      </w:del>
      <w:bookmarkStart w:id="1467" w:name="_Hlk183452631"/>
      <w:r>
        <w:rPr>
          <w:iCs/>
        </w:rPr>
        <w:t xml:space="preserve">Energy </w:t>
      </w:r>
      <w:ins w:id="1468" w:author="TEBA" w:date="2024-11-08T12:09:00Z">
        <w:r>
          <w:rPr>
            <w:iCs/>
          </w:rPr>
          <w:t>Attr</w:t>
        </w:r>
      </w:ins>
      <w:ins w:id="1469" w:author="TEBA" w:date="2024-11-08T12:10:00Z">
        <w:r>
          <w:rPr>
            <w:iCs/>
          </w:rPr>
          <w:t xml:space="preserve">ibute </w:t>
        </w:r>
      </w:ins>
      <w:del w:id="1470" w:author="TEBA" w:date="2024-11-08T12:10:00Z">
        <w:r w:rsidDel="001F35F4">
          <w:rPr>
            <w:iCs/>
          </w:rPr>
          <w:delText xml:space="preserve">Credits </w:delText>
        </w:r>
      </w:del>
      <w:ins w:id="1471" w:author="TEBA" w:date="2024-11-08T12:10:00Z">
        <w:r>
          <w:rPr>
            <w:iCs/>
          </w:rPr>
          <w:t>Certificates</w:t>
        </w:r>
        <w:bookmarkEnd w:id="1467"/>
        <w:r>
          <w:rPr>
            <w:iCs/>
          </w:rPr>
          <w:t xml:space="preserve"> </w:t>
        </w:r>
      </w:ins>
      <w:r>
        <w:rPr>
          <w:iCs/>
        </w:rPr>
        <w:t>(</w:t>
      </w:r>
      <w:del w:id="1472" w:author="TEBA" w:date="2024-11-08T12:10:00Z">
        <w:r w:rsidDel="001F35F4">
          <w:rPr>
            <w:iCs/>
          </w:rPr>
          <w:delText>R</w:delText>
        </w:r>
      </w:del>
      <w:r>
        <w:rPr>
          <w:iCs/>
        </w:rPr>
        <w:t>E</w:t>
      </w:r>
      <w:ins w:id="1473" w:author="TEBA" w:date="2024-11-08T12:10:00Z">
        <w:r>
          <w:rPr>
            <w:iCs/>
          </w:rPr>
          <w:t>A</w:t>
        </w:r>
      </w:ins>
      <w:r>
        <w:rPr>
          <w:iCs/>
        </w:rPr>
        <w:t xml:space="preserve">Cs) </w:t>
      </w:r>
      <w:del w:id="1474" w:author="TEBA" w:date="2024-11-08T12:10:00Z">
        <w:r w:rsidDel="001F35F4">
          <w:rPr>
            <w:iCs/>
          </w:rPr>
          <w:delText xml:space="preserve">or Compliance Premiums </w:delText>
        </w:r>
      </w:del>
      <w:r>
        <w:rPr>
          <w:iCs/>
        </w:rPr>
        <w:t xml:space="preserve">on the ERCOT website.  The information provided shall include, at a minimum, a directory of all </w:t>
      </w:r>
      <w:del w:id="1475" w:author="TEBA" w:date="2024-11-08T12:10:00Z">
        <w:r w:rsidDel="001F35F4">
          <w:rPr>
            <w:iCs/>
          </w:rPr>
          <w:delText>R</w:delText>
        </w:r>
      </w:del>
      <w:r>
        <w:rPr>
          <w:iCs/>
        </w:rPr>
        <w:t>E</w:t>
      </w:r>
      <w:ins w:id="1476" w:author="TEBA" w:date="2024-11-08T12:10:00Z">
        <w:r>
          <w:rPr>
            <w:iCs/>
          </w:rPr>
          <w:t>A</w:t>
        </w:r>
      </w:ins>
      <w:r>
        <w:rPr>
          <w:iCs/>
        </w:rPr>
        <w:t>C generators</w:t>
      </w:r>
      <w:del w:id="1477" w:author="TEBA" w:date="2024-11-08T12:11:00Z">
        <w:r w:rsidDel="001F35F4">
          <w:rPr>
            <w:iCs/>
          </w:rPr>
          <w:delText>, Retail Entities,</w:delText>
        </w:r>
      </w:del>
      <w:r>
        <w:rPr>
          <w:iCs/>
        </w:rPr>
        <w:t xml:space="preserve"> and other participants in the </w:t>
      </w:r>
      <w:del w:id="1478" w:author="TEBA" w:date="2024-11-08T12:11:00Z">
        <w:r w:rsidDel="001F35F4">
          <w:rPr>
            <w:iCs/>
          </w:rPr>
          <w:delText>R</w:delText>
        </w:r>
      </w:del>
      <w:r>
        <w:rPr>
          <w:iCs/>
        </w:rPr>
        <w:t>E</w:t>
      </w:r>
      <w:ins w:id="1479" w:author="TEBA" w:date="2024-11-08T12:11:00Z">
        <w:r>
          <w:rPr>
            <w:iCs/>
          </w:rPr>
          <w:t>A</w:t>
        </w:r>
      </w:ins>
      <w:r>
        <w:rPr>
          <w:iCs/>
        </w:rPr>
        <w:t>C Trading Program.  The directory shall include the following information:</w:t>
      </w:r>
    </w:p>
    <w:p w14:paraId="6B616688" w14:textId="5AE2C11E" w:rsidR="001F35F4" w:rsidRDefault="001F35F4" w:rsidP="001F35F4">
      <w:pPr>
        <w:spacing w:after="240"/>
        <w:ind w:left="1440" w:hanging="720"/>
      </w:pPr>
      <w:r>
        <w:t>(a)</w:t>
      </w:r>
      <w:r>
        <w:tab/>
        <w:t xml:space="preserve">Name of the </w:t>
      </w:r>
      <w:del w:id="1480" w:author="TEBA" w:date="2024-11-08T12:11:00Z">
        <w:r w:rsidDel="001F35F4">
          <w:delText>R</w:delText>
        </w:r>
      </w:del>
      <w:r>
        <w:t>E</w:t>
      </w:r>
      <w:ins w:id="1481" w:author="TEBA" w:date="2024-11-08T12:11:00Z">
        <w:r>
          <w:t>A</w:t>
        </w:r>
      </w:ins>
      <w:r>
        <w:t>C generator</w:t>
      </w:r>
      <w:del w:id="1482" w:author="TEBA" w:date="2024-11-08T12:11:00Z">
        <w:r w:rsidDel="001F35F4">
          <w:delText>, Retail Entity,</w:delText>
        </w:r>
      </w:del>
      <w:r>
        <w:t xml:space="preserve"> or other </w:t>
      </w:r>
      <w:del w:id="1483" w:author="TEBA" w:date="2024-11-08T12:11:00Z">
        <w:r w:rsidDel="001F35F4">
          <w:delText>R</w:delText>
        </w:r>
      </w:del>
      <w:r>
        <w:t>E</w:t>
      </w:r>
      <w:ins w:id="1484" w:author="TEBA" w:date="2024-11-08T12:11:00Z">
        <w:r>
          <w:t>A</w:t>
        </w:r>
      </w:ins>
      <w:r>
        <w:t>C Account Holder;</w:t>
      </w:r>
    </w:p>
    <w:p w14:paraId="12A76619" w14:textId="77777777" w:rsidR="001F35F4" w:rsidRDefault="001F35F4" w:rsidP="001F35F4">
      <w:pPr>
        <w:spacing w:after="240"/>
        <w:ind w:left="720"/>
      </w:pPr>
      <w:r>
        <w:t>(b)</w:t>
      </w:r>
      <w:r>
        <w:tab/>
        <w:t>Name of the Designated Representative;</w:t>
      </w:r>
    </w:p>
    <w:p w14:paraId="3B0475C5" w14:textId="77777777" w:rsidR="001F35F4" w:rsidRDefault="001F35F4" w:rsidP="001F35F4">
      <w:pPr>
        <w:spacing w:after="240"/>
        <w:ind w:left="720"/>
      </w:pPr>
      <w:r>
        <w:t>(c)</w:t>
      </w:r>
      <w:r>
        <w:tab/>
        <w:t>Street address or post office box number;</w:t>
      </w:r>
    </w:p>
    <w:p w14:paraId="3526D23F" w14:textId="77777777" w:rsidR="001F35F4" w:rsidRDefault="001F35F4" w:rsidP="001F35F4">
      <w:pPr>
        <w:spacing w:after="240"/>
        <w:ind w:left="720"/>
      </w:pPr>
      <w:r>
        <w:t>(d)</w:t>
      </w:r>
      <w:r>
        <w:tab/>
        <w:t>City, state or province, and zip or postal code;</w:t>
      </w:r>
    </w:p>
    <w:p w14:paraId="2D5C7FE6" w14:textId="77777777" w:rsidR="001F35F4" w:rsidRDefault="001F35F4" w:rsidP="001F35F4">
      <w:pPr>
        <w:spacing w:after="240"/>
        <w:ind w:left="720"/>
      </w:pPr>
      <w:r>
        <w:t>(e)</w:t>
      </w:r>
      <w:r>
        <w:tab/>
        <w:t>Country (if not the United States);</w:t>
      </w:r>
    </w:p>
    <w:p w14:paraId="50A35932" w14:textId="006F338E" w:rsidR="001F35F4" w:rsidRDefault="001F35F4" w:rsidP="001F35F4">
      <w:pPr>
        <w:spacing w:after="240"/>
        <w:ind w:left="720"/>
      </w:pPr>
      <w:r>
        <w:t>(f)</w:t>
      </w:r>
      <w:r>
        <w:tab/>
        <w:t>Phone number</w:t>
      </w:r>
      <w:ins w:id="1485" w:author="TEBA" w:date="2024-11-08T12:12:00Z">
        <w:r>
          <w:t xml:space="preserve"> if provided</w:t>
        </w:r>
      </w:ins>
      <w:r>
        <w:t>;</w:t>
      </w:r>
    </w:p>
    <w:p w14:paraId="25A1A74F" w14:textId="53926834" w:rsidR="001F35F4" w:rsidDel="001F35F4" w:rsidRDefault="001F35F4" w:rsidP="001F35F4">
      <w:pPr>
        <w:spacing w:after="240"/>
        <w:ind w:left="720"/>
        <w:rPr>
          <w:del w:id="1486" w:author="TEBA" w:date="2024-11-08T12:12:00Z"/>
        </w:rPr>
      </w:pPr>
      <w:del w:id="1487" w:author="TEBA" w:date="2024-11-08T12:12:00Z">
        <w:r w:rsidDel="001F35F4">
          <w:delText>(g)</w:delText>
        </w:r>
        <w:r w:rsidDel="001F35F4">
          <w:tab/>
          <w:delText>Fax number;</w:delText>
        </w:r>
      </w:del>
    </w:p>
    <w:p w14:paraId="459C5ADD" w14:textId="03EB2D6A" w:rsidR="001F35F4" w:rsidRDefault="001F35F4" w:rsidP="001F35F4">
      <w:pPr>
        <w:spacing w:after="240"/>
        <w:ind w:left="720"/>
      </w:pPr>
      <w:r>
        <w:t>(</w:t>
      </w:r>
      <w:ins w:id="1488" w:author="TEBA" w:date="2024-11-08T12:12:00Z">
        <w:r w:rsidR="000C62CB">
          <w:t>g</w:t>
        </w:r>
      </w:ins>
      <w:del w:id="1489" w:author="TEBA" w:date="2024-11-08T12:12:00Z">
        <w:r w:rsidDel="000C62CB">
          <w:delText>h</w:delText>
        </w:r>
      </w:del>
      <w:r>
        <w:t>)</w:t>
      </w:r>
      <w:r>
        <w:tab/>
        <w:t>E-mail address (with hypertext link); and</w:t>
      </w:r>
    </w:p>
    <w:p w14:paraId="1A56AFF9" w14:textId="0BEA99C8" w:rsidR="001F35F4" w:rsidRDefault="001F35F4" w:rsidP="001F35F4">
      <w:pPr>
        <w:spacing w:after="240"/>
        <w:ind w:left="720"/>
      </w:pPr>
      <w:r>
        <w:t>(</w:t>
      </w:r>
      <w:ins w:id="1490" w:author="TEBA" w:date="2024-11-08T12:12:00Z">
        <w:r w:rsidR="000C62CB">
          <w:t>h</w:t>
        </w:r>
      </w:ins>
      <w:del w:id="1491" w:author="TEBA" w:date="2024-11-08T12:12:00Z">
        <w:r w:rsidDel="000C62CB">
          <w:delText>i</w:delText>
        </w:r>
      </w:del>
      <w:r>
        <w:t>)</w:t>
      </w:r>
      <w:r>
        <w:tab/>
        <w:t>Website address (with hypertext link).</w:t>
      </w:r>
    </w:p>
    <w:p w14:paraId="0AA99537" w14:textId="0BCDA03E" w:rsidR="001F35F4" w:rsidRDefault="001F35F4" w:rsidP="001F35F4">
      <w:pPr>
        <w:spacing w:after="240"/>
        <w:ind w:left="720" w:hanging="720"/>
        <w:rPr>
          <w:iCs/>
        </w:rPr>
      </w:pPr>
      <w:r>
        <w:rPr>
          <w:iCs/>
        </w:rPr>
        <w:t>(2)</w:t>
      </w:r>
      <w:r>
        <w:rPr>
          <w:iCs/>
        </w:rPr>
        <w:tab/>
      </w:r>
      <w:del w:id="1492" w:author="TEBA" w:date="2024-11-08T12:12:00Z">
        <w:r w:rsidDel="000C62CB">
          <w:rPr>
            <w:iCs/>
          </w:rPr>
          <w:delText>R</w:delText>
        </w:r>
      </w:del>
      <w:r>
        <w:rPr>
          <w:iCs/>
        </w:rPr>
        <w:t>E</w:t>
      </w:r>
      <w:ins w:id="1493" w:author="TEBA" w:date="2024-11-08T12:12:00Z">
        <w:r w:rsidR="000C62CB">
          <w:rPr>
            <w:iCs/>
          </w:rPr>
          <w:t>A</w:t>
        </w:r>
      </w:ins>
      <w:r>
        <w:rPr>
          <w:iCs/>
        </w:rPr>
        <w:t xml:space="preserve">C Account Holders shall describe their participation in the </w:t>
      </w:r>
      <w:del w:id="1494" w:author="TEBA" w:date="2024-11-08T12:12:00Z">
        <w:r w:rsidDel="000C62CB">
          <w:rPr>
            <w:iCs/>
          </w:rPr>
          <w:delText>R</w:delText>
        </w:r>
      </w:del>
      <w:r>
        <w:rPr>
          <w:iCs/>
        </w:rPr>
        <w:t>E</w:t>
      </w:r>
      <w:ins w:id="1495" w:author="TEBA" w:date="2024-11-08T12:12:00Z">
        <w:r w:rsidR="000C62CB">
          <w:rPr>
            <w:iCs/>
          </w:rPr>
          <w:t>A</w:t>
        </w:r>
      </w:ins>
      <w:r>
        <w:rPr>
          <w:iCs/>
        </w:rPr>
        <w:t xml:space="preserve">C Trading Program using one or more of the following choices within a checkbox listing: </w:t>
      </w:r>
      <w:del w:id="1496" w:author="TEBA" w:date="2024-11-08T12:12:00Z">
        <w:r w:rsidDel="000C62CB">
          <w:rPr>
            <w:iCs/>
          </w:rPr>
          <w:delText>R</w:delText>
        </w:r>
      </w:del>
      <w:r>
        <w:rPr>
          <w:iCs/>
        </w:rPr>
        <w:t>E</w:t>
      </w:r>
      <w:ins w:id="1497" w:author="TEBA" w:date="2024-11-08T12:12:00Z">
        <w:r w:rsidR="000C62CB">
          <w:rPr>
            <w:iCs/>
          </w:rPr>
          <w:t>A</w:t>
        </w:r>
      </w:ins>
      <w:r>
        <w:rPr>
          <w:iCs/>
        </w:rPr>
        <w:t xml:space="preserve">C generator, </w:t>
      </w:r>
      <w:del w:id="1498" w:author="TEBA" w:date="2024-11-08T12:13:00Z">
        <w:r w:rsidDel="000C62CB">
          <w:rPr>
            <w:iCs/>
          </w:rPr>
          <w:delText>Retail Entity, R</w:delText>
        </w:r>
      </w:del>
      <w:r>
        <w:rPr>
          <w:iCs/>
        </w:rPr>
        <w:t>E</w:t>
      </w:r>
      <w:ins w:id="1499" w:author="TEBA" w:date="2024-11-08T12:13:00Z">
        <w:r w:rsidR="000C62CB">
          <w:rPr>
            <w:iCs/>
          </w:rPr>
          <w:t>A</w:t>
        </w:r>
      </w:ins>
      <w:r>
        <w:rPr>
          <w:iCs/>
        </w:rPr>
        <w:t xml:space="preserve">C broker, </w:t>
      </w:r>
      <w:del w:id="1500" w:author="TEBA" w:date="2024-11-08T12:13:00Z">
        <w:r w:rsidDel="000C62CB">
          <w:rPr>
            <w:iCs/>
          </w:rPr>
          <w:delText>R</w:delText>
        </w:r>
      </w:del>
      <w:r>
        <w:rPr>
          <w:iCs/>
        </w:rPr>
        <w:t>E</w:t>
      </w:r>
      <w:ins w:id="1501" w:author="TEBA" w:date="2024-11-08T12:13:00Z">
        <w:r w:rsidR="000C62CB">
          <w:rPr>
            <w:iCs/>
          </w:rPr>
          <w:t>A</w:t>
        </w:r>
      </w:ins>
      <w:r>
        <w:rPr>
          <w:iCs/>
        </w:rPr>
        <w:t xml:space="preserve">C trader, </w:t>
      </w:r>
      <w:del w:id="1502" w:author="TEBA" w:date="2024-11-08T12:13:00Z">
        <w:r w:rsidDel="000C62CB">
          <w:rPr>
            <w:iCs/>
          </w:rPr>
          <w:delText>R</w:delText>
        </w:r>
      </w:del>
      <w:r>
        <w:rPr>
          <w:iCs/>
        </w:rPr>
        <w:t>E</w:t>
      </w:r>
      <w:ins w:id="1503" w:author="TEBA" w:date="2024-11-08T12:13:00Z">
        <w:r w:rsidR="000C62CB">
          <w:rPr>
            <w:iCs/>
          </w:rPr>
          <w:t>A</w:t>
        </w:r>
      </w:ins>
      <w:r>
        <w:rPr>
          <w:iCs/>
        </w:rPr>
        <w:t xml:space="preserve">C trading exchange, </w:t>
      </w:r>
      <w:ins w:id="1504" w:author="TEBA" w:date="2024-11-25T19:06:00Z">
        <w:r w:rsidR="009B3702">
          <w:rPr>
            <w:iCs/>
          </w:rPr>
          <w:t>Renewable Energy Credit (</w:t>
        </w:r>
      </w:ins>
      <w:r>
        <w:rPr>
          <w:iCs/>
        </w:rPr>
        <w:t>REC</w:t>
      </w:r>
      <w:ins w:id="1505" w:author="TEBA" w:date="2024-11-25T19:06:00Z">
        <w:r w:rsidR="009B3702">
          <w:rPr>
            <w:iCs/>
          </w:rPr>
          <w:t>)</w:t>
        </w:r>
      </w:ins>
      <w:r>
        <w:rPr>
          <w:iCs/>
        </w:rPr>
        <w:t xml:space="preserve"> aggregator, or other.</w:t>
      </w:r>
    </w:p>
    <w:p w14:paraId="26CE0379" w14:textId="77777777" w:rsidR="001F35F4" w:rsidRDefault="001F35F4" w:rsidP="001F35F4">
      <w:pPr>
        <w:spacing w:after="240"/>
        <w:rPr>
          <w:iCs/>
        </w:rPr>
      </w:pPr>
      <w:r>
        <w:rPr>
          <w:iCs/>
        </w:rPr>
        <w:t>(3)</w:t>
      </w:r>
      <w:r>
        <w:rPr>
          <w:iCs/>
        </w:rPr>
        <w:tab/>
        <w:t>Entities are responsible for notifying ERCOT of changes in the above information.</w:t>
      </w:r>
    </w:p>
    <w:p w14:paraId="4867FE0A" w14:textId="77777777" w:rsidR="001F35F4" w:rsidRDefault="001F35F4" w:rsidP="001F35F4">
      <w:pPr>
        <w:keepNext/>
        <w:spacing w:after="240"/>
        <w:ind w:left="720" w:hanging="720"/>
        <w:rPr>
          <w:iCs/>
        </w:rPr>
      </w:pPr>
      <w:r>
        <w:rPr>
          <w:iCs/>
        </w:rPr>
        <w:lastRenderedPageBreak/>
        <w:t>(4)</w:t>
      </w:r>
      <w:r>
        <w:rPr>
          <w:iCs/>
        </w:rPr>
        <w:tab/>
        <w:t>ERCOT shall conspicuously display the following disclaimer in upper case and in bold font:</w:t>
      </w:r>
    </w:p>
    <w:p w14:paraId="5889B19A" w14:textId="155531CD" w:rsidR="001F35F4" w:rsidRDefault="001F35F4" w:rsidP="001F35F4">
      <w:pPr>
        <w:spacing w:after="240"/>
        <w:ind w:left="720"/>
        <w:rPr>
          <w:b/>
          <w:iCs/>
        </w:rPr>
      </w:pPr>
      <w:r>
        <w:rPr>
          <w:b/>
          <w:iCs/>
        </w:rPr>
        <w:t xml:space="preserve">DISCLAIMER: ERCOT DOES NOT KNOW OR ENDORSE THE CREDIT WORTHINESS OR REPUTATION OF ANY </w:t>
      </w:r>
      <w:del w:id="1506" w:author="TEBA" w:date="2024-11-08T12:13:00Z">
        <w:r w:rsidDel="000C62CB">
          <w:rPr>
            <w:b/>
            <w:iCs/>
          </w:rPr>
          <w:delText>R</w:delText>
        </w:r>
      </w:del>
      <w:r>
        <w:rPr>
          <w:b/>
          <w:iCs/>
        </w:rPr>
        <w:t>E</w:t>
      </w:r>
      <w:ins w:id="1507" w:author="TEBA" w:date="2024-11-08T12:13:00Z">
        <w:r w:rsidR="000C62CB">
          <w:rPr>
            <w:b/>
            <w:iCs/>
          </w:rPr>
          <w:t>A</w:t>
        </w:r>
      </w:ins>
      <w:r>
        <w:rPr>
          <w:b/>
          <w:iCs/>
        </w:rPr>
        <w:t>C ACCOUNT HOLDER LISTED IN THIS DIRECTORY.</w:t>
      </w:r>
    </w:p>
    <w:p w14:paraId="356F5755" w14:textId="01759810" w:rsidR="001F35F4" w:rsidRDefault="001F35F4" w:rsidP="001F35F4">
      <w:pPr>
        <w:spacing w:after="240"/>
        <w:ind w:left="720" w:hanging="720"/>
        <w:rPr>
          <w:iCs/>
        </w:rPr>
      </w:pPr>
      <w:r>
        <w:rPr>
          <w:iCs/>
        </w:rPr>
        <w:t>(5)</w:t>
      </w:r>
      <w:r>
        <w:rPr>
          <w:iCs/>
        </w:rPr>
        <w:tab/>
        <w:t xml:space="preserve">ERCOT may provide other information that describes the </w:t>
      </w:r>
      <w:del w:id="1508" w:author="TEBA" w:date="2024-11-08T12:13:00Z">
        <w:r w:rsidDel="000C62CB">
          <w:rPr>
            <w:iCs/>
          </w:rPr>
          <w:delText>R</w:delText>
        </w:r>
      </w:del>
      <w:r>
        <w:rPr>
          <w:iCs/>
        </w:rPr>
        <w:t>E</w:t>
      </w:r>
      <w:ins w:id="1509" w:author="TEBA" w:date="2024-11-08T12:13:00Z">
        <w:r w:rsidR="000C62CB">
          <w:rPr>
            <w:iCs/>
          </w:rPr>
          <w:t>A</w:t>
        </w:r>
      </w:ins>
      <w:r>
        <w:rPr>
          <w:iCs/>
        </w:rPr>
        <w:t xml:space="preserve">C Trading Program, as it deems convenient or necessary for administering the </w:t>
      </w:r>
      <w:del w:id="1510" w:author="TEBA" w:date="2024-11-08T12:14:00Z">
        <w:r w:rsidDel="000C62CB">
          <w:rPr>
            <w:iCs/>
          </w:rPr>
          <w:delText>R</w:delText>
        </w:r>
      </w:del>
      <w:r>
        <w:rPr>
          <w:iCs/>
        </w:rPr>
        <w:t>E</w:t>
      </w:r>
      <w:ins w:id="1511" w:author="TEBA" w:date="2024-11-08T12:14:00Z">
        <w:r w:rsidR="000C62CB">
          <w:rPr>
            <w:iCs/>
          </w:rPr>
          <w:t>A</w:t>
        </w:r>
      </w:ins>
      <w:r>
        <w:rPr>
          <w:iCs/>
        </w:rPr>
        <w:t>C Trading Program.  ERCOT shall maintain a hypertext link to the appropriate pages on the Public Utility Commission of Texas’ (PUCT’s) website</w:t>
      </w:r>
      <w:del w:id="1512" w:author="TEBA" w:date="2024-11-08T12:14:00Z">
        <w:r w:rsidDel="000C62CB">
          <w:rPr>
            <w:iCs/>
          </w:rPr>
          <w:delText xml:space="preserve"> that are related to the REC Trading Program</w:delText>
        </w:r>
      </w:del>
      <w:r>
        <w:rPr>
          <w:iCs/>
        </w:rPr>
        <w:t>.</w:t>
      </w:r>
    </w:p>
    <w:p w14:paraId="0B76316C" w14:textId="4834B803" w:rsidR="001F35F4" w:rsidRDefault="001F35F4" w:rsidP="001F35F4">
      <w:pPr>
        <w:spacing w:after="240"/>
        <w:ind w:left="720" w:hanging="720"/>
        <w:rPr>
          <w:iCs/>
        </w:rPr>
      </w:pPr>
      <w:r>
        <w:rPr>
          <w:iCs/>
        </w:rPr>
        <w:t>(6)</w:t>
      </w:r>
      <w:r>
        <w:rPr>
          <w:iCs/>
        </w:rPr>
        <w:tab/>
        <w:t xml:space="preserve">ERCOT shall post each month the best available aggregated total energy sales (in MWh) of </w:t>
      </w:r>
      <w:del w:id="1513" w:author="TEBA" w:date="2024-11-08T12:14:00Z">
        <w:r w:rsidDel="000C62CB">
          <w:rPr>
            <w:iCs/>
          </w:rPr>
          <w:delText>Retail Entities</w:delText>
        </w:r>
      </w:del>
      <w:ins w:id="1514" w:author="TEBA" w:date="2024-11-08T12:14:00Z">
        <w:r w:rsidR="000C62CB">
          <w:rPr>
            <w:iCs/>
          </w:rPr>
          <w:t>Load Serving Entities</w:t>
        </w:r>
      </w:ins>
      <w:r>
        <w:rPr>
          <w:iCs/>
        </w:rPr>
        <w:t xml:space="preserve"> </w:t>
      </w:r>
      <w:ins w:id="1515" w:author="TEBA" w:date="2024-11-25T20:57:00Z">
        <w:r w:rsidR="001D2A31">
          <w:rPr>
            <w:iCs/>
          </w:rPr>
          <w:t xml:space="preserve">(LSEs) </w:t>
        </w:r>
      </w:ins>
      <w:r>
        <w:rPr>
          <w:iCs/>
        </w:rPr>
        <w:t>in Texas for the previous month and year-to-date for the calendar year.</w:t>
      </w:r>
      <w:r w:rsidRPr="002623B9">
        <w:rPr>
          <w:iCs/>
        </w:rPr>
        <w:t xml:space="preserve"> </w:t>
      </w:r>
      <w:r>
        <w:rPr>
          <w:iCs/>
        </w:rPr>
        <w:t xml:space="preserve"> This posting shall be based on </w:t>
      </w:r>
      <w:del w:id="1516" w:author="TEBA" w:date="2024-11-08T12:14:00Z">
        <w:r w:rsidDel="000C62CB">
          <w:rPr>
            <w:iCs/>
          </w:rPr>
          <w:delText xml:space="preserve">Retail Entity </w:delText>
        </w:r>
      </w:del>
      <w:ins w:id="1517" w:author="TEBA" w:date="2024-11-27T09:36:00Z">
        <w:r w:rsidR="00D412D1">
          <w:rPr>
            <w:iCs/>
          </w:rPr>
          <w:t>m</w:t>
        </w:r>
      </w:ins>
      <w:ins w:id="1518" w:author="TEBA" w:date="2024-11-08T12:14:00Z">
        <w:r w:rsidR="000C62CB">
          <w:rPr>
            <w:iCs/>
          </w:rPr>
          <w:t xml:space="preserve">onthly </w:t>
        </w:r>
      </w:ins>
      <w:r>
        <w:rPr>
          <w:iCs/>
        </w:rPr>
        <w:t>Load</w:t>
      </w:r>
      <w:ins w:id="1519" w:author="TEBA" w:date="2024-11-08T12:14:00Z">
        <w:r w:rsidR="000C62CB">
          <w:rPr>
            <w:iCs/>
          </w:rPr>
          <w:t xml:space="preserve"> Ratio Share</w:t>
        </w:r>
      </w:ins>
      <w:del w:id="1520" w:author="TEBA" w:date="2024-11-08T12:14:00Z">
        <w:r w:rsidDel="000C62CB">
          <w:rPr>
            <w:iCs/>
          </w:rPr>
          <w:delText>s</w:delText>
        </w:r>
      </w:del>
      <w:ins w:id="1521" w:author="TEBA" w:date="2024-11-27T09:37:00Z">
        <w:r w:rsidR="00D412D1">
          <w:rPr>
            <w:iCs/>
          </w:rPr>
          <w:t xml:space="preserve">, as described in Section 7.9.3.5, </w:t>
        </w:r>
      </w:ins>
      <w:ins w:id="1522" w:author="TEBA" w:date="2024-11-27T09:38:00Z">
        <w:r w:rsidR="00D412D1">
          <w:rPr>
            <w:iCs/>
          </w:rPr>
          <w:t>CRR Balancing Account Closure</w:t>
        </w:r>
      </w:ins>
      <w:del w:id="1523" w:author="TEBA" w:date="2024-11-08T12:14:00Z">
        <w:r w:rsidDel="000C62CB">
          <w:rPr>
            <w:iCs/>
          </w:rPr>
          <w:delText xml:space="preserve"> provided in accordance with Section 14.5.2, Retail Entities</w:delText>
        </w:r>
      </w:del>
      <w:r>
        <w:rPr>
          <w:iCs/>
        </w:rPr>
        <w:t>.</w:t>
      </w:r>
    </w:p>
    <w:p w14:paraId="5052B208" w14:textId="77777777" w:rsidR="001F35F4" w:rsidRDefault="001F35F4" w:rsidP="001F35F4">
      <w:pPr>
        <w:spacing w:after="240"/>
        <w:ind w:left="720" w:hanging="720"/>
        <w:rPr>
          <w:iCs/>
        </w:rPr>
      </w:pPr>
      <w:r>
        <w:rPr>
          <w:iCs/>
        </w:rPr>
        <w:t>(7)</w:t>
      </w:r>
      <w:r>
        <w:rPr>
          <w:iCs/>
        </w:rPr>
        <w:tab/>
        <w:t>ERCOT shall post a list of Facility Identification Numbers, associated names, locations, and types.</w:t>
      </w:r>
    </w:p>
    <w:bookmarkEnd w:id="1463"/>
    <w:p w14:paraId="194EA855" w14:textId="64B12001" w:rsidR="000C62CB" w:rsidRDefault="000C62CB" w:rsidP="000C62CB">
      <w:pPr>
        <w:spacing w:after="240"/>
        <w:ind w:left="720" w:hanging="720"/>
        <w:rPr>
          <w:ins w:id="1524" w:author="TEBA" w:date="2024-11-08T12:15:00Z"/>
          <w:iCs/>
        </w:rPr>
      </w:pPr>
      <w:ins w:id="1525" w:author="TEBA" w:date="2024-11-08T12:15:00Z">
        <w:r>
          <w:rPr>
            <w:iCs/>
          </w:rPr>
          <w:t>(8)</w:t>
        </w:r>
        <w:r>
          <w:rPr>
            <w:iCs/>
          </w:rPr>
          <w:tab/>
        </w:r>
      </w:ins>
      <w:ins w:id="1526" w:author="TEBA" w:date="2024-11-26T19:12:00Z">
        <w:r w:rsidR="00A11857">
          <w:rPr>
            <w:iCs/>
          </w:rPr>
          <w:t>ERCOT shall post a</w:t>
        </w:r>
      </w:ins>
      <w:ins w:id="1527" w:author="TEBA" w:date="2024-11-08T12:15:00Z">
        <w:r>
          <w:rPr>
            <w:iCs/>
          </w:rPr>
          <w:t xml:space="preserve"> list of third</w:t>
        </w:r>
      </w:ins>
      <w:ins w:id="1528" w:author="TEBA" w:date="2024-11-25T18:49:00Z">
        <w:r w:rsidR="00F82970">
          <w:rPr>
            <w:iCs/>
          </w:rPr>
          <w:t>-</w:t>
        </w:r>
      </w:ins>
      <w:ins w:id="1529" w:author="TEBA" w:date="2024-11-08T12:15:00Z">
        <w:r>
          <w:rPr>
            <w:iCs/>
          </w:rPr>
          <w:t>party certification programs, as described in Section 14.1</w:t>
        </w:r>
      </w:ins>
      <w:ins w:id="1530" w:author="TEBA" w:date="2024-11-27T09:40:00Z">
        <w:r w:rsidR="00D412D1">
          <w:rPr>
            <w:iCs/>
          </w:rPr>
          <w:t>2</w:t>
        </w:r>
      </w:ins>
      <w:ins w:id="1531" w:author="TEBA" w:date="2024-11-08T12:15:00Z">
        <w:r>
          <w:rPr>
            <w:iCs/>
          </w:rPr>
          <w:t xml:space="preserve">, </w:t>
        </w:r>
      </w:ins>
      <w:ins w:id="1532" w:author="TEBA" w:date="2024-11-25T20:32:00Z">
        <w:r w:rsidR="00837464" w:rsidRPr="00837464">
          <w:rPr>
            <w:iCs/>
          </w:rPr>
          <w:t>Third-Party Certification Data Fields</w:t>
        </w:r>
        <w:r w:rsidR="00837464">
          <w:rPr>
            <w:iCs/>
          </w:rPr>
          <w:t>,</w:t>
        </w:r>
        <w:r w:rsidR="00837464" w:rsidRPr="00837464">
          <w:rPr>
            <w:iCs/>
          </w:rPr>
          <w:t xml:space="preserve"> </w:t>
        </w:r>
      </w:ins>
      <w:ins w:id="1533" w:author="TEBA" w:date="2024-11-08T12:15:00Z">
        <w:r>
          <w:rPr>
            <w:iCs/>
          </w:rPr>
          <w:t>along with:</w:t>
        </w:r>
      </w:ins>
    </w:p>
    <w:p w14:paraId="799C8218" w14:textId="2F38BD77" w:rsidR="000C62CB" w:rsidRDefault="000C62CB" w:rsidP="00CF1BDF">
      <w:pPr>
        <w:spacing w:after="240"/>
        <w:ind w:left="1440" w:hanging="720"/>
        <w:rPr>
          <w:ins w:id="1534" w:author="TEBA" w:date="2024-11-08T12:15:00Z"/>
          <w:iCs/>
        </w:rPr>
      </w:pPr>
      <w:ins w:id="1535" w:author="TEBA" w:date="2024-11-08T12:15:00Z">
        <w:r>
          <w:rPr>
            <w:iCs/>
          </w:rPr>
          <w:t>(a)</w:t>
        </w:r>
      </w:ins>
      <w:ins w:id="1536" w:author="TEBA" w:date="2024-11-25T22:00:00Z">
        <w:r w:rsidR="003B1A8C">
          <w:rPr>
            <w:iCs/>
          </w:rPr>
          <w:tab/>
          <w:t>C</w:t>
        </w:r>
      </w:ins>
      <w:ins w:id="1537" w:author="TEBA" w:date="2024-11-08T12:15:00Z">
        <w:r>
          <w:rPr>
            <w:iCs/>
          </w:rPr>
          <w:t>ontact information for the third</w:t>
        </w:r>
      </w:ins>
      <w:ins w:id="1538" w:author="TEBA" w:date="2024-11-25T18:49:00Z">
        <w:r w:rsidR="00F82970">
          <w:rPr>
            <w:iCs/>
          </w:rPr>
          <w:t>-</w:t>
        </w:r>
      </w:ins>
      <w:ins w:id="1539" w:author="TEBA" w:date="2024-11-08T12:15:00Z">
        <w:r>
          <w:rPr>
            <w:iCs/>
          </w:rPr>
          <w:t>party certification program, which standard for certification it is using, and copy of the audits the third</w:t>
        </w:r>
      </w:ins>
      <w:ins w:id="1540" w:author="TEBA" w:date="2024-11-25T18:49:00Z">
        <w:r w:rsidR="00F82970">
          <w:rPr>
            <w:iCs/>
          </w:rPr>
          <w:t>-</w:t>
        </w:r>
      </w:ins>
      <w:ins w:id="1541" w:author="TEBA" w:date="2024-11-08T12:15:00Z">
        <w:r>
          <w:rPr>
            <w:iCs/>
          </w:rPr>
          <w:t>party certification program has provided to ERCOT;</w:t>
        </w:r>
      </w:ins>
    </w:p>
    <w:p w14:paraId="0437BBEC" w14:textId="39CF8659" w:rsidR="000C62CB" w:rsidRDefault="000C62CB" w:rsidP="00CF1BDF">
      <w:pPr>
        <w:spacing w:after="240"/>
        <w:ind w:left="1440" w:hanging="720"/>
        <w:rPr>
          <w:ins w:id="1542" w:author="TEBA" w:date="2024-11-08T12:15:00Z"/>
          <w:iCs/>
        </w:rPr>
      </w:pPr>
      <w:ins w:id="1543" w:author="TEBA" w:date="2024-11-08T12:15:00Z">
        <w:r>
          <w:rPr>
            <w:iCs/>
          </w:rPr>
          <w:t>(b)</w:t>
        </w:r>
      </w:ins>
      <w:ins w:id="1544" w:author="TEBA" w:date="2024-11-25T22:00:00Z">
        <w:r w:rsidR="003B1A8C">
          <w:rPr>
            <w:iCs/>
          </w:rPr>
          <w:tab/>
          <w:t>W</w:t>
        </w:r>
      </w:ins>
      <w:ins w:id="1545" w:author="TEBA" w:date="2024-11-08T12:15:00Z">
        <w:r>
          <w:rPr>
            <w:iCs/>
          </w:rPr>
          <w:t>hich EAC Account Holders have provided notice to ERCOT that they are using that third</w:t>
        </w:r>
      </w:ins>
      <w:ins w:id="1546" w:author="TEBA" w:date="2024-11-25T18:49:00Z">
        <w:r w:rsidR="00F82970">
          <w:rPr>
            <w:iCs/>
          </w:rPr>
          <w:t>-</w:t>
        </w:r>
      </w:ins>
      <w:ins w:id="1547" w:author="TEBA" w:date="2024-11-08T12:15:00Z">
        <w:r>
          <w:rPr>
            <w:iCs/>
          </w:rPr>
          <w:t>party certification program; and</w:t>
        </w:r>
      </w:ins>
    </w:p>
    <w:p w14:paraId="6931011B" w14:textId="49CDFF5D" w:rsidR="000C62CB" w:rsidRDefault="000C62CB" w:rsidP="00CF1BDF">
      <w:pPr>
        <w:spacing w:after="240"/>
        <w:ind w:left="1440" w:hanging="720"/>
        <w:rPr>
          <w:ins w:id="1548" w:author="TEBA" w:date="2024-11-08T12:15:00Z"/>
          <w:iCs/>
        </w:rPr>
      </w:pPr>
      <w:ins w:id="1549" w:author="TEBA" w:date="2024-11-08T12:15:00Z">
        <w:r>
          <w:rPr>
            <w:iCs/>
          </w:rPr>
          <w:t>(c)</w:t>
        </w:r>
      </w:ins>
      <w:ins w:id="1550" w:author="TEBA" w:date="2024-11-25T22:01:00Z">
        <w:r w:rsidR="003B1A8C">
          <w:rPr>
            <w:iCs/>
          </w:rPr>
          <w:tab/>
          <w:t>I</w:t>
        </w:r>
      </w:ins>
      <w:ins w:id="1551" w:author="TEBA" w:date="2024-11-08T12:15:00Z">
        <w:r>
          <w:rPr>
            <w:iCs/>
          </w:rPr>
          <w:t>nformation about how to register as a third</w:t>
        </w:r>
      </w:ins>
      <w:ins w:id="1552" w:author="TEBA" w:date="2024-11-25T18:50:00Z">
        <w:r w:rsidR="00F82970">
          <w:rPr>
            <w:iCs/>
          </w:rPr>
          <w:t>-</w:t>
        </w:r>
      </w:ins>
      <w:ins w:id="1553" w:author="TEBA" w:date="2024-11-08T12:15:00Z">
        <w:r>
          <w:rPr>
            <w:iCs/>
          </w:rPr>
          <w:t>party certification program and how an EAC Account Holder can provide notice it is using a particular third</w:t>
        </w:r>
      </w:ins>
      <w:ins w:id="1554" w:author="TEBA" w:date="2024-11-25T18:50:00Z">
        <w:r w:rsidR="00F82970">
          <w:rPr>
            <w:iCs/>
          </w:rPr>
          <w:t>-</w:t>
        </w:r>
      </w:ins>
      <w:ins w:id="1555" w:author="TEBA" w:date="2024-11-08T12:15:00Z">
        <w:r>
          <w:rPr>
            <w:iCs/>
          </w:rPr>
          <w:t>party certification program.</w:t>
        </w:r>
      </w:ins>
    </w:p>
    <w:p w14:paraId="180467BD" w14:textId="7ECA63A1" w:rsidR="000C62CB" w:rsidRDefault="000C62CB" w:rsidP="000C62CB">
      <w:pPr>
        <w:spacing w:after="240"/>
        <w:ind w:left="720" w:hanging="720"/>
        <w:rPr>
          <w:ins w:id="1556" w:author="TEBA" w:date="2024-11-08T12:15:00Z"/>
          <w:iCs/>
        </w:rPr>
      </w:pPr>
      <w:ins w:id="1557" w:author="TEBA" w:date="2024-11-08T12:15:00Z">
        <w:r>
          <w:rPr>
            <w:iCs/>
          </w:rPr>
          <w:t>(9)</w:t>
        </w:r>
        <w:r>
          <w:rPr>
            <w:iCs/>
          </w:rPr>
          <w:tab/>
        </w:r>
      </w:ins>
      <w:ins w:id="1558" w:author="TEBA" w:date="2024-11-27T09:39:00Z">
        <w:r w:rsidR="00D412D1">
          <w:rPr>
            <w:iCs/>
          </w:rPr>
          <w:t>ERCOT shall post d</w:t>
        </w:r>
      </w:ins>
      <w:ins w:id="1559" w:author="TEBA" w:date="2024-11-08T12:15:00Z">
        <w:r>
          <w:rPr>
            <w:iCs/>
          </w:rPr>
          <w:t xml:space="preserve">ocumentation for any </w:t>
        </w:r>
      </w:ins>
      <w:ins w:id="1560" w:author="TEBA" w:date="2024-11-25T19:31:00Z">
        <w:r w:rsidR="00D632EE">
          <w:rPr>
            <w:iCs/>
          </w:rPr>
          <w:t>Application Programming Interfaces (</w:t>
        </w:r>
      </w:ins>
      <w:ins w:id="1561" w:author="TEBA" w:date="2024-11-08T12:15:00Z">
        <w:r>
          <w:rPr>
            <w:iCs/>
          </w:rPr>
          <w:t>APIs</w:t>
        </w:r>
      </w:ins>
      <w:ins w:id="1562" w:author="TEBA" w:date="2024-11-25T19:31:00Z">
        <w:r w:rsidR="00D632EE">
          <w:rPr>
            <w:iCs/>
          </w:rPr>
          <w:t>)</w:t>
        </w:r>
      </w:ins>
      <w:ins w:id="1563" w:author="TEBA" w:date="2024-11-08T12:15:00Z">
        <w:r>
          <w:rPr>
            <w:iCs/>
          </w:rPr>
          <w:t xml:space="preserve"> created by ERCOT to administer the EAC program.</w:t>
        </w:r>
      </w:ins>
    </w:p>
    <w:p w14:paraId="7C0C8BF5" w14:textId="355D1751" w:rsidR="000C62CB" w:rsidRDefault="000C62CB" w:rsidP="000C62CB">
      <w:pPr>
        <w:spacing w:after="240"/>
        <w:ind w:left="720" w:hanging="720"/>
        <w:rPr>
          <w:ins w:id="1564" w:author="TEBA" w:date="2024-11-08T12:17:00Z"/>
          <w:iCs/>
        </w:rPr>
      </w:pPr>
      <w:ins w:id="1565" w:author="TEBA" w:date="2024-11-08T12:15:00Z">
        <w:r>
          <w:rPr>
            <w:iCs/>
          </w:rPr>
          <w:t>(10)</w:t>
        </w:r>
        <w:r>
          <w:rPr>
            <w:iCs/>
          </w:rPr>
          <w:tab/>
        </w:r>
      </w:ins>
      <w:ins w:id="1566" w:author="TEBA" w:date="2024-11-27T09:39:00Z">
        <w:r w:rsidR="00D412D1">
          <w:rPr>
            <w:iCs/>
          </w:rPr>
          <w:t>ERCOT shall post a</w:t>
        </w:r>
      </w:ins>
      <w:ins w:id="1567" w:author="TEBA" w:date="2024-11-08T12:15:00Z">
        <w:r>
          <w:rPr>
            <w:iCs/>
          </w:rPr>
          <w:t xml:space="preserve"> publicly available database of all EACs searchable via public APIs</w:t>
        </w:r>
      </w:ins>
      <w:ins w:id="1568" w:author="TEBA" w:date="2024-11-08T12:17:00Z">
        <w:r>
          <w:rPr>
            <w:iCs/>
          </w:rPr>
          <w:t xml:space="preserve"> </w:t>
        </w:r>
      </w:ins>
      <w:ins w:id="1569" w:author="TEBA" w:date="2024-11-08T12:16:00Z">
        <w:r>
          <w:rPr>
            <w:iCs/>
          </w:rPr>
          <w:t>including transfer records and retirement information</w:t>
        </w:r>
      </w:ins>
      <w:ins w:id="1570" w:author="TEBA" w:date="2024-11-08T12:15:00Z">
        <w:r>
          <w:rPr>
            <w:iCs/>
          </w:rPr>
          <w:t>.</w:t>
        </w:r>
      </w:ins>
      <w:ins w:id="1571" w:author="TEBA" w:date="2024-11-08T12:16:00Z">
        <w:r>
          <w:rPr>
            <w:iCs/>
          </w:rPr>
          <w:t xml:space="preserve"> </w:t>
        </w:r>
      </w:ins>
    </w:p>
    <w:p w14:paraId="4384CFFB" w14:textId="4F5453C5" w:rsidR="000C62CB" w:rsidRDefault="000C62CB" w:rsidP="00CF1BDF">
      <w:pPr>
        <w:spacing w:after="240"/>
        <w:ind w:left="1440" w:hanging="720"/>
        <w:rPr>
          <w:ins w:id="1572" w:author="TEBA" w:date="2024-11-08T12:15:00Z"/>
          <w:iCs/>
        </w:rPr>
      </w:pPr>
      <w:ins w:id="1573" w:author="TEBA" w:date="2024-11-08T12:17:00Z">
        <w:r>
          <w:rPr>
            <w:iCs/>
          </w:rPr>
          <w:t>(a)</w:t>
        </w:r>
      </w:ins>
      <w:ins w:id="1574" w:author="TEBA" w:date="2024-11-25T21:59:00Z">
        <w:r w:rsidR="003B1A8C">
          <w:rPr>
            <w:iCs/>
          </w:rPr>
          <w:tab/>
        </w:r>
      </w:ins>
      <w:ins w:id="1575" w:author="TEBA" w:date="2024-11-08T12:17:00Z">
        <w:r>
          <w:rPr>
            <w:iCs/>
          </w:rPr>
          <w:t>Transfer records, and the “</w:t>
        </w:r>
        <w:r>
          <w:t>Latitude/Longitude</w:t>
        </w:r>
        <w:r>
          <w:rPr>
            <w:iCs/>
          </w:rPr>
          <w:t>” and “Facility ID” fields in the EAC database shall be redacted or confidential for 60 days.</w:t>
        </w:r>
      </w:ins>
    </w:p>
    <w:p w14:paraId="4BEC5CE9" w14:textId="3A733CD3" w:rsidR="000C62CB" w:rsidRDefault="000C62CB" w:rsidP="000C62CB">
      <w:pPr>
        <w:spacing w:after="240"/>
        <w:rPr>
          <w:ins w:id="1576" w:author="TEBA" w:date="2024-11-08T12:20:00Z"/>
          <w:b/>
          <w:bCs/>
          <w:iCs/>
        </w:rPr>
      </w:pPr>
      <w:ins w:id="1577" w:author="TEBA" w:date="2024-11-08T12:20:00Z">
        <w:r>
          <w:rPr>
            <w:b/>
            <w:bCs/>
            <w:iCs/>
          </w:rPr>
          <w:t>14.1</w:t>
        </w:r>
      </w:ins>
      <w:ins w:id="1578" w:author="TEBA" w:date="2024-11-27T09:40:00Z">
        <w:r w:rsidR="00D412D1">
          <w:rPr>
            <w:b/>
            <w:bCs/>
            <w:iCs/>
          </w:rPr>
          <w:t>2</w:t>
        </w:r>
      </w:ins>
      <w:ins w:id="1579" w:author="TEBA" w:date="2024-11-08T12:20:00Z">
        <w:r>
          <w:rPr>
            <w:b/>
            <w:bCs/>
            <w:iCs/>
          </w:rPr>
          <w:tab/>
          <w:t>Third</w:t>
        </w:r>
      </w:ins>
      <w:ins w:id="1580" w:author="TEBA" w:date="2024-11-25T18:50:00Z">
        <w:r w:rsidR="00F82970">
          <w:rPr>
            <w:b/>
            <w:bCs/>
            <w:iCs/>
          </w:rPr>
          <w:t>-</w:t>
        </w:r>
      </w:ins>
      <w:ins w:id="1581" w:author="TEBA" w:date="2024-11-08T12:20:00Z">
        <w:r>
          <w:rPr>
            <w:b/>
            <w:bCs/>
            <w:iCs/>
          </w:rPr>
          <w:t>Party Certification Data Fields</w:t>
        </w:r>
      </w:ins>
    </w:p>
    <w:p w14:paraId="45B52445" w14:textId="50841FF2" w:rsidR="000C62CB" w:rsidRDefault="000C62CB" w:rsidP="000C62CB">
      <w:pPr>
        <w:spacing w:after="240"/>
        <w:ind w:left="720" w:hanging="720"/>
        <w:rPr>
          <w:ins w:id="1582" w:author="TEBA" w:date="2024-11-08T12:20:00Z"/>
          <w:iCs/>
        </w:rPr>
      </w:pPr>
      <w:ins w:id="1583" w:author="TEBA" w:date="2024-11-08T12:20:00Z">
        <w:r>
          <w:rPr>
            <w:iCs/>
          </w:rPr>
          <w:t>(1)</w:t>
        </w:r>
        <w:r>
          <w:rPr>
            <w:iCs/>
          </w:rPr>
          <w:tab/>
          <w:t>ERCOT shall allow third</w:t>
        </w:r>
      </w:ins>
      <w:ins w:id="1584" w:author="TEBA" w:date="2024-11-25T18:50:00Z">
        <w:r w:rsidR="00F82970">
          <w:rPr>
            <w:iCs/>
          </w:rPr>
          <w:t>-</w:t>
        </w:r>
      </w:ins>
      <w:ins w:id="1585" w:author="TEBA" w:date="2024-11-08T12:20:00Z">
        <w:r>
          <w:rPr>
            <w:iCs/>
          </w:rPr>
          <w:t>party certification programs to register with ERCOT. Third</w:t>
        </w:r>
      </w:ins>
      <w:ins w:id="1586" w:author="TEBA" w:date="2024-11-25T18:50:00Z">
        <w:r w:rsidR="00F82970">
          <w:rPr>
            <w:iCs/>
          </w:rPr>
          <w:t>-</w:t>
        </w:r>
      </w:ins>
      <w:ins w:id="1587" w:author="TEBA" w:date="2024-11-08T12:20:00Z">
        <w:r>
          <w:rPr>
            <w:iCs/>
          </w:rPr>
          <w:t>party certification programs must:</w:t>
        </w:r>
      </w:ins>
    </w:p>
    <w:p w14:paraId="513D4BCC" w14:textId="77CA5775" w:rsidR="000C62CB" w:rsidRDefault="000C62CB" w:rsidP="000C62CB">
      <w:pPr>
        <w:spacing w:after="240"/>
        <w:ind w:left="1440" w:hanging="720"/>
        <w:rPr>
          <w:ins w:id="1588" w:author="TEBA" w:date="2024-11-08T12:20:00Z"/>
          <w:iCs/>
        </w:rPr>
      </w:pPr>
      <w:ins w:id="1589" w:author="TEBA" w:date="2024-11-08T12:20:00Z">
        <w:r>
          <w:rPr>
            <w:iCs/>
          </w:rPr>
          <w:lastRenderedPageBreak/>
          <w:t>(a)</w:t>
        </w:r>
        <w:r>
          <w:rPr>
            <w:iCs/>
          </w:rPr>
          <w:tab/>
        </w:r>
      </w:ins>
      <w:ins w:id="1590" w:author="TEBA" w:date="2024-11-27T09:41:00Z">
        <w:r w:rsidR="00D412D1">
          <w:rPr>
            <w:iCs/>
          </w:rPr>
          <w:t>I</w:t>
        </w:r>
      </w:ins>
      <w:ins w:id="1591" w:author="TEBA" w:date="2024-11-08T12:20:00Z">
        <w:r>
          <w:rPr>
            <w:iCs/>
          </w:rPr>
          <w:t>dentify what standard the program is using to account for storage charging and discharging (including at minimum how it accounts for charge cycles and losses)</w:t>
        </w:r>
      </w:ins>
      <w:ins w:id="1592" w:author="TEBA" w:date="2024-11-27T09:41:00Z">
        <w:r w:rsidR="00D412D1">
          <w:rPr>
            <w:iCs/>
          </w:rPr>
          <w:t xml:space="preserve"> in cases of certify</w:t>
        </w:r>
      </w:ins>
      <w:ins w:id="1593" w:author="TEBA" w:date="2024-11-27T09:42:00Z">
        <w:r w:rsidR="00D412D1">
          <w:rPr>
            <w:iCs/>
          </w:rPr>
          <w:t>ing an energy storage facility</w:t>
        </w:r>
      </w:ins>
      <w:ins w:id="1594" w:author="TEBA" w:date="2024-11-08T12:20:00Z">
        <w:r>
          <w:rPr>
            <w:iCs/>
          </w:rPr>
          <w:t xml:space="preserve">; </w:t>
        </w:r>
      </w:ins>
    </w:p>
    <w:p w14:paraId="3791BE0E" w14:textId="288A2DD3" w:rsidR="000C62CB" w:rsidRDefault="000C62CB" w:rsidP="000C62CB">
      <w:pPr>
        <w:spacing w:after="240"/>
        <w:ind w:left="1440" w:hanging="720"/>
        <w:rPr>
          <w:ins w:id="1595" w:author="TEBA" w:date="2024-11-08T12:20:00Z"/>
          <w:iCs/>
        </w:rPr>
      </w:pPr>
      <w:ins w:id="1596" w:author="TEBA" w:date="2024-11-08T12:20:00Z">
        <w:r>
          <w:rPr>
            <w:iCs/>
          </w:rPr>
          <w:t>(b)</w:t>
        </w:r>
        <w:r>
          <w:rPr>
            <w:iCs/>
          </w:rPr>
          <w:tab/>
        </w:r>
      </w:ins>
      <w:ins w:id="1597" w:author="TEBA" w:date="2024-11-27T09:42:00Z">
        <w:r w:rsidR="00D412D1">
          <w:rPr>
            <w:iCs/>
          </w:rPr>
          <w:t>I</w:t>
        </w:r>
      </w:ins>
      <w:ins w:id="1598" w:author="TEBA" w:date="2024-11-08T12:20:00Z">
        <w:r>
          <w:rPr>
            <w:iCs/>
          </w:rPr>
          <w:t>dentify what standard the program is using to account for fuel consumption at the facility</w:t>
        </w:r>
      </w:ins>
      <w:ins w:id="1599" w:author="TEBA" w:date="2024-11-27T09:42:00Z">
        <w:r w:rsidR="00D412D1">
          <w:rPr>
            <w:iCs/>
          </w:rPr>
          <w:t xml:space="preserve"> in cases of certifying information about the fuel source used by an Ener</w:t>
        </w:r>
      </w:ins>
      <w:ins w:id="1600" w:author="TEBA" w:date="2024-11-27T09:43:00Z">
        <w:r w:rsidR="00D412D1">
          <w:rPr>
            <w:iCs/>
          </w:rPr>
          <w:t>gy Attribute Certificate (</w:t>
        </w:r>
      </w:ins>
      <w:ins w:id="1601" w:author="TEBA" w:date="2024-11-27T09:42:00Z">
        <w:r w:rsidR="00D412D1">
          <w:rPr>
            <w:iCs/>
          </w:rPr>
          <w:t>EAC</w:t>
        </w:r>
      </w:ins>
      <w:ins w:id="1602" w:author="TEBA" w:date="2024-11-27T09:43:00Z">
        <w:r w:rsidR="00D412D1">
          <w:rPr>
            <w:iCs/>
          </w:rPr>
          <w:t>)</w:t>
        </w:r>
      </w:ins>
      <w:ins w:id="1603" w:author="TEBA" w:date="2024-11-27T09:42:00Z">
        <w:r w:rsidR="00D412D1">
          <w:rPr>
            <w:iCs/>
          </w:rPr>
          <w:t xml:space="preserve"> generator</w:t>
        </w:r>
      </w:ins>
      <w:ins w:id="1604" w:author="TEBA" w:date="2024-11-08T12:20:00Z">
        <w:r>
          <w:rPr>
            <w:iCs/>
          </w:rPr>
          <w:t xml:space="preserve">; </w:t>
        </w:r>
      </w:ins>
    </w:p>
    <w:p w14:paraId="6D34FCF8" w14:textId="580CB71E" w:rsidR="000C62CB" w:rsidRDefault="000C62CB" w:rsidP="000C62CB">
      <w:pPr>
        <w:spacing w:after="240"/>
        <w:ind w:left="1440" w:hanging="720"/>
        <w:rPr>
          <w:ins w:id="1605" w:author="TEBA" w:date="2024-11-08T12:21:00Z"/>
          <w:iCs/>
        </w:rPr>
      </w:pPr>
      <w:ins w:id="1606" w:author="TEBA" w:date="2024-11-08T12:20:00Z">
        <w:r>
          <w:rPr>
            <w:iCs/>
          </w:rPr>
          <w:t>(</w:t>
        </w:r>
      </w:ins>
      <w:ins w:id="1607" w:author="TEBA" w:date="2024-11-08T12:21:00Z">
        <w:r>
          <w:rPr>
            <w:iCs/>
          </w:rPr>
          <w:t>c</w:t>
        </w:r>
      </w:ins>
      <w:ins w:id="1608" w:author="TEBA" w:date="2024-11-08T12:20:00Z">
        <w:r>
          <w:rPr>
            <w:iCs/>
          </w:rPr>
          <w:t>)</w:t>
        </w:r>
        <w:r>
          <w:rPr>
            <w:iCs/>
          </w:rPr>
          <w:tab/>
          <w:t>Provide ERCOT with an annual third</w:t>
        </w:r>
      </w:ins>
      <w:ins w:id="1609" w:author="TEBA" w:date="2024-11-25T18:50:00Z">
        <w:r w:rsidR="00F82970">
          <w:rPr>
            <w:iCs/>
          </w:rPr>
          <w:t>-</w:t>
        </w:r>
      </w:ins>
      <w:ins w:id="1610" w:author="TEBA" w:date="2024-11-08T12:20:00Z">
        <w:r>
          <w:rPr>
            <w:iCs/>
          </w:rPr>
          <w:t>party audit</w:t>
        </w:r>
      </w:ins>
      <w:ins w:id="1611" w:author="TEBA" w:date="2024-11-08T12:22:00Z">
        <w:r>
          <w:rPr>
            <w:iCs/>
          </w:rPr>
          <w:t>; and</w:t>
        </w:r>
      </w:ins>
    </w:p>
    <w:p w14:paraId="414D8946" w14:textId="660D2F0B" w:rsidR="000C62CB" w:rsidRDefault="000C62CB" w:rsidP="000C62CB">
      <w:pPr>
        <w:spacing w:after="240"/>
        <w:ind w:left="1440" w:hanging="720"/>
        <w:rPr>
          <w:ins w:id="1612" w:author="TEBA" w:date="2024-11-08T12:20:00Z"/>
          <w:iCs/>
        </w:rPr>
      </w:pPr>
      <w:ins w:id="1613" w:author="TEBA" w:date="2024-11-08T12:21:00Z">
        <w:r>
          <w:rPr>
            <w:iCs/>
          </w:rPr>
          <w:t>(d)</w:t>
        </w:r>
        <w:r>
          <w:rPr>
            <w:iCs/>
          </w:rPr>
          <w:tab/>
        </w:r>
      </w:ins>
      <w:ins w:id="1614" w:author="TEBA" w:date="2024-11-08T12:22:00Z">
        <w:r w:rsidR="00DE5787">
          <w:t>Execute a Standard Form Market Participant Agreement (as provided for in Section 22, Attachment A, Standard Form Market Participant Agreement) with ERCOT</w:t>
        </w:r>
      </w:ins>
      <w:ins w:id="1615" w:author="TEBA" w:date="2024-11-08T12:23:00Z">
        <w:r w:rsidR="00DE5787">
          <w:t xml:space="preserve"> and </w:t>
        </w:r>
      </w:ins>
      <w:ins w:id="1616" w:author="TEBA" w:date="2024-11-08T12:22:00Z">
        <w:r w:rsidR="00DE5787">
          <w:t xml:space="preserve">name a Designated Representative.  The Designated Representative must have the authority to represent and legally bind the </w:t>
        </w:r>
      </w:ins>
      <w:ins w:id="1617" w:author="TEBA" w:date="2024-11-08T12:25:00Z">
        <w:r w:rsidR="00DE5787">
          <w:t>Entity</w:t>
        </w:r>
      </w:ins>
      <w:ins w:id="1618" w:author="TEBA" w:date="2024-11-08T12:22:00Z">
        <w:r w:rsidR="00DE5787">
          <w:t xml:space="preserve"> in all matters pertaining to the EAC Trading Program.  These individuals will be the contact persons for ERCOT on matters regarding</w:t>
        </w:r>
      </w:ins>
      <w:ins w:id="1619" w:author="TEBA" w:date="2024-11-08T12:25:00Z">
        <w:r w:rsidR="00DE5787">
          <w:t xml:space="preserve"> the EAC Trading Program</w:t>
        </w:r>
      </w:ins>
      <w:ins w:id="1620" w:author="TEBA" w:date="2024-11-08T12:22:00Z">
        <w:r w:rsidR="00DE5787">
          <w:t>.</w:t>
        </w:r>
      </w:ins>
    </w:p>
    <w:p w14:paraId="24D9A6CA" w14:textId="7AD9CDF7" w:rsidR="000C62CB" w:rsidRDefault="000C62CB" w:rsidP="000C62CB">
      <w:pPr>
        <w:spacing w:after="240"/>
        <w:ind w:left="720" w:hanging="720"/>
        <w:rPr>
          <w:ins w:id="1621" w:author="TEBA" w:date="2024-11-08T12:20:00Z"/>
          <w:iCs/>
        </w:rPr>
      </w:pPr>
      <w:ins w:id="1622" w:author="TEBA" w:date="2024-11-08T12:20:00Z">
        <w:r>
          <w:rPr>
            <w:iCs/>
          </w:rPr>
          <w:t>(2)</w:t>
        </w:r>
        <w:r>
          <w:rPr>
            <w:iCs/>
          </w:rPr>
          <w:tab/>
          <w:t>When a third</w:t>
        </w:r>
      </w:ins>
      <w:ins w:id="1623" w:author="TEBA" w:date="2024-11-25T18:50:00Z">
        <w:r w:rsidR="00F82970">
          <w:rPr>
            <w:iCs/>
          </w:rPr>
          <w:t>-</w:t>
        </w:r>
      </w:ins>
      <w:ins w:id="1624" w:author="TEBA" w:date="2024-11-08T12:20:00Z">
        <w:r>
          <w:rPr>
            <w:iCs/>
          </w:rPr>
          <w:t xml:space="preserve">party certification program registers with ERCOT, ERCOT shall send a Market Notice to EAC Account Holders Authorized Representatives that includes the registration information. </w:t>
        </w:r>
      </w:ins>
    </w:p>
    <w:p w14:paraId="4CE04E0D" w14:textId="0E60D97B" w:rsidR="000C62CB" w:rsidRDefault="000C62CB" w:rsidP="000C62CB">
      <w:pPr>
        <w:spacing w:after="240"/>
        <w:ind w:left="720" w:hanging="720"/>
        <w:rPr>
          <w:ins w:id="1625" w:author="TEBA" w:date="2024-11-08T12:20:00Z"/>
          <w:iCs/>
        </w:rPr>
      </w:pPr>
      <w:ins w:id="1626" w:author="TEBA" w:date="2024-11-08T12:20:00Z">
        <w:r>
          <w:rPr>
            <w:iCs/>
          </w:rPr>
          <w:t>(3)</w:t>
        </w:r>
        <w:r>
          <w:rPr>
            <w:iCs/>
          </w:rPr>
          <w:tab/>
          <w:t>EAC Account Holders may notify ERCOT if they are using a third</w:t>
        </w:r>
      </w:ins>
      <w:ins w:id="1627" w:author="TEBA" w:date="2024-11-25T18:50:00Z">
        <w:r w:rsidR="00F82970">
          <w:rPr>
            <w:iCs/>
          </w:rPr>
          <w:t>-</w:t>
        </w:r>
      </w:ins>
      <w:ins w:id="1628" w:author="TEBA" w:date="2024-11-08T12:20:00Z">
        <w:r>
          <w:rPr>
            <w:iCs/>
          </w:rPr>
          <w:t xml:space="preserve">party certification program using a notification method determined by ERCOT. ERCOT shall specify this method on the ERCOT </w:t>
        </w:r>
      </w:ins>
      <w:ins w:id="1629" w:author="TEBA" w:date="2024-11-25T21:11:00Z">
        <w:r w:rsidR="00182F97">
          <w:rPr>
            <w:iCs/>
          </w:rPr>
          <w:t>w</w:t>
        </w:r>
      </w:ins>
      <w:ins w:id="1630" w:author="TEBA" w:date="2024-11-08T12:20:00Z">
        <w:r>
          <w:rPr>
            <w:iCs/>
          </w:rPr>
          <w:t>ebsite. An EAC Account Holder may also notify ERCOT that is no longer using a third</w:t>
        </w:r>
      </w:ins>
      <w:ins w:id="1631" w:author="TEBA" w:date="2024-11-25T18:50:00Z">
        <w:r w:rsidR="00F82970">
          <w:rPr>
            <w:iCs/>
          </w:rPr>
          <w:t>-</w:t>
        </w:r>
      </w:ins>
      <w:ins w:id="1632" w:author="TEBA" w:date="2024-11-08T12:20:00Z">
        <w:r>
          <w:rPr>
            <w:iCs/>
          </w:rPr>
          <w:t>party certification program, at which point ERCOT shall no longer allow that third</w:t>
        </w:r>
      </w:ins>
      <w:ins w:id="1633" w:author="TEBA" w:date="2024-11-25T18:51:00Z">
        <w:r w:rsidR="00F82970">
          <w:rPr>
            <w:iCs/>
          </w:rPr>
          <w:t>-</w:t>
        </w:r>
      </w:ins>
      <w:ins w:id="1634" w:author="TEBA" w:date="2024-11-08T12:20:00Z">
        <w:r>
          <w:rPr>
            <w:iCs/>
          </w:rPr>
          <w:t xml:space="preserve">party certification provider to update EACs for that EAC Account Holder. </w:t>
        </w:r>
      </w:ins>
    </w:p>
    <w:p w14:paraId="541F2B2D" w14:textId="3483F763" w:rsidR="000C62CB" w:rsidRDefault="000C62CB" w:rsidP="000C62CB">
      <w:pPr>
        <w:spacing w:after="240"/>
        <w:ind w:left="720" w:hanging="720"/>
        <w:rPr>
          <w:ins w:id="1635" w:author="TEBA" w:date="2024-11-08T12:20:00Z"/>
          <w:iCs/>
        </w:rPr>
      </w:pPr>
      <w:ins w:id="1636" w:author="TEBA" w:date="2024-11-08T12:20:00Z">
        <w:r>
          <w:rPr>
            <w:iCs/>
          </w:rPr>
          <w:t>(4)</w:t>
        </w:r>
        <w:r>
          <w:rPr>
            <w:iCs/>
          </w:rPr>
          <w:tab/>
          <w:t>Third</w:t>
        </w:r>
      </w:ins>
      <w:ins w:id="1637" w:author="TEBA" w:date="2024-11-25T18:51:00Z">
        <w:r w:rsidR="00F82970">
          <w:rPr>
            <w:iCs/>
          </w:rPr>
          <w:t>-</w:t>
        </w:r>
      </w:ins>
      <w:ins w:id="1638" w:author="TEBA" w:date="2024-11-08T12:20:00Z">
        <w:r>
          <w:rPr>
            <w:iCs/>
          </w:rPr>
          <w:t xml:space="preserve">party certification programs may provide ERCOT with a list of EACs in a format specified by ERCOT that meet their certification criteria from time to time.  </w:t>
        </w:r>
      </w:ins>
    </w:p>
    <w:p w14:paraId="4AC8511D" w14:textId="22890803" w:rsidR="000C62CB" w:rsidRDefault="000C62CB" w:rsidP="000C62CB">
      <w:pPr>
        <w:spacing w:after="240"/>
        <w:ind w:left="720" w:hanging="720"/>
        <w:rPr>
          <w:ins w:id="1639" w:author="TEBA" w:date="2024-11-08T12:20:00Z"/>
          <w:iCs/>
        </w:rPr>
      </w:pPr>
      <w:ins w:id="1640" w:author="TEBA" w:date="2024-11-08T12:20:00Z">
        <w:r>
          <w:rPr>
            <w:iCs/>
          </w:rPr>
          <w:t>(5)</w:t>
        </w:r>
        <w:r>
          <w:rPr>
            <w:iCs/>
          </w:rPr>
          <w:tab/>
          <w:t>Following the receipt of this data, ERCOT shall update the associated EAC</w:t>
        </w:r>
      </w:ins>
      <w:ins w:id="1641" w:author="TEBA" w:date="2024-11-25T14:55:00Z">
        <w:r w:rsidR="004B3C54">
          <w:rPr>
            <w:iCs/>
          </w:rPr>
          <w:t>’</w:t>
        </w:r>
      </w:ins>
      <w:ins w:id="1642" w:author="TEBA" w:date="2024-11-08T12:20:00Z">
        <w:r>
          <w:rPr>
            <w:iCs/>
          </w:rPr>
          <w:t>s third</w:t>
        </w:r>
      </w:ins>
      <w:ins w:id="1643" w:author="TEBA" w:date="2024-11-25T18:51:00Z">
        <w:r w:rsidR="00F82970">
          <w:rPr>
            <w:iCs/>
          </w:rPr>
          <w:t>-</w:t>
        </w:r>
      </w:ins>
      <w:ins w:id="1644" w:author="TEBA" w:date="2024-11-08T12:20:00Z">
        <w:r>
          <w:rPr>
            <w:iCs/>
          </w:rPr>
          <w:t>party certification data field with information specified by the third</w:t>
        </w:r>
      </w:ins>
      <w:ins w:id="1645" w:author="TEBA" w:date="2024-11-25T18:51:00Z">
        <w:r w:rsidR="00F82970">
          <w:rPr>
            <w:iCs/>
          </w:rPr>
          <w:t>-</w:t>
        </w:r>
      </w:ins>
      <w:ins w:id="1646" w:author="TEBA" w:date="2024-11-08T12:20:00Z">
        <w:r>
          <w:rPr>
            <w:iCs/>
          </w:rPr>
          <w:t>party EAC certifier if the EAC Account Holder associated with the EAC has previously notified ERCOT that it is using the third</w:t>
        </w:r>
      </w:ins>
      <w:ins w:id="1647" w:author="TEBA" w:date="2024-11-25T18:51:00Z">
        <w:r w:rsidR="00F82970">
          <w:rPr>
            <w:iCs/>
          </w:rPr>
          <w:t>-</w:t>
        </w:r>
      </w:ins>
      <w:ins w:id="1648" w:author="TEBA" w:date="2024-11-08T12:20:00Z">
        <w:r>
          <w:rPr>
            <w:iCs/>
          </w:rPr>
          <w:t>party certification program that provided certification information for that EAC.</w:t>
        </w:r>
      </w:ins>
    </w:p>
    <w:p w14:paraId="01DC915E" w14:textId="795925C0" w:rsidR="000C62CB" w:rsidRDefault="000C62CB" w:rsidP="000C62CB">
      <w:pPr>
        <w:spacing w:after="240"/>
        <w:ind w:left="720" w:hanging="720"/>
        <w:rPr>
          <w:ins w:id="1649" w:author="TEBA" w:date="2024-11-08T12:20:00Z"/>
          <w:iCs/>
        </w:rPr>
      </w:pPr>
      <w:ins w:id="1650" w:author="TEBA" w:date="2024-11-08T12:20:00Z">
        <w:r>
          <w:rPr>
            <w:iCs/>
          </w:rPr>
          <w:t>(6)</w:t>
        </w:r>
        <w:r>
          <w:rPr>
            <w:iCs/>
          </w:rPr>
          <w:tab/>
          <w:t>ERCOT shall only allow updates to the third</w:t>
        </w:r>
      </w:ins>
      <w:ins w:id="1651" w:author="TEBA" w:date="2024-11-25T18:51:00Z">
        <w:r w:rsidR="00F82970">
          <w:rPr>
            <w:iCs/>
          </w:rPr>
          <w:t>-</w:t>
        </w:r>
      </w:ins>
      <w:ins w:id="1652" w:author="TEBA" w:date="2024-11-08T12:20:00Z">
        <w:r>
          <w:rPr>
            <w:iCs/>
          </w:rPr>
          <w:t>party certification data field if there is matching data on a third</w:t>
        </w:r>
      </w:ins>
      <w:ins w:id="1653" w:author="TEBA" w:date="2024-11-25T18:51:00Z">
        <w:r w:rsidR="00F82970">
          <w:rPr>
            <w:iCs/>
          </w:rPr>
          <w:t>-</w:t>
        </w:r>
      </w:ins>
      <w:ins w:id="1654" w:author="TEBA" w:date="2024-11-08T12:20:00Z">
        <w:r>
          <w:rPr>
            <w:iCs/>
          </w:rPr>
          <w:t>party certification program. ERCOT shall not update the third</w:t>
        </w:r>
      </w:ins>
      <w:ins w:id="1655" w:author="TEBA" w:date="2024-11-25T18:51:00Z">
        <w:r w:rsidR="00F82970">
          <w:rPr>
            <w:iCs/>
          </w:rPr>
          <w:t>-</w:t>
        </w:r>
      </w:ins>
      <w:ins w:id="1656" w:author="TEBA" w:date="2024-11-08T12:20:00Z">
        <w:r>
          <w:rPr>
            <w:iCs/>
          </w:rPr>
          <w:t>party certification data field if:</w:t>
        </w:r>
      </w:ins>
    </w:p>
    <w:p w14:paraId="05C16FBC" w14:textId="5E1929E7" w:rsidR="000C62CB" w:rsidRDefault="000C62CB" w:rsidP="00CF1BDF">
      <w:pPr>
        <w:spacing w:after="240"/>
        <w:ind w:left="1440" w:hanging="720"/>
        <w:rPr>
          <w:ins w:id="1657" w:author="TEBA" w:date="2024-11-08T12:20:00Z"/>
          <w:iCs/>
        </w:rPr>
      </w:pPr>
      <w:ins w:id="1658" w:author="TEBA" w:date="2024-11-08T12:20:00Z">
        <w:r>
          <w:rPr>
            <w:iCs/>
          </w:rPr>
          <w:t>(a)</w:t>
        </w:r>
      </w:ins>
      <w:ins w:id="1659" w:author="TEBA" w:date="2024-11-25T21:58:00Z">
        <w:r w:rsidR="00A13DD1">
          <w:rPr>
            <w:iCs/>
          </w:rPr>
          <w:tab/>
        </w:r>
      </w:ins>
      <w:ins w:id="1660" w:author="TEBA" w:date="2024-11-08T12:20:00Z">
        <w:r>
          <w:rPr>
            <w:iCs/>
          </w:rPr>
          <w:t>The EAC Account Holder has not notified ERCOT that it is using that third</w:t>
        </w:r>
      </w:ins>
      <w:ins w:id="1661" w:author="TEBA" w:date="2024-11-25T18:52:00Z">
        <w:r w:rsidR="00F82970">
          <w:rPr>
            <w:iCs/>
          </w:rPr>
          <w:t>-</w:t>
        </w:r>
      </w:ins>
      <w:ins w:id="1662" w:author="TEBA" w:date="2024-11-08T12:20:00Z">
        <w:r>
          <w:rPr>
            <w:iCs/>
          </w:rPr>
          <w:t>party certification program; or</w:t>
        </w:r>
      </w:ins>
    </w:p>
    <w:p w14:paraId="68E835B2" w14:textId="1437C338" w:rsidR="000C62CB" w:rsidRDefault="000C62CB" w:rsidP="00CF1BDF">
      <w:pPr>
        <w:spacing w:after="240"/>
        <w:ind w:left="1440" w:hanging="720"/>
        <w:rPr>
          <w:ins w:id="1663" w:author="TEBA" w:date="2024-11-08T12:20:00Z"/>
          <w:iCs/>
        </w:rPr>
      </w:pPr>
      <w:ins w:id="1664" w:author="TEBA" w:date="2024-11-08T12:20:00Z">
        <w:r>
          <w:rPr>
            <w:iCs/>
          </w:rPr>
          <w:t>(b)</w:t>
        </w:r>
      </w:ins>
      <w:ins w:id="1665" w:author="TEBA" w:date="2024-11-25T21:58:00Z">
        <w:r w:rsidR="00A13DD1">
          <w:rPr>
            <w:iCs/>
          </w:rPr>
          <w:tab/>
        </w:r>
      </w:ins>
      <w:ins w:id="1666" w:author="TEBA" w:date="2024-11-08T12:20:00Z">
        <w:r>
          <w:rPr>
            <w:iCs/>
          </w:rPr>
          <w:t>The third</w:t>
        </w:r>
      </w:ins>
      <w:ins w:id="1667" w:author="TEBA" w:date="2024-11-25T18:52:00Z">
        <w:r w:rsidR="00F82970">
          <w:rPr>
            <w:iCs/>
          </w:rPr>
          <w:t>-</w:t>
        </w:r>
      </w:ins>
      <w:ins w:id="1668" w:author="TEBA" w:date="2024-11-08T12:20:00Z">
        <w:r>
          <w:rPr>
            <w:iCs/>
          </w:rPr>
          <w:t>party certification program fails to provide information in the format specified by ERCOT.</w:t>
        </w:r>
      </w:ins>
    </w:p>
    <w:p w14:paraId="2F60D98F" w14:textId="445FC6A3" w:rsidR="000C62CB" w:rsidRDefault="000C62CB" w:rsidP="00575293">
      <w:pPr>
        <w:keepNext/>
        <w:tabs>
          <w:tab w:val="left" w:pos="720"/>
        </w:tabs>
        <w:spacing w:before="240" w:after="240"/>
        <w:ind w:left="720" w:hanging="720"/>
        <w:outlineLvl w:val="1"/>
        <w:rPr>
          <w:ins w:id="1669" w:author="TEBA" w:date="2024-11-08T12:20:00Z"/>
          <w:iCs/>
        </w:rPr>
      </w:pPr>
      <w:ins w:id="1670" w:author="TEBA" w:date="2024-11-08T12:20:00Z">
        <w:r>
          <w:rPr>
            <w:iCs/>
          </w:rPr>
          <w:lastRenderedPageBreak/>
          <w:t>(7)</w:t>
        </w:r>
        <w:r>
          <w:rPr>
            <w:iCs/>
          </w:rPr>
          <w:tab/>
          <w:t>ERCOT shall allow third</w:t>
        </w:r>
      </w:ins>
      <w:ins w:id="1671" w:author="TEBA" w:date="2024-11-25T18:52:00Z">
        <w:r w:rsidR="00F82970">
          <w:rPr>
            <w:iCs/>
          </w:rPr>
          <w:t>-</w:t>
        </w:r>
      </w:ins>
      <w:ins w:id="1672" w:author="TEBA" w:date="2024-11-08T12:20:00Z">
        <w:r>
          <w:rPr>
            <w:iCs/>
          </w:rPr>
          <w:t xml:space="preserve">party certification programs to use a </w:t>
        </w:r>
      </w:ins>
      <w:ins w:id="1673" w:author="TEBA" w:date="2024-11-27T10:44:00Z">
        <w:r w:rsidR="00E066C5">
          <w:rPr>
            <w:iCs/>
          </w:rPr>
          <w:t>Representational State Transfer (</w:t>
        </w:r>
      </w:ins>
      <w:ins w:id="1674" w:author="TEBA" w:date="2024-11-08T12:20:00Z">
        <w:r>
          <w:rPr>
            <w:iCs/>
          </w:rPr>
          <w:t>REST</w:t>
        </w:r>
      </w:ins>
      <w:ins w:id="1675" w:author="TEBA" w:date="2024-11-27T10:44:00Z">
        <w:r w:rsidR="00E066C5">
          <w:rPr>
            <w:iCs/>
          </w:rPr>
          <w:t>)</w:t>
        </w:r>
      </w:ins>
      <w:ins w:id="1676" w:author="TEBA" w:date="2024-11-08T12:20:00Z">
        <w:r>
          <w:rPr>
            <w:iCs/>
          </w:rPr>
          <w:t xml:space="preserve"> </w:t>
        </w:r>
      </w:ins>
      <w:ins w:id="1677" w:author="TEBA" w:date="2024-11-25T19:31:00Z">
        <w:r w:rsidR="00D632EE">
          <w:rPr>
            <w:iCs/>
          </w:rPr>
          <w:t>A</w:t>
        </w:r>
      </w:ins>
      <w:ins w:id="1678" w:author="TEBA" w:date="2024-11-08T12:20:00Z">
        <w:r>
          <w:rPr>
            <w:iCs/>
          </w:rPr>
          <w:t xml:space="preserve">pplication </w:t>
        </w:r>
      </w:ins>
      <w:ins w:id="1679" w:author="TEBA" w:date="2024-11-25T19:31:00Z">
        <w:r w:rsidR="00D632EE">
          <w:rPr>
            <w:iCs/>
          </w:rPr>
          <w:t>P</w:t>
        </w:r>
      </w:ins>
      <w:ins w:id="1680" w:author="TEBA" w:date="2024-11-08T12:20:00Z">
        <w:r>
          <w:rPr>
            <w:iCs/>
          </w:rPr>
          <w:t xml:space="preserve">rogramming </w:t>
        </w:r>
      </w:ins>
      <w:ins w:id="1681" w:author="TEBA" w:date="2024-11-25T19:31:00Z">
        <w:r w:rsidR="00D632EE">
          <w:rPr>
            <w:iCs/>
          </w:rPr>
          <w:t>I</w:t>
        </w:r>
      </w:ins>
      <w:ins w:id="1682" w:author="TEBA" w:date="2024-11-08T12:20:00Z">
        <w:r>
          <w:rPr>
            <w:iCs/>
          </w:rPr>
          <w:t>nterface (API) to provide the list of EACs to ERCOT. If ERCOT rejects an update to the field for any reason that was provided via API, ERCOT shall notify the third</w:t>
        </w:r>
      </w:ins>
      <w:ins w:id="1683" w:author="TEBA" w:date="2024-11-25T18:52:00Z">
        <w:r w:rsidR="00F82970">
          <w:rPr>
            <w:iCs/>
          </w:rPr>
          <w:t>-</w:t>
        </w:r>
      </w:ins>
      <w:ins w:id="1684" w:author="TEBA" w:date="2024-11-08T12:20:00Z">
        <w:r>
          <w:rPr>
            <w:iCs/>
          </w:rPr>
          <w:t>party certification program via API.</w:t>
        </w:r>
      </w:ins>
    </w:p>
    <w:p w14:paraId="3187045D" w14:textId="29543F19" w:rsidR="000C62CB" w:rsidRDefault="000C62CB" w:rsidP="00575293">
      <w:pPr>
        <w:keepNext/>
        <w:tabs>
          <w:tab w:val="left" w:pos="720"/>
        </w:tabs>
        <w:spacing w:before="240" w:after="240"/>
        <w:ind w:left="720" w:hanging="720"/>
        <w:outlineLvl w:val="1"/>
        <w:rPr>
          <w:ins w:id="1685" w:author="TEBA" w:date="2024-11-08T12:20:00Z"/>
          <w:iCs/>
        </w:rPr>
      </w:pPr>
      <w:ins w:id="1686" w:author="TEBA" w:date="2024-11-08T12:20:00Z">
        <w:r>
          <w:rPr>
            <w:iCs/>
          </w:rPr>
          <w:t>(8)</w:t>
        </w:r>
        <w:r>
          <w:rPr>
            <w:iCs/>
          </w:rPr>
          <w:tab/>
          <w:t>ERCOT may decertify a third</w:t>
        </w:r>
      </w:ins>
      <w:ins w:id="1687" w:author="TEBA" w:date="2024-11-25T18:53:00Z">
        <w:r w:rsidR="00F82970">
          <w:rPr>
            <w:iCs/>
          </w:rPr>
          <w:t>-</w:t>
        </w:r>
      </w:ins>
      <w:ins w:id="1688" w:author="TEBA" w:date="2024-11-08T12:20:00Z">
        <w:r>
          <w:rPr>
            <w:iCs/>
          </w:rPr>
          <w:t>party certification provider if it has good cause for doing so. Prior to decertification, ERCOT must provide notice that it is considering doing so to the Technical Advisory Committee</w:t>
        </w:r>
      </w:ins>
      <w:ins w:id="1689" w:author="TEBA" w:date="2024-11-25T19:40:00Z">
        <w:r w:rsidR="00DD127D">
          <w:rPr>
            <w:iCs/>
          </w:rPr>
          <w:t xml:space="preserve"> (TAC)</w:t>
        </w:r>
      </w:ins>
      <w:ins w:id="1690" w:author="TEBA" w:date="2024-11-08T12:20:00Z">
        <w:r>
          <w:rPr>
            <w:iCs/>
          </w:rPr>
          <w:t>.</w:t>
        </w:r>
      </w:ins>
    </w:p>
    <w:p w14:paraId="23BF2D38" w14:textId="20055A6E" w:rsidR="000C62CB" w:rsidRDefault="000C62CB" w:rsidP="00575293">
      <w:pPr>
        <w:keepNext/>
        <w:tabs>
          <w:tab w:val="left" w:pos="720"/>
        </w:tabs>
        <w:spacing w:before="240" w:after="240"/>
        <w:ind w:left="720" w:hanging="720"/>
        <w:outlineLvl w:val="1"/>
        <w:rPr>
          <w:ins w:id="1691" w:author="TEBA" w:date="2024-11-08T12:20:00Z"/>
        </w:rPr>
      </w:pPr>
      <w:ins w:id="1692" w:author="TEBA" w:date="2024-11-08T12:20:00Z">
        <w:r>
          <w:rPr>
            <w:iCs/>
          </w:rPr>
          <w:t>(9)</w:t>
        </w:r>
        <w:r>
          <w:rPr>
            <w:iCs/>
          </w:rPr>
          <w:tab/>
          <w:t>Unlike the third</w:t>
        </w:r>
      </w:ins>
      <w:ins w:id="1693" w:author="TEBA" w:date="2024-11-25T18:53:00Z">
        <w:r w:rsidR="00F82970">
          <w:rPr>
            <w:iCs/>
          </w:rPr>
          <w:t>-</w:t>
        </w:r>
      </w:ins>
      <w:ins w:id="1694" w:author="TEBA" w:date="2024-11-08T12:20:00Z">
        <w:r>
          <w:rPr>
            <w:iCs/>
          </w:rPr>
          <w:t xml:space="preserve">party certification data field, which is only updated by ERCOT using the process described in paragraphs (1) through (8), the </w:t>
        </w:r>
        <w:r>
          <w:t>storage metadata field is updated by the EAC Account Holder.  The EAC Account Holder may provide additional information about the EAC in this field if they choose to do so.</w:t>
        </w:r>
      </w:ins>
    </w:p>
    <w:p w14:paraId="7836711E" w14:textId="086AF838" w:rsidR="000C62CB" w:rsidRDefault="000C62CB" w:rsidP="00575293">
      <w:pPr>
        <w:keepNext/>
        <w:tabs>
          <w:tab w:val="left" w:pos="720"/>
        </w:tabs>
        <w:spacing w:before="240" w:after="240"/>
        <w:ind w:left="720" w:hanging="720"/>
        <w:outlineLvl w:val="1"/>
        <w:rPr>
          <w:ins w:id="1695" w:author="TEBA" w:date="2024-11-08T12:20:00Z"/>
          <w:iCs/>
        </w:rPr>
      </w:pPr>
      <w:ins w:id="1696" w:author="TEBA" w:date="2024-11-08T12:20:00Z">
        <w:r>
          <w:t>(10)</w:t>
        </w:r>
        <w:r>
          <w:tab/>
          <w:t>ERCOT is not responsible for the accuracy of information provided to ERCOT by any third</w:t>
        </w:r>
      </w:ins>
      <w:ins w:id="1697" w:author="TEBA" w:date="2024-11-25T18:53:00Z">
        <w:r w:rsidR="00F82970">
          <w:t>-</w:t>
        </w:r>
      </w:ins>
      <w:ins w:id="1698" w:author="TEBA" w:date="2024-11-08T12:20:00Z">
        <w:r>
          <w:t xml:space="preserve">party certification program. </w:t>
        </w:r>
      </w:ins>
    </w:p>
    <w:p w14:paraId="5E76BC7A" w14:textId="77777777" w:rsidR="00A0597E" w:rsidRDefault="00A0597E" w:rsidP="00A0597E">
      <w:pPr>
        <w:keepNext/>
        <w:tabs>
          <w:tab w:val="left" w:pos="900"/>
        </w:tabs>
        <w:spacing w:before="240" w:after="240"/>
        <w:ind w:left="900" w:hanging="900"/>
        <w:outlineLvl w:val="1"/>
        <w:rPr>
          <w:b/>
        </w:rPr>
      </w:pPr>
      <w:bookmarkStart w:id="1699" w:name="_Toc239073043"/>
      <w:bookmarkStart w:id="1700" w:name="_Toc180673481"/>
      <w:r>
        <w:rPr>
          <w:b/>
        </w:rPr>
        <w:t>14.13</w:t>
      </w:r>
      <w:r>
        <w:rPr>
          <w:b/>
        </w:rPr>
        <w:tab/>
        <w:t>Submit Annual Report to Public Utility Commission of Texas</w:t>
      </w:r>
      <w:bookmarkEnd w:id="1699"/>
      <w:bookmarkEnd w:id="1700"/>
    </w:p>
    <w:p w14:paraId="0C2970C9" w14:textId="7A742D26" w:rsidR="00A0597E" w:rsidRDefault="00A0597E" w:rsidP="00A0597E">
      <w:pPr>
        <w:spacing w:after="240"/>
        <w:ind w:left="720" w:hanging="720"/>
        <w:rPr>
          <w:iCs/>
        </w:rPr>
      </w:pPr>
      <w:r>
        <w:t>(1)</w:t>
      </w:r>
      <w:r>
        <w:tab/>
      </w:r>
      <w:r>
        <w:rPr>
          <w:iCs/>
        </w:rPr>
        <w:t xml:space="preserve">Beginning in 2002, ERCOT shall submit an annual report to the Public Utility Commission of Texas (PUCT) on or before the date set forth for such report in subsection (h)(11) of P.U.C. </w:t>
      </w:r>
      <w:r>
        <w:rPr>
          <w:iCs/>
          <w:smallCaps/>
        </w:rPr>
        <w:t>Subst.</w:t>
      </w:r>
      <w:r>
        <w:rPr>
          <w:iCs/>
        </w:rPr>
        <w:t xml:space="preserve"> R. 25.173, Renewable Energy Credit Program.  Such report shall contain the following information pertaining to program operation for the previous </w:t>
      </w:r>
      <w:del w:id="1701" w:author="TEBA" w:date="2024-12-13T13:50:00Z">
        <w:r w:rsidDel="007158DC">
          <w:rPr>
            <w:iCs/>
          </w:rPr>
          <w:delText>Compliance Period</w:delText>
        </w:r>
      </w:del>
      <w:ins w:id="1702" w:author="TEBA" w:date="2024-12-13T13:50:00Z">
        <w:r w:rsidR="007158DC">
          <w:rPr>
            <w:iCs/>
          </w:rPr>
          <w:t>year</w:t>
        </w:r>
      </w:ins>
      <w:r>
        <w:rPr>
          <w:iCs/>
        </w:rPr>
        <w:t>:</w:t>
      </w:r>
    </w:p>
    <w:p w14:paraId="2CD8880B" w14:textId="77777777" w:rsidR="00A0597E" w:rsidRDefault="00A0597E" w:rsidP="00A0597E">
      <w:pPr>
        <w:spacing w:after="240"/>
        <w:ind w:left="1440" w:hanging="720"/>
      </w:pPr>
      <w:r>
        <w:t>(a)</w:t>
      </w:r>
      <w:r>
        <w:tab/>
        <w:t>MW of existing renewable capacity installed in Texas, by technology type;</w:t>
      </w:r>
    </w:p>
    <w:p w14:paraId="09E7CA3E" w14:textId="77777777" w:rsidR="00A0597E" w:rsidRDefault="00A0597E" w:rsidP="00A0597E">
      <w:pPr>
        <w:spacing w:after="240"/>
        <w:ind w:left="1440" w:hanging="720"/>
      </w:pPr>
      <w:r>
        <w:t>(b)</w:t>
      </w:r>
      <w:r>
        <w:tab/>
        <w:t>MW of new renewable energy capacity installed in Texas, by technology type;</w:t>
      </w:r>
    </w:p>
    <w:p w14:paraId="1C466180" w14:textId="77777777" w:rsidR="00A0597E" w:rsidRDefault="00A0597E" w:rsidP="00A0597E">
      <w:pPr>
        <w:spacing w:after="240"/>
        <w:ind w:left="1440" w:hanging="720"/>
      </w:pPr>
      <w:r>
        <w:t>(c)</w:t>
      </w:r>
      <w:r>
        <w:tab/>
        <w:t>List of eligible non-Texas capacity participating in the program, by technology type;</w:t>
      </w:r>
    </w:p>
    <w:p w14:paraId="53172F16" w14:textId="77777777" w:rsidR="00A0597E" w:rsidRDefault="00A0597E" w:rsidP="00A0597E">
      <w:pPr>
        <w:spacing w:after="240"/>
        <w:ind w:left="1440" w:hanging="720"/>
      </w:pPr>
      <w:r>
        <w:t>(d)</w:t>
      </w:r>
      <w:r>
        <w:tab/>
        <w:t>Summary of Renewable Energy Credit (REC) aggregator activities, submitted in a format specified by the PUCT;</w:t>
      </w:r>
    </w:p>
    <w:p w14:paraId="3B7632B0" w14:textId="77777777" w:rsidR="00A0597E" w:rsidRDefault="00A0597E" w:rsidP="00A0597E">
      <w:pPr>
        <w:spacing w:after="240"/>
        <w:ind w:left="1440" w:hanging="720"/>
      </w:pPr>
      <w:r>
        <w:t>(e)</w:t>
      </w:r>
      <w:r>
        <w:tab/>
        <w:t>Owner/operator of each REC generating facility;</w:t>
      </w:r>
    </w:p>
    <w:p w14:paraId="40835FA8" w14:textId="77777777" w:rsidR="00A0597E" w:rsidRDefault="00A0597E" w:rsidP="00A0597E">
      <w:pPr>
        <w:spacing w:after="240"/>
        <w:ind w:left="1440" w:hanging="720"/>
      </w:pPr>
      <w:r>
        <w:t>(f)</w:t>
      </w:r>
      <w:r>
        <w:tab/>
        <w:t>Date each new renewable energy facility began to produce energy;</w:t>
      </w:r>
    </w:p>
    <w:p w14:paraId="0AF98215" w14:textId="77777777" w:rsidR="00A0597E" w:rsidRDefault="00A0597E" w:rsidP="00A0597E">
      <w:pPr>
        <w:spacing w:after="240"/>
        <w:ind w:left="1440" w:hanging="720"/>
      </w:pPr>
      <w:r>
        <w:t>(g)</w:t>
      </w:r>
      <w:r>
        <w:tab/>
        <w:t>MWh of energy generated by renewable energy Resources as demonstrated through data supplied in accordance with these Protocols;</w:t>
      </w:r>
    </w:p>
    <w:p w14:paraId="21000F23" w14:textId="77777777" w:rsidR="00A0597E" w:rsidRDefault="00A0597E" w:rsidP="00A0597E">
      <w:pPr>
        <w:spacing w:after="240"/>
        <w:ind w:left="1440" w:hanging="720"/>
      </w:pPr>
      <w:r>
        <w:t>(h)</w:t>
      </w:r>
      <w:r>
        <w:tab/>
        <w:t>List of renewable energy unit retirements;</w:t>
      </w:r>
    </w:p>
    <w:p w14:paraId="1A516B56" w14:textId="6B8F8319" w:rsidR="00A0597E" w:rsidRDefault="00A0597E" w:rsidP="00A0597E">
      <w:pPr>
        <w:spacing w:after="240"/>
        <w:ind w:left="1440" w:hanging="720"/>
      </w:pPr>
      <w:r>
        <w:t>(i)</w:t>
      </w:r>
      <w:r>
        <w:tab/>
        <w:t xml:space="preserve">List of all </w:t>
      </w:r>
      <w:del w:id="1703" w:author="TEBA" w:date="2024-12-10T07:08:00Z">
        <w:r w:rsidDel="009A56E6">
          <w:delText>Retail Entities</w:delText>
        </w:r>
      </w:del>
      <w:ins w:id="1704" w:author="TEBA" w:date="2024-12-10T07:08:00Z">
        <w:r w:rsidR="009A56E6">
          <w:t>EAC Account Holders</w:t>
        </w:r>
      </w:ins>
      <w:r>
        <w:t xml:space="preserve"> participating in the </w:t>
      </w:r>
      <w:del w:id="1705" w:author="TEBA" w:date="2024-12-10T07:08:00Z">
        <w:r w:rsidDel="009A56E6">
          <w:delText xml:space="preserve">REC </w:delText>
        </w:r>
      </w:del>
      <w:ins w:id="1706" w:author="TEBA" w:date="2024-12-10T07:08:00Z">
        <w:r w:rsidR="009A56E6">
          <w:t xml:space="preserve">EAC </w:t>
        </w:r>
      </w:ins>
      <w:r>
        <w:t>Trading Program;</w:t>
      </w:r>
    </w:p>
    <w:p w14:paraId="408F8FDE" w14:textId="77777777" w:rsidR="00A0597E" w:rsidRDefault="00A0597E" w:rsidP="00A0597E">
      <w:pPr>
        <w:spacing w:after="240"/>
        <w:ind w:left="1440" w:hanging="720"/>
      </w:pPr>
      <w:r>
        <w:lastRenderedPageBreak/>
        <w:t>(j)</w:t>
      </w:r>
      <w:r>
        <w:tab/>
        <w:t>Final Solar Renewable Portfolio Standard (SRPS) Requirement (FSRR) of each Retail Entity;</w:t>
      </w:r>
    </w:p>
    <w:p w14:paraId="5E8F1861" w14:textId="77777777" w:rsidR="00A0597E" w:rsidRDefault="00A0597E" w:rsidP="00A0597E">
      <w:pPr>
        <w:spacing w:after="240"/>
        <w:ind w:left="1440" w:hanging="720"/>
      </w:pPr>
      <w:r>
        <w:t>(k)</w:t>
      </w:r>
      <w:r>
        <w:tab/>
        <w:t>Number of REC offsets used by each Retail Entity;</w:t>
      </w:r>
    </w:p>
    <w:p w14:paraId="32A72E2F" w14:textId="77777777" w:rsidR="00A0597E" w:rsidRDefault="00A0597E" w:rsidP="00A0597E">
      <w:pPr>
        <w:spacing w:after="240"/>
        <w:ind w:left="1440" w:hanging="720"/>
      </w:pPr>
      <w:r>
        <w:t>(l)</w:t>
      </w:r>
      <w:r>
        <w:tab/>
        <w:t xml:space="preserve">A list of </w:t>
      </w:r>
      <w:proofErr w:type="gramStart"/>
      <w:r>
        <w:t>REC</w:t>
      </w:r>
      <w:proofErr w:type="gramEnd"/>
      <w:r>
        <w:t xml:space="preserve"> offset generators, REC offsets awarded and MWh production from each such generator on an annual basis;</w:t>
      </w:r>
    </w:p>
    <w:p w14:paraId="52A39EF5" w14:textId="77777777" w:rsidR="00A0597E" w:rsidRDefault="00A0597E" w:rsidP="00A0597E">
      <w:pPr>
        <w:spacing w:after="240"/>
        <w:ind w:left="1440" w:hanging="720"/>
      </w:pPr>
      <w:r>
        <w:t>(m)</w:t>
      </w:r>
      <w:r>
        <w:tab/>
        <w:t>Number of RECs retired by each program participant by category (mandatory compliance, voluntary retirement, expiration, and total retirements);</w:t>
      </w:r>
    </w:p>
    <w:p w14:paraId="6A160DB2" w14:textId="69BDE4C6" w:rsidR="00A0597E" w:rsidRDefault="00A0597E" w:rsidP="00A0597E">
      <w:pPr>
        <w:spacing w:after="240"/>
        <w:ind w:left="1440" w:hanging="720"/>
      </w:pPr>
      <w:del w:id="1707" w:author="TEBA" w:date="2024-12-10T07:08:00Z">
        <w:r w:rsidDel="009A56E6">
          <w:delText>(n)</w:delText>
        </w:r>
        <w:r w:rsidDel="009A56E6">
          <w:tab/>
          <w:delText xml:space="preserve">Number of Compliance Premiums retired by each program participant by category (mandatory compliance, expiration, and total retirements); </w:delText>
        </w:r>
      </w:del>
    </w:p>
    <w:p w14:paraId="6B1846B2" w14:textId="14977FDE" w:rsidR="00A0597E" w:rsidRDefault="00A0597E" w:rsidP="00A0597E">
      <w:pPr>
        <w:spacing w:after="240"/>
        <w:ind w:left="1440" w:hanging="720"/>
      </w:pPr>
      <w:r>
        <w:t>(</w:t>
      </w:r>
      <w:del w:id="1708" w:author="TEBA" w:date="2024-12-10T07:09:00Z">
        <w:r w:rsidDel="009A56E6">
          <w:delText>o</w:delText>
        </w:r>
      </w:del>
      <w:ins w:id="1709" w:author="TEBA" w:date="2024-12-10T07:09:00Z">
        <w:r w:rsidR="009A56E6">
          <w:t>n</w:t>
        </w:r>
      </w:ins>
      <w:r>
        <w:t>)</w:t>
      </w:r>
      <w:r>
        <w:tab/>
        <w:t>List of all Retail Entities in compliance with SRPS requirement; and</w:t>
      </w:r>
    </w:p>
    <w:p w14:paraId="1D5CFD1F" w14:textId="76F3AD72" w:rsidR="00A0597E" w:rsidRDefault="00A0597E" w:rsidP="00A0597E">
      <w:pPr>
        <w:spacing w:after="240"/>
        <w:ind w:left="1440" w:hanging="720"/>
      </w:pPr>
      <w:r>
        <w:t>(</w:t>
      </w:r>
      <w:del w:id="1710" w:author="TEBA" w:date="2024-12-10T07:09:00Z">
        <w:r w:rsidDel="009A56E6">
          <w:delText>p</w:delText>
        </w:r>
      </w:del>
      <w:ins w:id="1711" w:author="TEBA" w:date="2024-12-10T07:09:00Z">
        <w:r w:rsidR="009A56E6">
          <w:t>o</w:t>
        </w:r>
      </w:ins>
      <w:r>
        <w:t>)</w:t>
      </w:r>
      <w:r>
        <w:tab/>
        <w:t>List of all Retail Entities not in compliance with SRPS requirement including the number of RECs by which they were deficient.</w:t>
      </w:r>
    </w:p>
    <w:p w14:paraId="4DEF98DF" w14:textId="30ED3CFF" w:rsidR="00291441" w:rsidRDefault="00291441" w:rsidP="00291441">
      <w:pPr>
        <w:pStyle w:val="H2"/>
      </w:pPr>
      <w:bookmarkStart w:id="1712" w:name="_Toc71369195"/>
      <w:bookmarkStart w:id="1713" w:name="_Toc71539411"/>
      <w:bookmarkStart w:id="1714" w:name="_Toc390438950"/>
      <w:bookmarkStart w:id="1715" w:name="_Toc405897647"/>
      <w:bookmarkStart w:id="1716" w:name="_Toc415055751"/>
      <w:bookmarkStart w:id="1717" w:name="_Toc415055877"/>
      <w:bookmarkStart w:id="1718" w:name="_Toc415055976"/>
      <w:bookmarkStart w:id="1719" w:name="_Toc415056077"/>
      <w:bookmarkStart w:id="1720" w:name="_Toc175159145"/>
      <w:r>
        <w:t>16.7</w:t>
      </w:r>
      <w:r>
        <w:tab/>
        <w:t xml:space="preserve">Registration of </w:t>
      </w:r>
      <w:del w:id="1721" w:author="TEBA" w:date="2024-12-10T07:09:00Z">
        <w:r w:rsidDel="009A56E6">
          <w:delText xml:space="preserve">Renewable </w:delText>
        </w:r>
      </w:del>
      <w:r>
        <w:t xml:space="preserve">Energy </w:t>
      </w:r>
      <w:ins w:id="1722" w:author="TEBA" w:date="2024-12-10T07:09:00Z">
        <w:r w:rsidR="009A56E6">
          <w:t xml:space="preserve">Attribute </w:t>
        </w:r>
      </w:ins>
      <w:del w:id="1723" w:author="TEBA" w:date="2024-12-10T07:09:00Z">
        <w:r w:rsidDel="009A56E6">
          <w:delText xml:space="preserve">Credit </w:delText>
        </w:r>
      </w:del>
      <w:ins w:id="1724" w:author="TEBA" w:date="2024-12-10T07:09:00Z">
        <w:r w:rsidR="009A56E6">
          <w:t xml:space="preserve">Certificate </w:t>
        </w:r>
      </w:ins>
      <w:r>
        <w:t>Account Holders</w:t>
      </w:r>
      <w:bookmarkEnd w:id="1712"/>
      <w:bookmarkEnd w:id="1713"/>
      <w:bookmarkEnd w:id="1714"/>
      <w:bookmarkEnd w:id="1715"/>
      <w:bookmarkEnd w:id="1716"/>
      <w:bookmarkEnd w:id="1717"/>
      <w:bookmarkEnd w:id="1718"/>
      <w:bookmarkEnd w:id="1719"/>
      <w:bookmarkEnd w:id="1720"/>
    </w:p>
    <w:p w14:paraId="7BC8828B" w14:textId="77777777" w:rsidR="00291441" w:rsidRDefault="00291441" w:rsidP="00291441">
      <w:pPr>
        <w:pStyle w:val="BodyText"/>
        <w:ind w:left="720" w:hanging="720"/>
      </w:pPr>
      <w:r>
        <w:t>(1)</w:t>
      </w:r>
      <w:r>
        <w:tab/>
        <w:t>Each Entity intending to participate in the Renewable Energy Credit (REC) program shall register with ERCOT and execute a Standard Form Market Participant Agreement (as provided in Section 22, Attachment A, Standard Form Market Participant Agreement) prior to participation in the REC program.</w:t>
      </w:r>
    </w:p>
    <w:p w14:paraId="4A73209E" w14:textId="77777777" w:rsidR="005249D2" w:rsidRPr="005249D2" w:rsidRDefault="005249D2" w:rsidP="005249D2">
      <w:pPr>
        <w:keepNext/>
        <w:tabs>
          <w:tab w:val="left" w:pos="900"/>
        </w:tabs>
        <w:spacing w:before="240" w:after="240"/>
        <w:ind w:left="900" w:hanging="900"/>
        <w:outlineLvl w:val="1"/>
        <w:rPr>
          <w:b/>
          <w:szCs w:val="20"/>
        </w:rPr>
      </w:pPr>
      <w:bookmarkStart w:id="1725" w:name="_Toc248135820"/>
      <w:bookmarkStart w:id="1726" w:name="_Toc134444452"/>
      <w:r w:rsidRPr="005249D2">
        <w:rPr>
          <w:b/>
          <w:szCs w:val="20"/>
        </w:rPr>
        <w:t>21.2</w:t>
      </w:r>
      <w:r w:rsidRPr="005249D2">
        <w:rPr>
          <w:b/>
          <w:szCs w:val="20"/>
        </w:rPr>
        <w:tab/>
        <w:t>Submission of a Nodal Protocol Revision Request</w:t>
      </w:r>
      <w:bookmarkEnd w:id="1725"/>
      <w:r w:rsidRPr="005249D2">
        <w:rPr>
          <w:b/>
          <w:szCs w:val="20"/>
        </w:rPr>
        <w:t xml:space="preserve"> or System Change Request</w:t>
      </w:r>
      <w:bookmarkEnd w:id="1726"/>
    </w:p>
    <w:p w14:paraId="3DB734E0" w14:textId="77777777" w:rsidR="005249D2" w:rsidRPr="005249D2" w:rsidRDefault="005249D2" w:rsidP="005249D2">
      <w:pPr>
        <w:spacing w:after="240"/>
        <w:ind w:left="720" w:hanging="720"/>
        <w:rPr>
          <w:iCs/>
          <w:szCs w:val="20"/>
        </w:rPr>
      </w:pPr>
      <w:bookmarkStart w:id="1727" w:name="_Hlk184725592"/>
      <w:r w:rsidRPr="005249D2">
        <w:rPr>
          <w:iCs/>
          <w:szCs w:val="20"/>
        </w:rPr>
        <w:t>(1)</w:t>
      </w:r>
      <w:r w:rsidRPr="005249D2">
        <w:rPr>
          <w:iCs/>
          <w:szCs w:val="20"/>
        </w:rPr>
        <w:tab/>
        <w:t>The following Entities may submit a Nodal Protocol Revision Request (NPRR) or System Change Request (SCR) (“Revision Request”):</w:t>
      </w:r>
    </w:p>
    <w:p w14:paraId="3874494C" w14:textId="77777777" w:rsidR="005249D2" w:rsidRPr="005249D2" w:rsidRDefault="005249D2" w:rsidP="005249D2">
      <w:pPr>
        <w:spacing w:after="240"/>
        <w:ind w:left="1440" w:hanging="720"/>
        <w:rPr>
          <w:szCs w:val="20"/>
        </w:rPr>
      </w:pPr>
      <w:r w:rsidRPr="005249D2">
        <w:rPr>
          <w:szCs w:val="20"/>
        </w:rPr>
        <w:t>(a)</w:t>
      </w:r>
      <w:r w:rsidRPr="005249D2">
        <w:rPr>
          <w:szCs w:val="20"/>
        </w:rPr>
        <w:tab/>
        <w:t>Any Market Participant;</w:t>
      </w:r>
    </w:p>
    <w:p w14:paraId="602CACDE" w14:textId="77777777" w:rsidR="005249D2" w:rsidRPr="005249D2" w:rsidRDefault="005249D2" w:rsidP="005249D2">
      <w:pPr>
        <w:spacing w:after="240"/>
        <w:ind w:left="1440" w:hanging="720"/>
        <w:rPr>
          <w:szCs w:val="20"/>
        </w:rPr>
      </w:pPr>
      <w:r w:rsidRPr="005249D2">
        <w:rPr>
          <w:szCs w:val="20"/>
        </w:rPr>
        <w:t>(b)</w:t>
      </w:r>
      <w:r w:rsidRPr="005249D2">
        <w:rPr>
          <w:szCs w:val="20"/>
        </w:rPr>
        <w:tab/>
        <w:t>Any ERCOT Member;</w:t>
      </w:r>
    </w:p>
    <w:p w14:paraId="2CF0ACB2" w14:textId="77777777" w:rsidR="005249D2" w:rsidRPr="005249D2" w:rsidRDefault="005249D2" w:rsidP="005249D2">
      <w:pPr>
        <w:spacing w:after="240"/>
        <w:ind w:left="1440" w:hanging="720"/>
        <w:rPr>
          <w:szCs w:val="20"/>
        </w:rPr>
      </w:pPr>
      <w:r w:rsidRPr="005249D2">
        <w:rPr>
          <w:szCs w:val="20"/>
        </w:rPr>
        <w:t>(c)</w:t>
      </w:r>
      <w:r w:rsidRPr="005249D2">
        <w:rPr>
          <w:szCs w:val="20"/>
        </w:rPr>
        <w:tab/>
        <w:t>Public Utility Commission of Texas (PUCT) Staff;</w:t>
      </w:r>
    </w:p>
    <w:p w14:paraId="281DFFA8" w14:textId="77777777" w:rsidR="005249D2" w:rsidRPr="005249D2" w:rsidRDefault="005249D2" w:rsidP="005249D2">
      <w:pPr>
        <w:spacing w:after="240"/>
        <w:ind w:left="1440" w:hanging="720"/>
        <w:rPr>
          <w:szCs w:val="20"/>
        </w:rPr>
      </w:pPr>
      <w:r w:rsidRPr="005249D2">
        <w:rPr>
          <w:szCs w:val="20"/>
        </w:rPr>
        <w:t>(d)</w:t>
      </w:r>
      <w:r w:rsidRPr="005249D2">
        <w:rPr>
          <w:szCs w:val="20"/>
        </w:rPr>
        <w:tab/>
        <w:t>The Reliability Monitor;</w:t>
      </w:r>
    </w:p>
    <w:p w14:paraId="21E5A574" w14:textId="77777777" w:rsidR="005249D2" w:rsidRPr="005249D2" w:rsidRDefault="005249D2" w:rsidP="005249D2">
      <w:pPr>
        <w:spacing w:after="240"/>
        <w:ind w:left="1440" w:hanging="720"/>
        <w:rPr>
          <w:szCs w:val="20"/>
        </w:rPr>
      </w:pPr>
      <w:r w:rsidRPr="005249D2">
        <w:rPr>
          <w:szCs w:val="20"/>
        </w:rPr>
        <w:t>(e)</w:t>
      </w:r>
      <w:r w:rsidRPr="005249D2">
        <w:rPr>
          <w:szCs w:val="20"/>
        </w:rPr>
        <w:tab/>
        <w:t>The North American Electric Reliability Corporation (NERC) Regional Entity;</w:t>
      </w:r>
    </w:p>
    <w:p w14:paraId="02090951" w14:textId="77777777" w:rsidR="005249D2" w:rsidRPr="005249D2" w:rsidRDefault="005249D2" w:rsidP="005249D2">
      <w:pPr>
        <w:spacing w:after="240"/>
        <w:ind w:left="1440" w:hanging="720"/>
        <w:rPr>
          <w:szCs w:val="20"/>
        </w:rPr>
      </w:pPr>
      <w:r w:rsidRPr="005249D2">
        <w:rPr>
          <w:szCs w:val="20"/>
        </w:rPr>
        <w:t>(f)</w:t>
      </w:r>
      <w:r w:rsidRPr="005249D2">
        <w:rPr>
          <w:szCs w:val="20"/>
        </w:rPr>
        <w:tab/>
        <w:t>The Independent Market Monitor (IMM);</w:t>
      </w:r>
    </w:p>
    <w:p w14:paraId="2FB7286A" w14:textId="77777777" w:rsidR="005249D2" w:rsidRPr="005249D2" w:rsidRDefault="005249D2" w:rsidP="005249D2">
      <w:pPr>
        <w:spacing w:after="240"/>
        <w:ind w:left="1440" w:hanging="720"/>
        <w:rPr>
          <w:szCs w:val="20"/>
        </w:rPr>
      </w:pPr>
      <w:r w:rsidRPr="005249D2">
        <w:rPr>
          <w:szCs w:val="20"/>
        </w:rPr>
        <w:t>(g)</w:t>
      </w:r>
      <w:r w:rsidRPr="005249D2">
        <w:rPr>
          <w:szCs w:val="20"/>
        </w:rPr>
        <w:tab/>
        <w:t>ERCOT; and</w:t>
      </w:r>
    </w:p>
    <w:p w14:paraId="209648FF" w14:textId="77777777" w:rsidR="005249D2" w:rsidRPr="005249D2" w:rsidRDefault="005249D2" w:rsidP="005249D2">
      <w:pPr>
        <w:spacing w:after="240"/>
        <w:ind w:left="1440" w:hanging="720"/>
        <w:rPr>
          <w:szCs w:val="20"/>
        </w:rPr>
      </w:pPr>
      <w:r w:rsidRPr="005249D2">
        <w:rPr>
          <w:szCs w:val="20"/>
        </w:rPr>
        <w:t>(h)</w:t>
      </w:r>
      <w:r w:rsidRPr="005249D2">
        <w:rPr>
          <w:szCs w:val="20"/>
        </w:rPr>
        <w:tab/>
        <w:t>Any other Entity that meets the following qualifications:</w:t>
      </w:r>
    </w:p>
    <w:p w14:paraId="407B2AFD" w14:textId="77777777" w:rsidR="005249D2" w:rsidRPr="005249D2" w:rsidRDefault="005249D2" w:rsidP="005249D2">
      <w:pPr>
        <w:spacing w:after="240"/>
        <w:ind w:left="2160" w:hanging="720"/>
        <w:rPr>
          <w:szCs w:val="20"/>
        </w:rPr>
      </w:pPr>
      <w:r w:rsidRPr="005249D2">
        <w:rPr>
          <w:szCs w:val="20"/>
        </w:rPr>
        <w:t>(i)</w:t>
      </w:r>
      <w:r w:rsidRPr="005249D2">
        <w:rPr>
          <w:szCs w:val="20"/>
        </w:rPr>
        <w:tab/>
        <w:t>Resides (or represents residents) in Texas or operates in the Texas electricity market; and</w:t>
      </w:r>
    </w:p>
    <w:p w14:paraId="502D0945" w14:textId="48B4FEFF" w:rsidR="005249D2" w:rsidRPr="005249D2" w:rsidRDefault="005249D2" w:rsidP="005249D2">
      <w:pPr>
        <w:spacing w:after="240"/>
        <w:ind w:left="2160" w:hanging="720"/>
        <w:rPr>
          <w:szCs w:val="20"/>
        </w:rPr>
      </w:pPr>
      <w:r w:rsidRPr="005249D2">
        <w:rPr>
          <w:szCs w:val="20"/>
        </w:rPr>
        <w:lastRenderedPageBreak/>
        <w:t>(ii)</w:t>
      </w:r>
      <w:r w:rsidRPr="005249D2">
        <w:rPr>
          <w:szCs w:val="20"/>
        </w:rPr>
        <w:tab/>
        <w:t xml:space="preserve">Demonstrates that Entity (or those it represents) is affected by the Customer Registration or </w:t>
      </w:r>
      <w:del w:id="1728" w:author="TEBA" w:date="2024-12-10T17:11:00Z">
        <w:r w:rsidRPr="005249D2" w:rsidDel="0058417F">
          <w:rPr>
            <w:szCs w:val="20"/>
          </w:rPr>
          <w:delText xml:space="preserve">Renewable </w:delText>
        </w:r>
      </w:del>
      <w:r w:rsidRPr="005249D2">
        <w:rPr>
          <w:szCs w:val="20"/>
        </w:rPr>
        <w:t xml:space="preserve">Energy </w:t>
      </w:r>
      <w:ins w:id="1729" w:author="TEBA" w:date="2024-12-10T17:11:00Z">
        <w:r w:rsidR="0058417F">
          <w:rPr>
            <w:szCs w:val="20"/>
          </w:rPr>
          <w:t>Attri</w:t>
        </w:r>
      </w:ins>
      <w:ins w:id="1730" w:author="TEBA" w:date="2024-12-10T17:12:00Z">
        <w:r w:rsidR="0058417F">
          <w:rPr>
            <w:szCs w:val="20"/>
          </w:rPr>
          <w:t xml:space="preserve">bute </w:t>
        </w:r>
      </w:ins>
      <w:del w:id="1731" w:author="TEBA" w:date="2024-12-10T17:12:00Z">
        <w:r w:rsidRPr="005249D2" w:rsidDel="0058417F">
          <w:rPr>
            <w:szCs w:val="20"/>
          </w:rPr>
          <w:delText>Credit</w:delText>
        </w:r>
      </w:del>
      <w:ins w:id="1732" w:author="TEBA" w:date="2024-12-10T17:12:00Z">
        <w:r w:rsidR="0058417F">
          <w:rPr>
            <w:szCs w:val="20"/>
          </w:rPr>
          <w:t>Certificate</w:t>
        </w:r>
      </w:ins>
      <w:r w:rsidRPr="005249D2">
        <w:rPr>
          <w:szCs w:val="20"/>
        </w:rPr>
        <w:t xml:space="preserve"> (</w:t>
      </w:r>
      <w:del w:id="1733" w:author="TEBA" w:date="2024-12-10T17:12:00Z">
        <w:r w:rsidRPr="005249D2" w:rsidDel="0058417F">
          <w:rPr>
            <w:szCs w:val="20"/>
          </w:rPr>
          <w:delText>REC</w:delText>
        </w:r>
      </w:del>
      <w:ins w:id="1734" w:author="TEBA" w:date="2024-12-10T17:12:00Z">
        <w:r w:rsidR="0058417F">
          <w:rPr>
            <w:szCs w:val="20"/>
          </w:rPr>
          <w:t>EAC</w:t>
        </w:r>
      </w:ins>
      <w:r w:rsidRPr="005249D2">
        <w:rPr>
          <w:szCs w:val="20"/>
        </w:rPr>
        <w:t>) Trading Program sections of these Protocols.</w:t>
      </w:r>
    </w:p>
    <w:bookmarkEnd w:id="1727"/>
    <w:p w14:paraId="54AF13AB" w14:textId="77777777" w:rsidR="00584B3F" w:rsidRPr="00584B3F" w:rsidRDefault="00584B3F" w:rsidP="00584B3F">
      <w:pPr>
        <w:spacing w:before="120" w:after="120"/>
        <w:jc w:val="center"/>
        <w:outlineLvl w:val="0"/>
        <w:rPr>
          <w:color w:val="333300"/>
        </w:rPr>
      </w:pPr>
    </w:p>
    <w:p w14:paraId="5B92580B" w14:textId="77777777" w:rsidR="00584B3F" w:rsidRDefault="00584B3F" w:rsidP="00584B3F">
      <w:pPr>
        <w:spacing w:before="120" w:after="120"/>
        <w:jc w:val="center"/>
        <w:outlineLvl w:val="0"/>
        <w:rPr>
          <w:color w:val="333300"/>
        </w:rPr>
      </w:pPr>
    </w:p>
    <w:p w14:paraId="65E8010F" w14:textId="77777777" w:rsidR="00964AEB" w:rsidRDefault="00964AEB" w:rsidP="00584B3F">
      <w:pPr>
        <w:spacing w:before="120" w:after="120"/>
        <w:jc w:val="center"/>
        <w:outlineLvl w:val="0"/>
        <w:rPr>
          <w:color w:val="333300"/>
        </w:rPr>
      </w:pPr>
    </w:p>
    <w:p w14:paraId="6DCCEAA8" w14:textId="77777777" w:rsidR="00964AEB" w:rsidRDefault="00964AEB" w:rsidP="00584B3F">
      <w:pPr>
        <w:spacing w:before="120" w:after="120"/>
        <w:jc w:val="center"/>
        <w:outlineLvl w:val="0"/>
        <w:rPr>
          <w:color w:val="333300"/>
        </w:rPr>
      </w:pPr>
    </w:p>
    <w:p w14:paraId="72947E0C" w14:textId="77777777" w:rsidR="00964AEB" w:rsidRDefault="00964AEB" w:rsidP="00584B3F">
      <w:pPr>
        <w:spacing w:before="120" w:after="120"/>
        <w:jc w:val="center"/>
        <w:outlineLvl w:val="0"/>
        <w:rPr>
          <w:color w:val="333300"/>
        </w:rPr>
      </w:pPr>
    </w:p>
    <w:p w14:paraId="442C15D0" w14:textId="77777777" w:rsidR="00964AEB" w:rsidRDefault="00964AEB" w:rsidP="00584B3F">
      <w:pPr>
        <w:spacing w:before="120" w:after="120"/>
        <w:jc w:val="center"/>
        <w:outlineLvl w:val="0"/>
        <w:rPr>
          <w:color w:val="333300"/>
        </w:rPr>
      </w:pPr>
    </w:p>
    <w:p w14:paraId="412C011F" w14:textId="77777777" w:rsidR="00964AEB" w:rsidRDefault="00964AEB" w:rsidP="00584B3F">
      <w:pPr>
        <w:spacing w:before="120" w:after="120"/>
        <w:jc w:val="center"/>
        <w:outlineLvl w:val="0"/>
        <w:rPr>
          <w:color w:val="333300"/>
        </w:rPr>
      </w:pPr>
    </w:p>
    <w:p w14:paraId="72C8C982" w14:textId="77777777" w:rsidR="00964AEB" w:rsidRDefault="00964AEB" w:rsidP="00584B3F">
      <w:pPr>
        <w:spacing w:before="120" w:after="120"/>
        <w:jc w:val="center"/>
        <w:outlineLvl w:val="0"/>
        <w:rPr>
          <w:color w:val="333300"/>
        </w:rPr>
      </w:pPr>
    </w:p>
    <w:p w14:paraId="1998E055" w14:textId="77777777" w:rsidR="00964AEB" w:rsidRDefault="00964AEB" w:rsidP="00584B3F">
      <w:pPr>
        <w:spacing w:before="120" w:after="120"/>
        <w:jc w:val="center"/>
        <w:outlineLvl w:val="0"/>
        <w:rPr>
          <w:color w:val="333300"/>
        </w:rPr>
      </w:pPr>
    </w:p>
    <w:p w14:paraId="540BFA71" w14:textId="77777777" w:rsidR="00964AEB" w:rsidRDefault="00964AEB" w:rsidP="00584B3F">
      <w:pPr>
        <w:spacing w:before="120" w:after="120"/>
        <w:jc w:val="center"/>
        <w:outlineLvl w:val="0"/>
        <w:rPr>
          <w:color w:val="333300"/>
        </w:rPr>
      </w:pPr>
    </w:p>
    <w:p w14:paraId="3ADDD7AF" w14:textId="77777777" w:rsidR="00964AEB" w:rsidRDefault="00964AEB" w:rsidP="00584B3F">
      <w:pPr>
        <w:spacing w:before="120" w:after="120"/>
        <w:jc w:val="center"/>
        <w:outlineLvl w:val="0"/>
        <w:rPr>
          <w:color w:val="333300"/>
        </w:rPr>
      </w:pPr>
    </w:p>
    <w:p w14:paraId="3C5DE21B" w14:textId="77777777" w:rsidR="00964AEB" w:rsidRDefault="00964AEB" w:rsidP="00584B3F">
      <w:pPr>
        <w:spacing w:before="120" w:after="120"/>
        <w:jc w:val="center"/>
        <w:outlineLvl w:val="0"/>
        <w:rPr>
          <w:color w:val="333300"/>
        </w:rPr>
      </w:pPr>
    </w:p>
    <w:p w14:paraId="7A2AC2FE" w14:textId="77777777" w:rsidR="00964AEB" w:rsidRDefault="00964AEB" w:rsidP="00584B3F">
      <w:pPr>
        <w:spacing w:before="120" w:after="120"/>
        <w:jc w:val="center"/>
        <w:outlineLvl w:val="0"/>
        <w:rPr>
          <w:color w:val="333300"/>
        </w:rPr>
      </w:pPr>
    </w:p>
    <w:p w14:paraId="79D958AD" w14:textId="77777777" w:rsidR="00964AEB" w:rsidRDefault="00964AEB" w:rsidP="00584B3F">
      <w:pPr>
        <w:spacing w:before="120" w:after="120"/>
        <w:jc w:val="center"/>
        <w:outlineLvl w:val="0"/>
        <w:rPr>
          <w:color w:val="333300"/>
        </w:rPr>
      </w:pPr>
    </w:p>
    <w:p w14:paraId="2069D886" w14:textId="77777777" w:rsidR="00964AEB" w:rsidRDefault="00964AEB" w:rsidP="00584B3F">
      <w:pPr>
        <w:spacing w:before="120" w:after="120"/>
        <w:jc w:val="center"/>
        <w:outlineLvl w:val="0"/>
        <w:rPr>
          <w:color w:val="333300"/>
        </w:rPr>
      </w:pPr>
    </w:p>
    <w:p w14:paraId="17825F10" w14:textId="77777777" w:rsidR="00964AEB" w:rsidRDefault="00964AEB" w:rsidP="00584B3F">
      <w:pPr>
        <w:spacing w:before="120" w:after="120"/>
        <w:jc w:val="center"/>
        <w:outlineLvl w:val="0"/>
        <w:rPr>
          <w:color w:val="333300"/>
        </w:rPr>
      </w:pPr>
    </w:p>
    <w:p w14:paraId="44C0C96F" w14:textId="77777777" w:rsidR="00964AEB" w:rsidRDefault="00964AEB" w:rsidP="00584B3F">
      <w:pPr>
        <w:spacing w:before="120" w:after="120"/>
        <w:jc w:val="center"/>
        <w:outlineLvl w:val="0"/>
        <w:rPr>
          <w:color w:val="333300"/>
        </w:rPr>
      </w:pPr>
    </w:p>
    <w:p w14:paraId="1A840A7C" w14:textId="77777777" w:rsidR="00964AEB" w:rsidRDefault="00964AEB" w:rsidP="00584B3F">
      <w:pPr>
        <w:spacing w:before="120" w:after="120"/>
        <w:jc w:val="center"/>
        <w:outlineLvl w:val="0"/>
        <w:rPr>
          <w:color w:val="333300"/>
        </w:rPr>
      </w:pPr>
    </w:p>
    <w:p w14:paraId="617A7777" w14:textId="77777777" w:rsidR="00964AEB" w:rsidRDefault="00964AEB" w:rsidP="00584B3F">
      <w:pPr>
        <w:spacing w:before="120" w:after="120"/>
        <w:jc w:val="center"/>
        <w:outlineLvl w:val="0"/>
        <w:rPr>
          <w:color w:val="333300"/>
        </w:rPr>
      </w:pPr>
    </w:p>
    <w:p w14:paraId="4FCADCB8" w14:textId="77777777" w:rsidR="00964AEB" w:rsidRDefault="00964AEB" w:rsidP="00584B3F">
      <w:pPr>
        <w:spacing w:before="120" w:after="120"/>
        <w:jc w:val="center"/>
        <w:outlineLvl w:val="0"/>
        <w:rPr>
          <w:color w:val="333300"/>
        </w:rPr>
      </w:pPr>
    </w:p>
    <w:p w14:paraId="493939EE" w14:textId="77777777" w:rsidR="00964AEB" w:rsidRDefault="00964AEB" w:rsidP="00584B3F">
      <w:pPr>
        <w:spacing w:before="120" w:after="120"/>
        <w:jc w:val="center"/>
        <w:outlineLvl w:val="0"/>
        <w:rPr>
          <w:color w:val="333300"/>
        </w:rPr>
      </w:pPr>
    </w:p>
    <w:p w14:paraId="2BF5EE41" w14:textId="77777777" w:rsidR="00964AEB" w:rsidRDefault="00964AEB" w:rsidP="00584B3F">
      <w:pPr>
        <w:spacing w:before="120" w:after="120"/>
        <w:jc w:val="center"/>
        <w:outlineLvl w:val="0"/>
        <w:rPr>
          <w:color w:val="333300"/>
        </w:rPr>
      </w:pPr>
    </w:p>
    <w:p w14:paraId="3A46FDC0" w14:textId="77777777" w:rsidR="00964AEB" w:rsidRDefault="00964AEB" w:rsidP="00584B3F">
      <w:pPr>
        <w:spacing w:before="120" w:after="120"/>
        <w:jc w:val="center"/>
        <w:outlineLvl w:val="0"/>
        <w:rPr>
          <w:color w:val="333300"/>
        </w:rPr>
      </w:pPr>
    </w:p>
    <w:p w14:paraId="33A377ED" w14:textId="77777777" w:rsidR="00964AEB" w:rsidRDefault="00964AEB" w:rsidP="00584B3F">
      <w:pPr>
        <w:spacing w:before="120" w:after="120"/>
        <w:jc w:val="center"/>
        <w:outlineLvl w:val="0"/>
        <w:rPr>
          <w:color w:val="333300"/>
        </w:rPr>
      </w:pPr>
    </w:p>
    <w:p w14:paraId="4587CF12" w14:textId="77777777" w:rsidR="00964AEB" w:rsidRDefault="00964AEB" w:rsidP="00584B3F">
      <w:pPr>
        <w:spacing w:before="120" w:after="120"/>
        <w:jc w:val="center"/>
        <w:outlineLvl w:val="0"/>
        <w:rPr>
          <w:color w:val="333300"/>
        </w:rPr>
      </w:pPr>
    </w:p>
    <w:p w14:paraId="7E7D8D70" w14:textId="77777777" w:rsidR="00964AEB" w:rsidRDefault="00964AEB" w:rsidP="00584B3F">
      <w:pPr>
        <w:spacing w:before="120" w:after="120"/>
        <w:jc w:val="center"/>
        <w:outlineLvl w:val="0"/>
        <w:rPr>
          <w:color w:val="333300"/>
        </w:rPr>
      </w:pPr>
    </w:p>
    <w:p w14:paraId="6352F321" w14:textId="77777777" w:rsidR="00964AEB" w:rsidRDefault="00964AEB" w:rsidP="00584B3F">
      <w:pPr>
        <w:spacing w:before="120" w:after="120"/>
        <w:jc w:val="center"/>
        <w:outlineLvl w:val="0"/>
        <w:rPr>
          <w:color w:val="333300"/>
        </w:rPr>
      </w:pPr>
    </w:p>
    <w:p w14:paraId="291AE8A6" w14:textId="77777777" w:rsidR="00964AEB" w:rsidRDefault="00964AEB" w:rsidP="00584B3F">
      <w:pPr>
        <w:spacing w:before="120" w:after="120"/>
        <w:jc w:val="center"/>
        <w:outlineLvl w:val="0"/>
        <w:rPr>
          <w:color w:val="333300"/>
        </w:rPr>
      </w:pPr>
    </w:p>
    <w:p w14:paraId="467ED06E" w14:textId="77777777" w:rsidR="00964AEB" w:rsidRDefault="00964AEB" w:rsidP="00584B3F">
      <w:pPr>
        <w:spacing w:before="120" w:after="120"/>
        <w:jc w:val="center"/>
        <w:outlineLvl w:val="0"/>
        <w:rPr>
          <w:color w:val="333300"/>
        </w:rPr>
      </w:pPr>
    </w:p>
    <w:p w14:paraId="1881DAFB" w14:textId="77777777" w:rsidR="00964AEB" w:rsidRPr="00584B3F" w:rsidRDefault="00964AEB" w:rsidP="00584B3F">
      <w:pPr>
        <w:spacing w:before="120" w:after="120"/>
        <w:jc w:val="center"/>
        <w:outlineLvl w:val="0"/>
        <w:rPr>
          <w:color w:val="333300"/>
        </w:rPr>
      </w:pPr>
    </w:p>
    <w:p w14:paraId="18487E6E" w14:textId="77777777" w:rsidR="00584B3F" w:rsidRPr="00584B3F" w:rsidRDefault="00584B3F" w:rsidP="00584B3F">
      <w:pPr>
        <w:jc w:val="center"/>
        <w:outlineLvl w:val="0"/>
        <w:rPr>
          <w:color w:val="333300"/>
        </w:rPr>
      </w:pPr>
    </w:p>
    <w:p w14:paraId="30271309" w14:textId="77777777" w:rsidR="00584B3F" w:rsidRPr="00584B3F" w:rsidRDefault="00584B3F" w:rsidP="00584B3F">
      <w:pPr>
        <w:jc w:val="center"/>
        <w:outlineLvl w:val="0"/>
        <w:rPr>
          <w:b/>
          <w:bCs/>
          <w:color w:val="333300"/>
        </w:rPr>
      </w:pPr>
    </w:p>
    <w:p w14:paraId="0501D5BD" w14:textId="77777777" w:rsidR="00964AEB" w:rsidRDefault="00964AEB" w:rsidP="00584B3F">
      <w:pPr>
        <w:jc w:val="center"/>
        <w:outlineLvl w:val="0"/>
        <w:rPr>
          <w:b/>
          <w:sz w:val="36"/>
          <w:szCs w:val="36"/>
        </w:rPr>
      </w:pPr>
    </w:p>
    <w:p w14:paraId="2FE42FD6" w14:textId="77777777" w:rsidR="00964AEB" w:rsidRDefault="00964AEB" w:rsidP="00584B3F">
      <w:pPr>
        <w:jc w:val="center"/>
        <w:outlineLvl w:val="0"/>
        <w:rPr>
          <w:b/>
          <w:sz w:val="36"/>
          <w:szCs w:val="36"/>
        </w:rPr>
      </w:pPr>
    </w:p>
    <w:p w14:paraId="37470417" w14:textId="77777777" w:rsidR="00964AEB" w:rsidRDefault="00964AEB" w:rsidP="00584B3F">
      <w:pPr>
        <w:jc w:val="center"/>
        <w:outlineLvl w:val="0"/>
        <w:rPr>
          <w:b/>
          <w:sz w:val="36"/>
          <w:szCs w:val="36"/>
        </w:rPr>
      </w:pPr>
    </w:p>
    <w:p w14:paraId="19A5EF19" w14:textId="77777777" w:rsidR="00964AEB" w:rsidRDefault="00964AEB" w:rsidP="00584B3F">
      <w:pPr>
        <w:jc w:val="center"/>
        <w:outlineLvl w:val="0"/>
        <w:rPr>
          <w:b/>
          <w:sz w:val="36"/>
          <w:szCs w:val="36"/>
        </w:rPr>
      </w:pPr>
    </w:p>
    <w:p w14:paraId="3BEA6286" w14:textId="77777777" w:rsidR="00964AEB" w:rsidRDefault="00964AEB" w:rsidP="00584B3F">
      <w:pPr>
        <w:jc w:val="center"/>
        <w:outlineLvl w:val="0"/>
        <w:rPr>
          <w:b/>
          <w:sz w:val="36"/>
          <w:szCs w:val="36"/>
        </w:rPr>
      </w:pPr>
    </w:p>
    <w:p w14:paraId="1835DB2C" w14:textId="77777777" w:rsidR="00964AEB" w:rsidRDefault="00964AEB" w:rsidP="00584B3F">
      <w:pPr>
        <w:jc w:val="center"/>
        <w:outlineLvl w:val="0"/>
        <w:rPr>
          <w:b/>
          <w:sz w:val="36"/>
          <w:szCs w:val="36"/>
        </w:rPr>
      </w:pPr>
    </w:p>
    <w:p w14:paraId="7075C221" w14:textId="77777777" w:rsidR="00964AEB" w:rsidRDefault="00964AEB" w:rsidP="00584B3F">
      <w:pPr>
        <w:jc w:val="center"/>
        <w:outlineLvl w:val="0"/>
        <w:rPr>
          <w:b/>
          <w:sz w:val="36"/>
          <w:szCs w:val="36"/>
        </w:rPr>
      </w:pPr>
    </w:p>
    <w:p w14:paraId="29C5D84C" w14:textId="77777777" w:rsidR="00964AEB" w:rsidRDefault="00964AEB" w:rsidP="00584B3F">
      <w:pPr>
        <w:jc w:val="center"/>
        <w:outlineLvl w:val="0"/>
        <w:rPr>
          <w:b/>
          <w:sz w:val="36"/>
          <w:szCs w:val="36"/>
        </w:rPr>
      </w:pPr>
    </w:p>
    <w:p w14:paraId="66120846" w14:textId="12E301B9" w:rsidR="00584B3F" w:rsidRPr="00584B3F" w:rsidRDefault="00584B3F" w:rsidP="00584B3F">
      <w:pPr>
        <w:jc w:val="center"/>
        <w:outlineLvl w:val="0"/>
        <w:rPr>
          <w:b/>
          <w:sz w:val="36"/>
          <w:szCs w:val="36"/>
        </w:rPr>
      </w:pPr>
      <w:r w:rsidRPr="00584B3F">
        <w:rPr>
          <w:b/>
          <w:sz w:val="36"/>
          <w:szCs w:val="36"/>
        </w:rPr>
        <w:t>ERCOT Nodal Protocols</w:t>
      </w:r>
    </w:p>
    <w:p w14:paraId="5CD4549F" w14:textId="77777777" w:rsidR="00584B3F" w:rsidRPr="00584B3F" w:rsidRDefault="00584B3F" w:rsidP="00584B3F">
      <w:pPr>
        <w:jc w:val="center"/>
        <w:outlineLvl w:val="0"/>
        <w:rPr>
          <w:b/>
          <w:sz w:val="36"/>
          <w:szCs w:val="36"/>
        </w:rPr>
      </w:pPr>
    </w:p>
    <w:p w14:paraId="58BF46E1" w14:textId="77777777" w:rsidR="00584B3F" w:rsidRPr="00584B3F" w:rsidRDefault="00584B3F" w:rsidP="00584B3F">
      <w:pPr>
        <w:jc w:val="center"/>
        <w:outlineLvl w:val="0"/>
        <w:rPr>
          <w:b/>
          <w:sz w:val="36"/>
          <w:szCs w:val="36"/>
        </w:rPr>
      </w:pPr>
      <w:r w:rsidRPr="00584B3F">
        <w:rPr>
          <w:b/>
          <w:sz w:val="36"/>
          <w:szCs w:val="36"/>
        </w:rPr>
        <w:t>Section 22</w:t>
      </w:r>
    </w:p>
    <w:p w14:paraId="3D0F0DE4" w14:textId="77777777" w:rsidR="00584B3F" w:rsidRPr="00584B3F" w:rsidRDefault="00584B3F" w:rsidP="00584B3F">
      <w:pPr>
        <w:jc w:val="center"/>
        <w:outlineLvl w:val="0"/>
        <w:rPr>
          <w:b/>
        </w:rPr>
      </w:pPr>
    </w:p>
    <w:p w14:paraId="0594A9BD" w14:textId="77777777" w:rsidR="00584B3F" w:rsidRPr="00584B3F" w:rsidRDefault="00584B3F" w:rsidP="00584B3F">
      <w:pPr>
        <w:jc w:val="center"/>
        <w:outlineLvl w:val="0"/>
        <w:rPr>
          <w:b/>
          <w:sz w:val="36"/>
          <w:szCs w:val="36"/>
        </w:rPr>
      </w:pPr>
      <w:r w:rsidRPr="00584B3F">
        <w:rPr>
          <w:b/>
          <w:sz w:val="36"/>
          <w:szCs w:val="36"/>
        </w:rPr>
        <w:t xml:space="preserve">Attachment A:  Standard Form </w:t>
      </w:r>
      <w:r w:rsidRPr="00584B3F">
        <w:rPr>
          <w:b/>
          <w:bCs/>
          <w:sz w:val="36"/>
          <w:szCs w:val="36"/>
        </w:rPr>
        <w:t>Market Participant</w:t>
      </w:r>
      <w:r w:rsidRPr="00584B3F">
        <w:rPr>
          <w:b/>
          <w:sz w:val="36"/>
          <w:szCs w:val="36"/>
        </w:rPr>
        <w:t xml:space="preserve"> Agreement</w:t>
      </w:r>
    </w:p>
    <w:p w14:paraId="33407D32" w14:textId="77777777" w:rsidR="00584B3F" w:rsidRPr="00584B3F" w:rsidRDefault="00584B3F" w:rsidP="00584B3F">
      <w:pPr>
        <w:jc w:val="center"/>
        <w:outlineLvl w:val="0"/>
        <w:rPr>
          <w:color w:val="333300"/>
        </w:rPr>
      </w:pPr>
    </w:p>
    <w:p w14:paraId="4C0FB038" w14:textId="77777777" w:rsidR="00584B3F" w:rsidRPr="00584B3F" w:rsidRDefault="00584B3F" w:rsidP="00584B3F">
      <w:pPr>
        <w:outlineLvl w:val="0"/>
        <w:rPr>
          <w:color w:val="333300"/>
        </w:rPr>
      </w:pPr>
    </w:p>
    <w:p w14:paraId="10E83202" w14:textId="179AF37A" w:rsidR="00584B3F" w:rsidRPr="00584B3F" w:rsidRDefault="00584B3F" w:rsidP="00584B3F">
      <w:pPr>
        <w:jc w:val="center"/>
        <w:outlineLvl w:val="0"/>
        <w:rPr>
          <w:b/>
          <w:bCs/>
        </w:rPr>
      </w:pPr>
      <w:del w:id="1735" w:author="TEBA" w:date="2024-12-04T15:26:00Z">
        <w:r w:rsidRPr="00584B3F" w:rsidDel="00584B3F">
          <w:rPr>
            <w:b/>
            <w:bCs/>
          </w:rPr>
          <w:delText>April 1, 2022</w:delText>
        </w:r>
      </w:del>
      <w:ins w:id="1736" w:author="TEBA" w:date="2024-12-04T15:26:00Z">
        <w:r>
          <w:rPr>
            <w:b/>
            <w:bCs/>
          </w:rPr>
          <w:t>TBD</w:t>
        </w:r>
      </w:ins>
    </w:p>
    <w:p w14:paraId="36D32C27" w14:textId="77777777" w:rsidR="00584B3F" w:rsidRPr="00584B3F" w:rsidRDefault="00584B3F" w:rsidP="00584B3F">
      <w:pPr>
        <w:jc w:val="center"/>
        <w:outlineLvl w:val="0"/>
        <w:rPr>
          <w:b/>
          <w:bCs/>
        </w:rPr>
      </w:pPr>
    </w:p>
    <w:p w14:paraId="5E519B33" w14:textId="77777777" w:rsidR="00584B3F" w:rsidRPr="00584B3F" w:rsidRDefault="00584B3F" w:rsidP="00584B3F">
      <w:pPr>
        <w:jc w:val="center"/>
        <w:outlineLvl w:val="0"/>
        <w:rPr>
          <w:b/>
          <w:bCs/>
        </w:rPr>
      </w:pPr>
    </w:p>
    <w:p w14:paraId="7BBBD4DB" w14:textId="77777777" w:rsidR="00584B3F" w:rsidRPr="00584B3F" w:rsidRDefault="00584B3F" w:rsidP="00584B3F">
      <w:pPr>
        <w:pBdr>
          <w:between w:val="single" w:sz="4" w:space="1" w:color="auto"/>
        </w:pBdr>
        <w:rPr>
          <w:color w:val="333300"/>
        </w:rPr>
      </w:pPr>
    </w:p>
    <w:p w14:paraId="6FE1D3E3" w14:textId="77777777" w:rsidR="00584B3F" w:rsidRPr="00584B3F" w:rsidRDefault="00584B3F" w:rsidP="00584B3F">
      <w:pPr>
        <w:pBdr>
          <w:between w:val="single" w:sz="4" w:space="1" w:color="auto"/>
        </w:pBdr>
        <w:rPr>
          <w:color w:val="333300"/>
        </w:rPr>
      </w:pPr>
    </w:p>
    <w:p w14:paraId="458A8EE5" w14:textId="77777777" w:rsidR="00584B3F" w:rsidRPr="00584B3F" w:rsidRDefault="00584B3F" w:rsidP="00584B3F">
      <w:pPr>
        <w:pBdr>
          <w:between w:val="single" w:sz="4" w:space="1" w:color="auto"/>
        </w:pBdr>
        <w:rPr>
          <w:color w:val="333300"/>
        </w:rPr>
        <w:sectPr w:rsidR="00584B3F" w:rsidRPr="00584B3F" w:rsidSect="00713498">
          <w:headerReference w:type="even" r:id="rId22"/>
          <w:headerReference w:type="default" r:id="rId23"/>
          <w:footerReference w:type="even" r:id="rId24"/>
          <w:footerReference w:type="default" r:id="rId25"/>
          <w:headerReference w:type="first" r:id="rId26"/>
          <w:footerReference w:type="first" r:id="rId27"/>
          <w:pgSz w:w="12240" w:h="15840" w:code="1"/>
          <w:pgMar w:top="1440" w:right="1440" w:bottom="1440" w:left="1440" w:header="720" w:footer="720" w:gutter="0"/>
          <w:cols w:space="720"/>
          <w:docGrid w:linePitch="360"/>
        </w:sectPr>
      </w:pPr>
    </w:p>
    <w:p w14:paraId="6F98C287" w14:textId="77777777" w:rsidR="00584B3F" w:rsidRPr="00584B3F" w:rsidRDefault="00584B3F" w:rsidP="00584B3F">
      <w:pPr>
        <w:rPr>
          <w:color w:val="333300"/>
        </w:rPr>
      </w:pPr>
    </w:p>
    <w:p w14:paraId="526B9EFE" w14:textId="77777777" w:rsidR="00584B3F" w:rsidRPr="00584B3F" w:rsidRDefault="00584B3F" w:rsidP="00584B3F">
      <w:pPr>
        <w:jc w:val="center"/>
        <w:rPr>
          <w:szCs w:val="20"/>
        </w:rPr>
      </w:pPr>
      <w:r w:rsidRPr="00584B3F">
        <w:rPr>
          <w:szCs w:val="20"/>
        </w:rPr>
        <w:t>Standard Form Market Participant Agreement</w:t>
      </w:r>
    </w:p>
    <w:p w14:paraId="05BF4A1F" w14:textId="77777777" w:rsidR="00584B3F" w:rsidRPr="00584B3F" w:rsidRDefault="00584B3F" w:rsidP="00584B3F">
      <w:pPr>
        <w:jc w:val="center"/>
      </w:pPr>
      <w:r w:rsidRPr="00584B3F">
        <w:t>Between</w:t>
      </w:r>
    </w:p>
    <w:p w14:paraId="168B448E" w14:textId="77777777" w:rsidR="00584B3F" w:rsidRPr="00584B3F" w:rsidRDefault="00584B3F" w:rsidP="00584B3F">
      <w:pPr>
        <w:jc w:val="center"/>
        <w:rPr>
          <w:u w:val="single"/>
        </w:rPr>
      </w:pPr>
      <w:r w:rsidRPr="00584B3F">
        <w:rPr>
          <w:u w:val="single"/>
        </w:rPr>
        <w:fldChar w:fldCharType="begin">
          <w:ffData>
            <w:name w:val="Text1"/>
            <w:enabled/>
            <w:calcOnExit w:val="0"/>
            <w:textInput>
              <w:default w:val="Insert Participant"/>
            </w:textInput>
          </w:ffData>
        </w:fldChar>
      </w:r>
      <w:bookmarkStart w:id="1737" w:name="Text1"/>
      <w:r w:rsidRPr="00584B3F">
        <w:rPr>
          <w:u w:val="single"/>
        </w:rPr>
        <w:instrText xml:space="preserve"> FORMTEXT </w:instrText>
      </w:r>
      <w:r w:rsidRPr="00584B3F">
        <w:rPr>
          <w:u w:val="single"/>
        </w:rPr>
      </w:r>
      <w:r w:rsidRPr="00584B3F">
        <w:rPr>
          <w:u w:val="single"/>
        </w:rPr>
        <w:fldChar w:fldCharType="separate"/>
      </w:r>
      <w:r w:rsidRPr="00584B3F">
        <w:rPr>
          <w:noProof/>
          <w:u w:val="single"/>
        </w:rPr>
        <w:t>Insert Participant</w:t>
      </w:r>
      <w:r w:rsidRPr="00584B3F">
        <w:rPr>
          <w:u w:val="single"/>
        </w:rPr>
        <w:fldChar w:fldCharType="end"/>
      </w:r>
      <w:bookmarkEnd w:id="1737"/>
    </w:p>
    <w:p w14:paraId="77D1C563" w14:textId="77777777" w:rsidR="00584B3F" w:rsidRPr="00584B3F" w:rsidRDefault="00584B3F" w:rsidP="00584B3F">
      <w:pPr>
        <w:jc w:val="center"/>
        <w:rPr>
          <w:u w:val="single"/>
        </w:rPr>
      </w:pPr>
      <w:r w:rsidRPr="00584B3F">
        <w:rPr>
          <w:u w:val="single"/>
        </w:rPr>
        <w:t>and</w:t>
      </w:r>
    </w:p>
    <w:p w14:paraId="458E63F2" w14:textId="77777777" w:rsidR="00584B3F" w:rsidRPr="00584B3F" w:rsidRDefault="00584B3F" w:rsidP="00584B3F">
      <w:pPr>
        <w:jc w:val="center"/>
      </w:pPr>
      <w:r w:rsidRPr="00584B3F">
        <w:rPr>
          <w:u w:val="single"/>
        </w:rPr>
        <w:t>Electric Reliability Council of Texas, Inc.</w:t>
      </w:r>
    </w:p>
    <w:p w14:paraId="029D13DC" w14:textId="77777777" w:rsidR="00584B3F" w:rsidRPr="00584B3F" w:rsidRDefault="00584B3F" w:rsidP="00584B3F">
      <w:pPr>
        <w:jc w:val="center"/>
      </w:pPr>
    </w:p>
    <w:p w14:paraId="5F0F8356" w14:textId="77777777" w:rsidR="00584B3F" w:rsidRPr="00584B3F" w:rsidRDefault="00584B3F" w:rsidP="00584B3F">
      <w:pPr>
        <w:jc w:val="both"/>
      </w:pPr>
      <w:r w:rsidRPr="00584B3F">
        <w:t xml:space="preserve">This Market Participant Agreement (“Agreement”), effective as of the___________ day of _______________,___________ (“Effective Date”), is entered into by and between </w:t>
      </w:r>
      <w:r w:rsidRPr="00584B3F">
        <w:fldChar w:fldCharType="begin">
          <w:ffData>
            <w:name w:val="Text2"/>
            <w:enabled/>
            <w:calcOnExit w:val="0"/>
            <w:textInput>
              <w:default w:val="Insert Participant"/>
            </w:textInput>
          </w:ffData>
        </w:fldChar>
      </w:r>
      <w:bookmarkStart w:id="1738" w:name="Text2"/>
      <w:r w:rsidRPr="00584B3F">
        <w:instrText xml:space="preserve"> FORMTEXT </w:instrText>
      </w:r>
      <w:r w:rsidRPr="00584B3F">
        <w:fldChar w:fldCharType="separate"/>
      </w:r>
      <w:r w:rsidRPr="00584B3F">
        <w:rPr>
          <w:noProof/>
        </w:rPr>
        <w:t>Insert Participant</w:t>
      </w:r>
      <w:r w:rsidRPr="00584B3F">
        <w:fldChar w:fldCharType="end"/>
      </w:r>
      <w:bookmarkEnd w:id="1738"/>
      <w:r w:rsidRPr="00584B3F">
        <w:t xml:space="preserve">, a </w:t>
      </w:r>
      <w:r w:rsidRPr="00584B3F">
        <w:fldChar w:fldCharType="begin">
          <w:ffData>
            <w:name w:val="Text3"/>
            <w:enabled/>
            <w:calcOnExit w:val="0"/>
            <w:textInput>
              <w:default w:val="[Insert State of Registration and Entity type]"/>
            </w:textInput>
          </w:ffData>
        </w:fldChar>
      </w:r>
      <w:bookmarkStart w:id="1739" w:name="Text3"/>
      <w:r w:rsidRPr="00584B3F">
        <w:instrText xml:space="preserve"> FORMTEXT </w:instrText>
      </w:r>
      <w:r w:rsidRPr="00584B3F">
        <w:fldChar w:fldCharType="separate"/>
      </w:r>
      <w:r w:rsidRPr="00584B3F">
        <w:rPr>
          <w:noProof/>
        </w:rPr>
        <w:t>[Insert State of Registration and Entity type]</w:t>
      </w:r>
      <w:r w:rsidRPr="00584B3F">
        <w:fldChar w:fldCharType="end"/>
      </w:r>
      <w:bookmarkEnd w:id="1739"/>
      <w:r w:rsidRPr="00584B3F">
        <w:t xml:space="preserve"> (“Participant”) and Electric Reliability Council of Texas, Inc., a Texas non-profit corporation (“ERCOT”).</w:t>
      </w:r>
    </w:p>
    <w:p w14:paraId="712E5EB8"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1AF4BFF1" w14:textId="77777777" w:rsidR="00584B3F" w:rsidRPr="00584B3F" w:rsidRDefault="00584B3F" w:rsidP="00584B3F">
      <w:pPr>
        <w:jc w:val="both"/>
      </w:pPr>
    </w:p>
    <w:p w14:paraId="3A744735" w14:textId="77777777" w:rsidR="00584B3F" w:rsidRPr="00584B3F" w:rsidRDefault="00584B3F" w:rsidP="00584B3F">
      <w:pPr>
        <w:jc w:val="both"/>
      </w:pPr>
      <w:r w:rsidRPr="00584B3F">
        <w:t>WHEREAS:</w:t>
      </w:r>
    </w:p>
    <w:p w14:paraId="19DCA11C" w14:textId="77777777" w:rsidR="00584B3F" w:rsidRPr="00584B3F" w:rsidRDefault="00584B3F" w:rsidP="00584B3F">
      <w:pPr>
        <w:jc w:val="both"/>
      </w:pPr>
    </w:p>
    <w:p w14:paraId="401D7561" w14:textId="77777777" w:rsidR="00584B3F" w:rsidRPr="00584B3F" w:rsidRDefault="00584B3F" w:rsidP="00584B3F">
      <w:pPr>
        <w:jc w:val="both"/>
      </w:pPr>
      <w:r w:rsidRPr="00584B3F">
        <w:t>A.</w:t>
      </w:r>
      <w:r w:rsidRPr="00584B3F">
        <w:tab/>
        <w:t xml:space="preserve">As defined in the ERCOT Protocols, Participant is a (check all that apply): </w:t>
      </w:r>
    </w:p>
    <w:p w14:paraId="452CEBA5" w14:textId="77777777" w:rsidR="00584B3F" w:rsidRPr="00584B3F" w:rsidRDefault="00584B3F" w:rsidP="00584B3F">
      <w:pPr>
        <w:jc w:val="both"/>
      </w:pPr>
    </w:p>
    <w:p w14:paraId="6758F7E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Load Serving Entity (LSE)</w:t>
      </w:r>
    </w:p>
    <w:p w14:paraId="5B2A2B88" w14:textId="77777777" w:rsidR="00584B3F" w:rsidRPr="00584B3F" w:rsidRDefault="00584B3F" w:rsidP="00584B3F">
      <w:pPr>
        <w:ind w:left="720"/>
        <w:jc w:val="both"/>
      </w:pPr>
    </w:p>
    <w:p w14:paraId="7BD4F47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Qualified Scheduling Entity (QSE)</w:t>
      </w:r>
    </w:p>
    <w:p w14:paraId="33B3874C" w14:textId="77777777" w:rsidR="00584B3F" w:rsidRPr="00584B3F" w:rsidRDefault="00584B3F" w:rsidP="00584B3F">
      <w:pPr>
        <w:ind w:left="720"/>
        <w:jc w:val="both"/>
      </w:pPr>
    </w:p>
    <w:p w14:paraId="095A311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Transmission Service Provider (TSP)</w:t>
      </w:r>
    </w:p>
    <w:p w14:paraId="64195DCC" w14:textId="77777777" w:rsidR="00584B3F" w:rsidRPr="00584B3F" w:rsidRDefault="00584B3F" w:rsidP="00584B3F">
      <w:pPr>
        <w:ind w:left="720"/>
        <w:jc w:val="both"/>
      </w:pPr>
    </w:p>
    <w:p w14:paraId="3C304848"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Distribution Service Provider (DSP)</w:t>
      </w:r>
    </w:p>
    <w:p w14:paraId="2351BE96" w14:textId="77777777" w:rsidR="00584B3F" w:rsidRPr="00584B3F" w:rsidRDefault="00584B3F" w:rsidP="00584B3F">
      <w:pPr>
        <w:ind w:left="720"/>
        <w:jc w:val="both"/>
      </w:pPr>
    </w:p>
    <w:p w14:paraId="12093E7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Congestion Revenue Right (CRR) Account Holder</w:t>
      </w:r>
    </w:p>
    <w:p w14:paraId="07ADF0AA" w14:textId="77777777" w:rsidR="00584B3F" w:rsidRPr="00584B3F" w:rsidRDefault="00584B3F" w:rsidP="00584B3F">
      <w:pPr>
        <w:ind w:left="720"/>
        <w:jc w:val="both"/>
      </w:pPr>
    </w:p>
    <w:p w14:paraId="36F65B49"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Resource Entity</w:t>
      </w:r>
    </w:p>
    <w:p w14:paraId="2418DBD5" w14:textId="77777777" w:rsidR="00584B3F" w:rsidRPr="00584B3F" w:rsidRDefault="00584B3F" w:rsidP="00584B3F">
      <w:pPr>
        <w:ind w:left="720"/>
        <w:jc w:val="both"/>
      </w:pPr>
    </w:p>
    <w:p w14:paraId="68B64BD3" w14:textId="72047B2C"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w:t>
      </w:r>
      <w:del w:id="1740" w:author="TEBA" w:date="2024-12-10T07:10:00Z">
        <w:r w:rsidRPr="00584B3F" w:rsidDel="009A56E6">
          <w:delText xml:space="preserve">Renewable </w:delText>
        </w:r>
      </w:del>
      <w:r w:rsidRPr="00584B3F">
        <w:t xml:space="preserve">Energy </w:t>
      </w:r>
      <w:ins w:id="1741" w:author="TEBA" w:date="2024-12-10T07:10:00Z">
        <w:r w:rsidR="009A56E6">
          <w:t xml:space="preserve">Attribute </w:t>
        </w:r>
      </w:ins>
      <w:del w:id="1742" w:author="TEBA" w:date="2024-12-10T07:10:00Z">
        <w:r w:rsidRPr="00584B3F" w:rsidDel="009A56E6">
          <w:delText xml:space="preserve">Credit </w:delText>
        </w:r>
      </w:del>
      <w:ins w:id="1743" w:author="TEBA" w:date="2024-12-10T07:10:00Z">
        <w:r w:rsidR="009A56E6">
          <w:t>Certificate</w:t>
        </w:r>
        <w:r w:rsidR="009A56E6" w:rsidRPr="00584B3F">
          <w:t xml:space="preserve"> </w:t>
        </w:r>
      </w:ins>
      <w:r w:rsidRPr="00584B3F">
        <w:t>(</w:t>
      </w:r>
      <w:del w:id="1744" w:author="TEBA" w:date="2024-12-10T07:10:00Z">
        <w:r w:rsidRPr="00584B3F" w:rsidDel="009A56E6">
          <w:delText>REC</w:delText>
        </w:r>
      </w:del>
      <w:ins w:id="1745" w:author="TEBA" w:date="2024-12-10T07:10:00Z">
        <w:r w:rsidR="009A56E6">
          <w:t>EAC</w:t>
        </w:r>
      </w:ins>
      <w:r w:rsidRPr="00584B3F">
        <w:t xml:space="preserve">) Account Holder </w:t>
      </w:r>
    </w:p>
    <w:p w14:paraId="3487C880" w14:textId="77777777" w:rsidR="00584B3F" w:rsidRPr="00584B3F" w:rsidRDefault="00584B3F" w:rsidP="00584B3F">
      <w:pPr>
        <w:ind w:left="720"/>
        <w:jc w:val="both"/>
      </w:pPr>
    </w:p>
    <w:p w14:paraId="5823B116"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Independent Market Information System Registered Entity (IMRE) </w:t>
      </w:r>
    </w:p>
    <w:p w14:paraId="6C4D89FB"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75B35F16"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7D53C766" w14:textId="77777777" w:rsidR="00584B3F" w:rsidRPr="00584B3F" w:rsidRDefault="00584B3F" w:rsidP="00584B3F">
      <w:pPr>
        <w:jc w:val="both"/>
      </w:pPr>
    </w:p>
    <w:p w14:paraId="1215905D" w14:textId="77777777" w:rsidR="00584B3F" w:rsidRPr="00584B3F" w:rsidRDefault="00584B3F" w:rsidP="00584B3F">
      <w:pPr>
        <w:jc w:val="both"/>
        <w:rPr>
          <w:szCs w:val="20"/>
          <w:u w:val="single"/>
        </w:rPr>
      </w:pPr>
      <w:r w:rsidRPr="00584B3F">
        <w:rPr>
          <w:szCs w:val="20"/>
          <w:u w:val="single"/>
        </w:rPr>
        <w:t>Agreements</w:t>
      </w:r>
    </w:p>
    <w:p w14:paraId="60500072" w14:textId="77777777" w:rsidR="00584B3F" w:rsidRPr="00584B3F" w:rsidRDefault="00584B3F" w:rsidP="00584B3F">
      <w:pPr>
        <w:jc w:val="both"/>
      </w:pPr>
    </w:p>
    <w:p w14:paraId="782E0C3F" w14:textId="77777777" w:rsidR="00584B3F" w:rsidRPr="00584B3F" w:rsidRDefault="00584B3F" w:rsidP="00584B3F">
      <w:pPr>
        <w:widowControl w:val="0"/>
        <w:spacing w:after="240"/>
        <w:jc w:val="both"/>
        <w:rPr>
          <w:szCs w:val="20"/>
        </w:rPr>
      </w:pPr>
      <w:r w:rsidRPr="00584B3F">
        <w:rPr>
          <w:szCs w:val="20"/>
        </w:rPr>
        <w:t>NOW, THEREFORE, in consideration of the mutual covenants and promises contained herein, ERCOT and Participant (the “Parties”) hereby agree as follows:</w:t>
      </w:r>
    </w:p>
    <w:p w14:paraId="1998D03D" w14:textId="77777777" w:rsidR="00584B3F" w:rsidRPr="00584B3F" w:rsidRDefault="00584B3F" w:rsidP="00584B3F">
      <w:pPr>
        <w:keepNext/>
        <w:keepLines/>
        <w:spacing w:before="120" w:after="120"/>
        <w:jc w:val="both"/>
      </w:pPr>
      <w:r w:rsidRPr="00584B3F">
        <w:rPr>
          <w:u w:val="single"/>
        </w:rPr>
        <w:lastRenderedPageBreak/>
        <w:t>Section 1. Notice.</w:t>
      </w:r>
      <w:r w:rsidRPr="00584B3F">
        <w:t xml:space="preserve">  </w:t>
      </w:r>
    </w:p>
    <w:p w14:paraId="167977AC"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4CF0CE36" w14:textId="77777777" w:rsidR="00584B3F" w:rsidRPr="00584B3F" w:rsidRDefault="00584B3F" w:rsidP="00584B3F">
      <w:pPr>
        <w:keepNext/>
        <w:spacing w:after="240"/>
        <w:jc w:val="both"/>
        <w:rPr>
          <w:iCs/>
          <w:szCs w:val="20"/>
        </w:rPr>
      </w:pPr>
      <w:r w:rsidRPr="00584B3F">
        <w:rPr>
          <w:iCs/>
          <w:szCs w:val="20"/>
        </w:rPr>
        <w:t>If to ERCOT:</w:t>
      </w:r>
    </w:p>
    <w:p w14:paraId="4D23C775" w14:textId="77777777" w:rsidR="00584B3F" w:rsidRPr="00584B3F" w:rsidRDefault="00584B3F" w:rsidP="00584B3F">
      <w:pPr>
        <w:ind w:left="720"/>
        <w:jc w:val="both"/>
      </w:pPr>
      <w:r w:rsidRPr="00584B3F">
        <w:t>Electric Reliability Council of Texas, Inc.</w:t>
      </w:r>
    </w:p>
    <w:p w14:paraId="70A7A52C" w14:textId="77777777" w:rsidR="00584B3F" w:rsidRPr="00584B3F" w:rsidRDefault="00584B3F" w:rsidP="00584B3F">
      <w:pPr>
        <w:ind w:left="720"/>
        <w:jc w:val="both"/>
      </w:pPr>
      <w:r w:rsidRPr="00584B3F">
        <w:t>Attn: Legal Department</w:t>
      </w:r>
    </w:p>
    <w:p w14:paraId="6A7888BC" w14:textId="77777777" w:rsidR="00584B3F" w:rsidRPr="00584B3F" w:rsidRDefault="00584B3F" w:rsidP="00584B3F">
      <w:pPr>
        <w:ind w:left="720"/>
        <w:jc w:val="both"/>
      </w:pPr>
      <w:r w:rsidRPr="00584B3F">
        <w:t>8000 Metropolis Drive (Building E), Suite 100</w:t>
      </w:r>
    </w:p>
    <w:p w14:paraId="2D2288F6" w14:textId="77777777" w:rsidR="00584B3F" w:rsidRPr="00584B3F" w:rsidRDefault="00584B3F" w:rsidP="00584B3F">
      <w:pPr>
        <w:ind w:left="720"/>
        <w:jc w:val="both"/>
      </w:pPr>
      <w:r w:rsidRPr="00584B3F">
        <w:t>Austin, Texas 78744</w:t>
      </w:r>
    </w:p>
    <w:p w14:paraId="20ED1817" w14:textId="77777777" w:rsidR="00584B3F" w:rsidRPr="00584B3F" w:rsidRDefault="00584B3F" w:rsidP="00584B3F">
      <w:pPr>
        <w:ind w:left="720"/>
        <w:jc w:val="both"/>
      </w:pPr>
      <w:r w:rsidRPr="00584B3F">
        <w:t xml:space="preserve">Telephone: </w:t>
      </w:r>
      <w:r w:rsidRPr="00584B3F">
        <w:tab/>
        <w:t>(512) 225-7000</w:t>
      </w:r>
    </w:p>
    <w:p w14:paraId="42C1F236" w14:textId="77777777" w:rsidR="00584B3F" w:rsidRPr="00584B3F" w:rsidRDefault="00584B3F" w:rsidP="00584B3F">
      <w:pPr>
        <w:ind w:left="720"/>
        <w:jc w:val="both"/>
      </w:pPr>
      <w:r w:rsidRPr="00584B3F">
        <w:t xml:space="preserve">Facsimile: </w:t>
      </w:r>
      <w:r w:rsidRPr="00584B3F">
        <w:tab/>
        <w:t>(512) 225-7079</w:t>
      </w:r>
    </w:p>
    <w:p w14:paraId="2575E2E0" w14:textId="77777777" w:rsidR="00584B3F" w:rsidRPr="00584B3F" w:rsidRDefault="00584B3F" w:rsidP="00584B3F">
      <w:pPr>
        <w:jc w:val="both"/>
      </w:pPr>
    </w:p>
    <w:p w14:paraId="368D7C60" w14:textId="77777777" w:rsidR="00584B3F" w:rsidRPr="00584B3F" w:rsidRDefault="00584B3F" w:rsidP="00584B3F">
      <w:pPr>
        <w:spacing w:after="240"/>
        <w:jc w:val="both"/>
      </w:pPr>
      <w:r w:rsidRPr="00584B3F">
        <w:t>If to Participant:</w:t>
      </w:r>
    </w:p>
    <w:p w14:paraId="6CE92FE9"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4"/>
            <w:enabled/>
            <w:calcOnExit w:val="0"/>
            <w:textInput>
              <w:default w:val="[Insert Participant Name]"/>
            </w:textInput>
          </w:ffData>
        </w:fldChar>
      </w:r>
      <w:bookmarkStart w:id="1746" w:name="Text4"/>
      <w:r w:rsidRPr="00584B3F">
        <w:rPr>
          <w:iCs/>
        </w:rPr>
        <w:instrText xml:space="preserve"> FORMTEXT </w:instrText>
      </w:r>
      <w:r w:rsidRPr="00584B3F">
        <w:rPr>
          <w:iCs/>
        </w:rPr>
      </w:r>
      <w:r w:rsidRPr="00584B3F">
        <w:rPr>
          <w:iCs/>
        </w:rPr>
        <w:fldChar w:fldCharType="separate"/>
      </w:r>
      <w:r w:rsidRPr="00584B3F">
        <w:rPr>
          <w:iCs/>
          <w:noProof/>
        </w:rPr>
        <w:t>[Insert Participant Name]</w:t>
      </w:r>
      <w:r w:rsidRPr="00584B3F">
        <w:rPr>
          <w:iCs/>
        </w:rPr>
        <w:fldChar w:fldCharType="end"/>
      </w:r>
      <w:bookmarkEnd w:id="1746"/>
    </w:p>
    <w:p w14:paraId="48DFF0F5"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5"/>
            <w:enabled/>
            <w:calcOnExit w:val="0"/>
            <w:textInput>
              <w:default w:val="[Insert Contact Person/Dept.]"/>
            </w:textInput>
          </w:ffData>
        </w:fldChar>
      </w:r>
      <w:bookmarkStart w:id="1747" w:name="Text5"/>
      <w:r w:rsidRPr="00584B3F">
        <w:rPr>
          <w:iCs/>
        </w:rPr>
        <w:instrText xml:space="preserve"> FORMTEXT </w:instrText>
      </w:r>
      <w:r w:rsidRPr="00584B3F">
        <w:rPr>
          <w:iCs/>
        </w:rPr>
      </w:r>
      <w:r w:rsidRPr="00584B3F">
        <w:rPr>
          <w:iCs/>
        </w:rPr>
        <w:fldChar w:fldCharType="separate"/>
      </w:r>
      <w:r w:rsidRPr="00584B3F">
        <w:rPr>
          <w:iCs/>
          <w:noProof/>
        </w:rPr>
        <w:t>[Insert Contact Person/Dept.]</w:t>
      </w:r>
      <w:r w:rsidRPr="00584B3F">
        <w:rPr>
          <w:iCs/>
        </w:rPr>
        <w:fldChar w:fldCharType="end"/>
      </w:r>
      <w:bookmarkEnd w:id="1747"/>
    </w:p>
    <w:p w14:paraId="522BD5D2"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6"/>
            <w:enabled/>
            <w:calcOnExit w:val="0"/>
            <w:textInput>
              <w:default w:val="[Insert Street Address]"/>
            </w:textInput>
          </w:ffData>
        </w:fldChar>
      </w:r>
      <w:bookmarkStart w:id="1748" w:name="Text6"/>
      <w:r w:rsidRPr="00584B3F">
        <w:rPr>
          <w:iCs/>
        </w:rPr>
        <w:instrText xml:space="preserve"> FORMTEXT </w:instrText>
      </w:r>
      <w:r w:rsidRPr="00584B3F">
        <w:rPr>
          <w:iCs/>
        </w:rPr>
      </w:r>
      <w:r w:rsidRPr="00584B3F">
        <w:rPr>
          <w:iCs/>
        </w:rPr>
        <w:fldChar w:fldCharType="separate"/>
      </w:r>
      <w:r w:rsidRPr="00584B3F">
        <w:rPr>
          <w:iCs/>
          <w:noProof/>
        </w:rPr>
        <w:t>[Insert Street Address]</w:t>
      </w:r>
      <w:r w:rsidRPr="00584B3F">
        <w:rPr>
          <w:iCs/>
        </w:rPr>
        <w:fldChar w:fldCharType="end"/>
      </w:r>
      <w:bookmarkEnd w:id="1748"/>
    </w:p>
    <w:p w14:paraId="76B6CBED"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7"/>
            <w:enabled/>
            <w:calcOnExit w:val="0"/>
            <w:textInput>
              <w:default w:val="[Insert City, State Zip]"/>
            </w:textInput>
          </w:ffData>
        </w:fldChar>
      </w:r>
      <w:bookmarkStart w:id="1749" w:name="Text7"/>
      <w:r w:rsidRPr="00584B3F">
        <w:rPr>
          <w:iCs/>
        </w:rPr>
        <w:instrText xml:space="preserve"> FORMTEXT </w:instrText>
      </w:r>
      <w:r w:rsidRPr="00584B3F">
        <w:rPr>
          <w:iCs/>
        </w:rPr>
      </w:r>
      <w:r w:rsidRPr="00584B3F">
        <w:rPr>
          <w:iCs/>
        </w:rPr>
        <w:fldChar w:fldCharType="separate"/>
      </w:r>
      <w:r w:rsidRPr="00584B3F">
        <w:rPr>
          <w:iCs/>
          <w:noProof/>
        </w:rPr>
        <w:t>[Insert City, State Zip]</w:t>
      </w:r>
      <w:r w:rsidRPr="00584B3F">
        <w:rPr>
          <w:iCs/>
        </w:rPr>
        <w:fldChar w:fldCharType="end"/>
      </w:r>
      <w:bookmarkEnd w:id="1749"/>
    </w:p>
    <w:p w14:paraId="5DBA3FDA" w14:textId="77777777" w:rsidR="00584B3F" w:rsidRPr="00584B3F" w:rsidRDefault="00584B3F" w:rsidP="00584B3F">
      <w:pPr>
        <w:tabs>
          <w:tab w:val="left" w:pos="2160"/>
        </w:tabs>
        <w:spacing w:after="240"/>
        <w:ind w:left="2160" w:hanging="1440"/>
        <w:contextualSpacing/>
        <w:jc w:val="both"/>
        <w:rPr>
          <w:iCs/>
        </w:rPr>
      </w:pPr>
      <w:r w:rsidRPr="00584B3F">
        <w:rPr>
          <w:iCs/>
        </w:rPr>
        <w:fldChar w:fldCharType="begin">
          <w:ffData>
            <w:name w:val="Text8"/>
            <w:enabled/>
            <w:calcOnExit w:val="0"/>
            <w:textInput>
              <w:default w:val="[Insert Telephone]"/>
            </w:textInput>
          </w:ffData>
        </w:fldChar>
      </w:r>
      <w:bookmarkStart w:id="1750" w:name="Text8"/>
      <w:r w:rsidRPr="00584B3F">
        <w:rPr>
          <w:iCs/>
        </w:rPr>
        <w:instrText xml:space="preserve"> FORMTEXT </w:instrText>
      </w:r>
      <w:r w:rsidRPr="00584B3F">
        <w:rPr>
          <w:iCs/>
        </w:rPr>
      </w:r>
      <w:r w:rsidRPr="00584B3F">
        <w:rPr>
          <w:iCs/>
        </w:rPr>
        <w:fldChar w:fldCharType="separate"/>
      </w:r>
      <w:r w:rsidRPr="00584B3F">
        <w:rPr>
          <w:iCs/>
          <w:noProof/>
        </w:rPr>
        <w:t>[Insert Telephone]</w:t>
      </w:r>
      <w:r w:rsidRPr="00584B3F">
        <w:rPr>
          <w:iCs/>
        </w:rPr>
        <w:fldChar w:fldCharType="end"/>
      </w:r>
      <w:bookmarkEnd w:id="1750"/>
    </w:p>
    <w:p w14:paraId="4D3078AB" w14:textId="77777777" w:rsidR="00584B3F" w:rsidRPr="00584B3F" w:rsidRDefault="00584B3F" w:rsidP="00584B3F">
      <w:pPr>
        <w:tabs>
          <w:tab w:val="left" w:pos="2160"/>
        </w:tabs>
        <w:spacing w:after="240"/>
        <w:ind w:left="2160" w:hanging="1440"/>
        <w:contextualSpacing/>
        <w:jc w:val="both"/>
        <w:rPr>
          <w:iCs/>
          <w:szCs w:val="20"/>
        </w:rPr>
      </w:pPr>
      <w:r w:rsidRPr="00584B3F">
        <w:rPr>
          <w:iCs/>
        </w:rPr>
        <w:fldChar w:fldCharType="begin">
          <w:ffData>
            <w:name w:val="Text9"/>
            <w:enabled/>
            <w:calcOnExit w:val="0"/>
            <w:textInput>
              <w:default w:val="[Insert Facsimile]"/>
            </w:textInput>
          </w:ffData>
        </w:fldChar>
      </w:r>
      <w:bookmarkStart w:id="1751" w:name="Text9"/>
      <w:r w:rsidRPr="00584B3F">
        <w:rPr>
          <w:iCs/>
        </w:rPr>
        <w:instrText xml:space="preserve"> FORMTEXT </w:instrText>
      </w:r>
      <w:r w:rsidRPr="00584B3F">
        <w:rPr>
          <w:iCs/>
        </w:rPr>
      </w:r>
      <w:r w:rsidRPr="00584B3F">
        <w:rPr>
          <w:iCs/>
        </w:rPr>
        <w:fldChar w:fldCharType="separate"/>
      </w:r>
      <w:r w:rsidRPr="00584B3F">
        <w:rPr>
          <w:iCs/>
          <w:noProof/>
        </w:rPr>
        <w:t>[Insert Facsimile]</w:t>
      </w:r>
      <w:r w:rsidRPr="00584B3F">
        <w:rPr>
          <w:iCs/>
        </w:rPr>
        <w:fldChar w:fldCharType="end"/>
      </w:r>
      <w:bookmarkEnd w:id="1751"/>
    </w:p>
    <w:p w14:paraId="5792163B"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1A6BB4AC"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30FED8CB"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3BCFA0F7"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275EE691"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 xml:space="preserve">The initial term ("Initial Term") of this Agreement shall commence on the Effective Date and continue until the last day of the month which is twelve (12) months from the Effective Date. After the Initial Term, this Agreement shall automatically renew for one-year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 xml:space="preserve">this Agreement will terminate upon the </w:t>
      </w:r>
      <w:r w:rsidRPr="00584B3F">
        <w:rPr>
          <w:spacing w:val="-3"/>
          <w:szCs w:val="20"/>
        </w:rPr>
        <w:lastRenderedPageBreak/>
        <w:t>effective date of the replacement agreement</w:t>
      </w:r>
      <w:r w:rsidRPr="00584B3F">
        <w:rPr>
          <w:szCs w:val="20"/>
        </w:rPr>
        <w:t xml:space="preserve"> This Agreement may also be terminated during the Initial Term or the then-current Renewal Term in accordance with this Agreement.</w:t>
      </w:r>
    </w:p>
    <w:p w14:paraId="7EC0236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2C1B7213"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3F4115A" w14:textId="0111C38E"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52" w:author="TEBA" w:date="2024-12-10T07:10:00Z">
        <w:r w:rsidRPr="00584B3F" w:rsidDel="009A56E6">
          <w:rPr>
            <w:szCs w:val="20"/>
          </w:rPr>
          <w:delText xml:space="preserve">REC </w:delText>
        </w:r>
      </w:del>
      <w:ins w:id="1753" w:author="TEBA" w:date="2024-12-10T07:10: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354A8A5B"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7AA84AD"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33B09C7E"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197057BB"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05E25F21"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58681F5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2D867EAE"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1BB6B6A6"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4B89C530"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7F5E95D4" w14:textId="77777777" w:rsidR="00584B3F" w:rsidRPr="00584B3F" w:rsidRDefault="00584B3F" w:rsidP="00584B3F">
      <w:pPr>
        <w:tabs>
          <w:tab w:val="num" w:pos="630"/>
          <w:tab w:val="num" w:pos="1440"/>
        </w:tabs>
        <w:spacing w:before="120" w:after="120"/>
        <w:ind w:left="1440" w:hanging="720"/>
        <w:jc w:val="both"/>
      </w:pPr>
      <w:r w:rsidRPr="00584B3F">
        <w:t>(6)</w:t>
      </w:r>
      <w:r w:rsidRPr="00584B3F">
        <w:tab/>
        <w:t xml:space="preserve">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w:t>
      </w:r>
      <w:r w:rsidRPr="00584B3F">
        <w:lastRenderedPageBreak/>
        <w:t>Participant has made alternate arrangements satisfactory to ERCOT for the resolution of the Default under the Prior Agreement;</w:t>
      </w:r>
    </w:p>
    <w:p w14:paraId="6AA6EC96"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20CF1906"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43FFCF8D"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47CA1BEE"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2F9E4CC8"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6F46DE5"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4A28D0D8"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1AE0C277"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B911A76"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48B0E26E"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4EB6D54"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16CE016A"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78190770" w14:textId="77777777" w:rsidR="00584B3F" w:rsidRPr="00584B3F" w:rsidRDefault="00584B3F" w:rsidP="00584B3F">
      <w:pPr>
        <w:spacing w:before="120" w:after="120"/>
        <w:ind w:left="1440" w:hanging="720"/>
        <w:jc w:val="both"/>
        <w:rPr>
          <w:szCs w:val="20"/>
        </w:rPr>
      </w:pPr>
      <w:r w:rsidRPr="00584B3F">
        <w:rPr>
          <w:szCs w:val="20"/>
        </w:rPr>
        <w:lastRenderedPageBreak/>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733F3BE9"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5BEA4CF5"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469741D3" w14:textId="77777777" w:rsidR="00584B3F" w:rsidRPr="00584B3F" w:rsidRDefault="00584B3F" w:rsidP="00584B3F">
      <w:pPr>
        <w:spacing w:before="120" w:after="120"/>
        <w:jc w:val="both"/>
        <w:rPr>
          <w:u w:val="single"/>
        </w:rPr>
      </w:pPr>
      <w:r w:rsidRPr="00584B3F">
        <w:rPr>
          <w:u w:val="single"/>
        </w:rPr>
        <w:t>Section 5. Participant Obligations.</w:t>
      </w:r>
    </w:p>
    <w:p w14:paraId="33C507E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28CE0BDB"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03A99499"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1BB6625D"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3EE846C7"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6FF01496"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6852A597"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45A78FA9"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483F1F42"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the breaching Party cures the breach within the allotted time after notice of the material breach, occurs more than three (3) times in a 12-month period, the fourth such breach shall constitute a Default.</w:t>
      </w:r>
    </w:p>
    <w:p w14:paraId="389F1127"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w:t>
      </w:r>
      <w:r w:rsidRPr="00584B3F">
        <w:rPr>
          <w:szCs w:val="20"/>
        </w:rPr>
        <w:lastRenderedPageBreak/>
        <w:t xml:space="preserve">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961C768"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472BAA23"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712AD3E2"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130F76C5"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534C2C2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2C476E33"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4B5B68AD"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0CCBA000"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7AC5C9BB"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w:t>
      </w:r>
      <w:r w:rsidRPr="00584B3F">
        <w:rPr>
          <w:szCs w:val="20"/>
        </w:rPr>
        <w:lastRenderedPageBreak/>
        <w:t xml:space="preserve">Participant waives any right to challenge ERCOT’s right to set off amounts ERCOT owes to Participant by the amount of any sums owed by Participant to ERCOT, including any amounts owed pursuant to the operation of the Protocols.  </w:t>
      </w:r>
    </w:p>
    <w:p w14:paraId="10D911CF" w14:textId="77777777" w:rsidR="00584B3F" w:rsidRPr="00584B3F" w:rsidRDefault="00584B3F" w:rsidP="00584B3F">
      <w:pPr>
        <w:spacing w:before="120" w:after="120"/>
        <w:ind w:left="1440" w:hanging="720"/>
        <w:jc w:val="both"/>
        <w:rPr>
          <w:szCs w:val="20"/>
        </w:rPr>
      </w:pPr>
    </w:p>
    <w:p w14:paraId="728CE3E0"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220EF2A0"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327EAD7B"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40D21ADB"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575D0EDC"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280FFCD1"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0862B12D"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4D33B741" w14:textId="77777777" w:rsidR="00584B3F" w:rsidRPr="00584B3F" w:rsidRDefault="00584B3F" w:rsidP="00584B3F">
      <w:pPr>
        <w:spacing w:before="120" w:after="120"/>
        <w:jc w:val="both"/>
      </w:pPr>
      <w:r w:rsidRPr="00584B3F">
        <w:t>C.</w:t>
      </w:r>
      <w:r w:rsidRPr="00584B3F">
        <w:tab/>
      </w:r>
      <w:r w:rsidRPr="00584B3F">
        <w:rPr>
          <w:u w:val="single"/>
        </w:rPr>
        <w:t>Force Majeure.</w:t>
      </w:r>
    </w:p>
    <w:p w14:paraId="540A236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23FC6096" w14:textId="77777777" w:rsidR="00584B3F" w:rsidRPr="00584B3F" w:rsidRDefault="00584B3F" w:rsidP="00584B3F">
      <w:pPr>
        <w:spacing w:before="120" w:after="120"/>
        <w:ind w:left="1440" w:hanging="720"/>
        <w:jc w:val="both"/>
        <w:rPr>
          <w:szCs w:val="20"/>
        </w:rPr>
      </w:pPr>
    </w:p>
    <w:p w14:paraId="2412293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7C505B0"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0C782CCC"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9.  Limitation of Damages and Liability and Indemnification.</w:t>
      </w:r>
    </w:p>
    <w:p w14:paraId="795B4B3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3E62B87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6C4C259E"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404BFD8F"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3E4B24CD" w14:textId="77777777" w:rsidR="00584B3F" w:rsidRPr="00584B3F" w:rsidRDefault="00584B3F" w:rsidP="00584B3F">
      <w:pPr>
        <w:keepNext/>
        <w:spacing w:before="120" w:after="120"/>
        <w:jc w:val="both"/>
        <w:rPr>
          <w:iCs/>
          <w:szCs w:val="20"/>
          <w:u w:val="single"/>
        </w:rPr>
      </w:pPr>
      <w:r w:rsidRPr="00584B3F">
        <w:rPr>
          <w:iCs/>
          <w:szCs w:val="20"/>
          <w:u w:val="single"/>
        </w:rPr>
        <w:t>Section 10. Dispute Resolution.</w:t>
      </w:r>
    </w:p>
    <w:p w14:paraId="63CF9BBF"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2E96CEF8"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A8EDF1A" w14:textId="77777777" w:rsidR="00584B3F" w:rsidRPr="00584B3F" w:rsidRDefault="00584B3F" w:rsidP="00584B3F">
      <w:pPr>
        <w:spacing w:before="120" w:after="120"/>
        <w:jc w:val="both"/>
        <w:rPr>
          <w:u w:val="single"/>
        </w:rPr>
      </w:pPr>
      <w:r w:rsidRPr="00584B3F">
        <w:rPr>
          <w:u w:val="single"/>
        </w:rPr>
        <w:t>Section 11. Miscellaneous.</w:t>
      </w:r>
    </w:p>
    <w:p w14:paraId="0611CE94"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w:t>
      </w:r>
      <w:r w:rsidRPr="00584B3F">
        <w:rPr>
          <w:szCs w:val="20"/>
        </w:rPr>
        <w:lastRenderedPageBreak/>
        <w:t>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742EA6FB"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3CC8D342"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7F5D705A"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3EAC23AF"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1B522"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Agreement and absence of known Defaults, notice of material breach pursuant to Section 8(A), notice of Default, and an opportunity for the Financing Person to cure a material breach pursuant to Section 8(A) prior to it becoming a Default.</w:t>
      </w:r>
    </w:p>
    <w:p w14:paraId="29EEBAE9"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685434D"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w:t>
      </w:r>
      <w:r w:rsidRPr="00584B3F">
        <w:rPr>
          <w:szCs w:val="20"/>
        </w:rPr>
        <w:lastRenderedPageBreak/>
        <w:t>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73C5D5"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51791C39"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2E3C981E"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5A47AEE" w14:textId="77777777" w:rsidR="00584B3F" w:rsidRPr="00584B3F" w:rsidRDefault="00584B3F" w:rsidP="00584B3F">
      <w:pPr>
        <w:spacing w:before="120" w:after="120"/>
        <w:ind w:left="720" w:hanging="720"/>
        <w:jc w:val="both"/>
        <w:rPr>
          <w:szCs w:val="20"/>
        </w:rPr>
      </w:pPr>
      <w:r w:rsidRPr="00584B3F">
        <w:rPr>
          <w:szCs w:val="20"/>
        </w:rPr>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720CF9F7"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76DE5C15"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w:t>
      </w:r>
      <w:r w:rsidRPr="00584B3F">
        <w:rPr>
          <w:szCs w:val="20"/>
        </w:rPr>
        <w:lastRenderedPageBreak/>
        <w:t xml:space="preserve">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4B7F8C70"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773B736F"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3EC865DB"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28F85834"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partnership obligation or liability upon either Party. Neither Party has any right, power, or authority to enter any agreement or undertaking for, or act on behalf of, or to act as or be an agent or representative of, or to otherwise bind, the other Party.</w:t>
      </w:r>
    </w:p>
    <w:p w14:paraId="5A5C8DF8"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2BBF3D16"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62972E3C"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5CD5AB4E"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0C19C4AD"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539AE58E"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78656813"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556ABE4"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490D47EF" w14:textId="77777777" w:rsidR="00584B3F" w:rsidRPr="00584B3F" w:rsidRDefault="00584B3F" w:rsidP="00584B3F">
      <w:pPr>
        <w:spacing w:before="120" w:after="120"/>
        <w:ind w:left="1440" w:hanging="720"/>
        <w:jc w:val="both"/>
        <w:rPr>
          <w:szCs w:val="20"/>
        </w:rPr>
      </w:pPr>
      <w:r w:rsidRPr="00584B3F">
        <w:rPr>
          <w:szCs w:val="20"/>
        </w:rPr>
        <w:lastRenderedPageBreak/>
        <w:t>(8)</w:t>
      </w:r>
      <w:r w:rsidRPr="00584B3F">
        <w:rPr>
          <w:szCs w:val="20"/>
        </w:rPr>
        <w:tab/>
        <w:t>References to statutes, tariffs, regulations or ERCOT Protocols include all provisions consolidating, amending, or replacing the statutes, tariffs, regulations or ERCOT Protocols referred to.</w:t>
      </w:r>
    </w:p>
    <w:p w14:paraId="1D8D6A34"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55300037"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2D852815"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685F68E5"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F480D08"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7A28BEB3"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0828CE38"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207BF11E"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DDDDD45" w14:textId="77777777" w:rsidR="00584B3F" w:rsidRPr="00584B3F" w:rsidRDefault="00584B3F" w:rsidP="00584B3F">
      <w:pPr>
        <w:spacing w:before="120" w:after="120"/>
      </w:pPr>
      <w:r w:rsidRPr="00584B3F">
        <w:br w:type="page"/>
      </w:r>
    </w:p>
    <w:p w14:paraId="537E83F2" w14:textId="77777777" w:rsidR="00584B3F" w:rsidRPr="00584B3F" w:rsidRDefault="00584B3F" w:rsidP="00584B3F">
      <w:pPr>
        <w:spacing w:before="120" w:after="120"/>
      </w:pPr>
      <w:r w:rsidRPr="00584B3F">
        <w:lastRenderedPageBreak/>
        <w:t>SIGNED, ACCEPTED AND AGREED TO by each undersigned signatory who, by signature hereto, represents and warrants that he or she has full power and authority to execute this Agreement.</w:t>
      </w:r>
    </w:p>
    <w:p w14:paraId="3798B9A0"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t>Electric Reliability Council of Texas, Inc.:</w:t>
      </w:r>
    </w:p>
    <w:p w14:paraId="7915F960" w14:textId="77777777" w:rsidR="00584B3F" w:rsidRPr="00584B3F" w:rsidRDefault="00584B3F" w:rsidP="00584B3F">
      <w:pPr>
        <w:spacing w:before="120" w:after="120"/>
      </w:pPr>
    </w:p>
    <w:p w14:paraId="5B0CD84D" w14:textId="77777777" w:rsidR="00584B3F" w:rsidRPr="00584B3F" w:rsidRDefault="00584B3F" w:rsidP="00584B3F">
      <w:pPr>
        <w:keepNext/>
        <w:suppressAutoHyphens/>
        <w:jc w:val="both"/>
      </w:pPr>
      <w:r w:rsidRPr="00584B3F">
        <w:t>By: ______________________________</w:t>
      </w:r>
    </w:p>
    <w:p w14:paraId="16D2E8B4" w14:textId="77777777" w:rsidR="00584B3F" w:rsidRPr="00584B3F" w:rsidRDefault="00584B3F" w:rsidP="00584B3F">
      <w:pPr>
        <w:keepNext/>
        <w:suppressAutoHyphens/>
        <w:jc w:val="both"/>
      </w:pPr>
    </w:p>
    <w:p w14:paraId="3435F5FE" w14:textId="77777777" w:rsidR="00584B3F" w:rsidRPr="00584B3F" w:rsidRDefault="00584B3F" w:rsidP="00584B3F">
      <w:pPr>
        <w:keepNext/>
        <w:suppressAutoHyphens/>
        <w:jc w:val="both"/>
      </w:pPr>
      <w:r w:rsidRPr="00584B3F">
        <w:t>Name: ____________________________</w:t>
      </w:r>
    </w:p>
    <w:p w14:paraId="152AD862" w14:textId="77777777" w:rsidR="00584B3F" w:rsidRPr="00584B3F" w:rsidRDefault="00584B3F" w:rsidP="00584B3F">
      <w:pPr>
        <w:keepNext/>
        <w:suppressAutoHyphens/>
        <w:jc w:val="both"/>
      </w:pPr>
    </w:p>
    <w:p w14:paraId="27BBE98A" w14:textId="77777777" w:rsidR="00584B3F" w:rsidRPr="00584B3F" w:rsidRDefault="00584B3F" w:rsidP="00584B3F">
      <w:pPr>
        <w:keepNext/>
        <w:suppressAutoHyphens/>
        <w:jc w:val="both"/>
      </w:pPr>
      <w:r w:rsidRPr="00584B3F">
        <w:t>Title: _____________________________</w:t>
      </w:r>
    </w:p>
    <w:p w14:paraId="6EFB26FA" w14:textId="77777777" w:rsidR="00584B3F" w:rsidRPr="00584B3F" w:rsidRDefault="00584B3F" w:rsidP="00584B3F">
      <w:pPr>
        <w:keepNext/>
        <w:suppressAutoHyphens/>
        <w:jc w:val="both"/>
      </w:pPr>
    </w:p>
    <w:p w14:paraId="3413287A" w14:textId="77777777" w:rsidR="00584B3F" w:rsidRPr="00584B3F" w:rsidRDefault="00584B3F" w:rsidP="00584B3F">
      <w:pPr>
        <w:keepNext/>
        <w:suppressAutoHyphens/>
        <w:jc w:val="both"/>
      </w:pPr>
      <w:r w:rsidRPr="00584B3F">
        <w:t>Date: _____________________________</w:t>
      </w:r>
    </w:p>
    <w:p w14:paraId="5E049A46" w14:textId="77777777" w:rsidR="00584B3F" w:rsidRPr="00584B3F" w:rsidRDefault="00584B3F" w:rsidP="00584B3F">
      <w:pPr>
        <w:keepNext/>
        <w:keepLines/>
        <w:suppressAutoHyphens/>
        <w:jc w:val="both"/>
      </w:pPr>
    </w:p>
    <w:p w14:paraId="719F53FB" w14:textId="77777777" w:rsidR="00584B3F" w:rsidRPr="00584B3F" w:rsidRDefault="00584B3F" w:rsidP="00584B3F">
      <w:pPr>
        <w:keepNext/>
        <w:keepLines/>
        <w:suppressAutoHyphens/>
        <w:spacing w:before="240" w:after="240"/>
        <w:jc w:val="both"/>
        <w:rPr>
          <w:b/>
          <w:i/>
        </w:rPr>
      </w:pPr>
      <w:r w:rsidRPr="00584B3F">
        <w:rPr>
          <w:b/>
          <w:i/>
        </w:rPr>
        <w:t>Participant:</w:t>
      </w:r>
    </w:p>
    <w:p w14:paraId="0865BB40" w14:textId="77777777" w:rsidR="00584B3F" w:rsidRPr="00584B3F" w:rsidRDefault="00584B3F" w:rsidP="00584B3F">
      <w:pPr>
        <w:keepNext/>
        <w:suppressAutoHyphens/>
        <w:jc w:val="both"/>
      </w:pPr>
    </w:p>
    <w:p w14:paraId="41CD2B7D" w14:textId="77777777" w:rsidR="00584B3F" w:rsidRPr="00584B3F" w:rsidRDefault="00584B3F" w:rsidP="00584B3F">
      <w:pPr>
        <w:keepNext/>
        <w:suppressAutoHyphens/>
        <w:jc w:val="both"/>
      </w:pPr>
      <w:r w:rsidRPr="00584B3F">
        <w:t xml:space="preserve">By:_______________________________ </w:t>
      </w:r>
    </w:p>
    <w:p w14:paraId="770A3ED0" w14:textId="77777777" w:rsidR="00584B3F" w:rsidRPr="00584B3F" w:rsidRDefault="00584B3F" w:rsidP="00584B3F">
      <w:pPr>
        <w:keepNext/>
        <w:suppressAutoHyphens/>
        <w:jc w:val="both"/>
      </w:pPr>
    </w:p>
    <w:p w14:paraId="5F189AAF" w14:textId="77777777" w:rsidR="00584B3F" w:rsidRPr="00584B3F" w:rsidRDefault="00584B3F" w:rsidP="00584B3F">
      <w:pPr>
        <w:keepNext/>
        <w:suppressAutoHyphens/>
        <w:jc w:val="both"/>
      </w:pPr>
      <w:r w:rsidRPr="00584B3F">
        <w:t xml:space="preserve">Name: </w:t>
      </w:r>
      <w:r w:rsidRPr="00584B3F">
        <w:fldChar w:fldCharType="begin">
          <w:ffData>
            <w:name w:val="Text11"/>
            <w:enabled/>
            <w:calcOnExit w:val="0"/>
            <w:textInput/>
          </w:ffData>
        </w:fldChar>
      </w:r>
      <w:bookmarkStart w:id="1754" w:name="Text11"/>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4"/>
    </w:p>
    <w:p w14:paraId="4DF325C8" w14:textId="77777777" w:rsidR="00584B3F" w:rsidRPr="00584B3F" w:rsidRDefault="00584B3F" w:rsidP="00584B3F">
      <w:pPr>
        <w:keepNext/>
        <w:suppressAutoHyphens/>
        <w:jc w:val="both"/>
      </w:pPr>
    </w:p>
    <w:p w14:paraId="03FD4D51" w14:textId="77777777" w:rsidR="00584B3F" w:rsidRPr="00584B3F" w:rsidRDefault="00584B3F" w:rsidP="00584B3F">
      <w:pPr>
        <w:keepNext/>
        <w:suppressAutoHyphens/>
        <w:jc w:val="both"/>
      </w:pPr>
      <w:r w:rsidRPr="00584B3F">
        <w:t xml:space="preserve">Title: </w:t>
      </w:r>
      <w:r w:rsidRPr="00584B3F">
        <w:fldChar w:fldCharType="begin">
          <w:ffData>
            <w:name w:val="Text12"/>
            <w:enabled/>
            <w:calcOnExit w:val="0"/>
            <w:textInput/>
          </w:ffData>
        </w:fldChar>
      </w:r>
      <w:bookmarkStart w:id="1755" w:name="Text12"/>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5"/>
    </w:p>
    <w:p w14:paraId="278BBFDE" w14:textId="77777777" w:rsidR="00584B3F" w:rsidRPr="00584B3F" w:rsidRDefault="00584B3F" w:rsidP="00584B3F">
      <w:pPr>
        <w:keepNext/>
        <w:suppressAutoHyphens/>
        <w:jc w:val="both"/>
      </w:pPr>
    </w:p>
    <w:p w14:paraId="374C7E44" w14:textId="77777777" w:rsidR="00584B3F" w:rsidRPr="00584B3F" w:rsidRDefault="00584B3F" w:rsidP="00584B3F">
      <w:pPr>
        <w:keepNext/>
        <w:suppressAutoHyphens/>
        <w:jc w:val="both"/>
      </w:pPr>
      <w:r w:rsidRPr="00584B3F">
        <w:t xml:space="preserve">Date: </w:t>
      </w:r>
      <w:r w:rsidRPr="00584B3F">
        <w:fldChar w:fldCharType="begin">
          <w:ffData>
            <w:name w:val="Text13"/>
            <w:enabled/>
            <w:calcOnExit w:val="0"/>
            <w:textInput/>
          </w:ffData>
        </w:fldChar>
      </w:r>
      <w:bookmarkStart w:id="1756" w:name="Text13"/>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6"/>
    </w:p>
    <w:p w14:paraId="0C94CFA5" w14:textId="77777777" w:rsidR="00584B3F" w:rsidRPr="00584B3F" w:rsidRDefault="00584B3F" w:rsidP="00584B3F">
      <w:pPr>
        <w:keepNext/>
        <w:suppressAutoHyphens/>
        <w:jc w:val="both"/>
      </w:pPr>
    </w:p>
    <w:p w14:paraId="43EEB7B8" w14:textId="77777777" w:rsidR="00584B3F" w:rsidRPr="00584B3F" w:rsidRDefault="00584B3F" w:rsidP="00584B3F">
      <w:pPr>
        <w:keepNext/>
        <w:suppressAutoHyphens/>
        <w:jc w:val="both"/>
      </w:pPr>
    </w:p>
    <w:p w14:paraId="380AF253" w14:textId="77777777" w:rsidR="00584B3F" w:rsidRPr="00584B3F" w:rsidRDefault="00584B3F" w:rsidP="00584B3F">
      <w:pPr>
        <w:keepNext/>
        <w:suppressAutoHyphens/>
        <w:jc w:val="both"/>
      </w:pPr>
      <w:r w:rsidRPr="00584B3F">
        <w:t xml:space="preserve">Market Participant Name: </w:t>
      </w:r>
      <w:r w:rsidRPr="00584B3F">
        <w:fldChar w:fldCharType="begin">
          <w:ffData>
            <w:name w:val="Text14"/>
            <w:enabled/>
            <w:calcOnExit w:val="0"/>
            <w:textInput/>
          </w:ffData>
        </w:fldChar>
      </w:r>
      <w:bookmarkStart w:id="1757" w:name="Text14"/>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7"/>
    </w:p>
    <w:p w14:paraId="16FF23E2" w14:textId="77777777" w:rsidR="00584B3F" w:rsidRPr="00584B3F" w:rsidRDefault="00584B3F" w:rsidP="00584B3F">
      <w:pPr>
        <w:keepNext/>
        <w:suppressAutoHyphens/>
        <w:jc w:val="both"/>
      </w:pPr>
    </w:p>
    <w:p w14:paraId="551064C0" w14:textId="77777777" w:rsidR="00584B3F" w:rsidRPr="00584B3F" w:rsidRDefault="00584B3F" w:rsidP="00584B3F">
      <w:pPr>
        <w:keepNext/>
        <w:suppressAutoHyphens/>
        <w:jc w:val="both"/>
      </w:pPr>
    </w:p>
    <w:p w14:paraId="70F5F6CF" w14:textId="77777777" w:rsidR="00584B3F" w:rsidRPr="00584B3F" w:rsidRDefault="00584B3F" w:rsidP="00584B3F">
      <w:pPr>
        <w:keepNext/>
        <w:suppressAutoHyphens/>
        <w:jc w:val="both"/>
      </w:pPr>
      <w:r w:rsidRPr="00584B3F">
        <w:t xml:space="preserve">Market Participant DUNS: </w:t>
      </w:r>
      <w:r w:rsidRPr="00584B3F">
        <w:fldChar w:fldCharType="begin">
          <w:ffData>
            <w:name w:val="Text15"/>
            <w:enabled/>
            <w:calcOnExit w:val="0"/>
            <w:textInput/>
          </w:ffData>
        </w:fldChar>
      </w:r>
      <w:bookmarkStart w:id="1758" w:name="Text15"/>
      <w:r w:rsidRPr="00584B3F">
        <w:instrText xml:space="preserve"> FORMTEXT </w:instrText>
      </w:r>
      <w:r w:rsidRPr="00584B3F">
        <w:fldChar w:fldCharType="separate"/>
      </w:r>
      <w:r w:rsidRPr="00584B3F">
        <w:rPr>
          <w:noProof/>
        </w:rPr>
        <w:t> </w:t>
      </w:r>
      <w:r w:rsidRPr="00584B3F">
        <w:rPr>
          <w:noProof/>
        </w:rPr>
        <w:t> </w:t>
      </w:r>
      <w:r w:rsidRPr="00584B3F">
        <w:rPr>
          <w:noProof/>
        </w:rPr>
        <w:t> </w:t>
      </w:r>
      <w:r w:rsidRPr="00584B3F">
        <w:rPr>
          <w:noProof/>
        </w:rPr>
        <w:t> </w:t>
      </w:r>
      <w:r w:rsidRPr="00584B3F">
        <w:rPr>
          <w:noProof/>
        </w:rPr>
        <w:t> </w:t>
      </w:r>
      <w:r w:rsidRPr="00584B3F">
        <w:fldChar w:fldCharType="end"/>
      </w:r>
      <w:bookmarkEnd w:id="1758"/>
    </w:p>
    <w:p w14:paraId="270A53F8" w14:textId="77777777" w:rsidR="00584B3F" w:rsidRPr="00584B3F" w:rsidRDefault="00584B3F" w:rsidP="00584B3F">
      <w:pPr>
        <w:spacing w:before="120" w:after="120"/>
      </w:pPr>
      <w:r w:rsidRPr="00584B3F">
        <w:rPr>
          <w:color w:val="333300"/>
        </w:rPr>
        <w:t xml:space="preserve">    </w:t>
      </w:r>
      <w:r w:rsidRPr="00584B3F">
        <w:t xml:space="preserve">   </w:t>
      </w:r>
    </w:p>
    <w:p w14:paraId="524412CE" w14:textId="77777777" w:rsidR="00584B3F" w:rsidRPr="00584B3F" w:rsidRDefault="00584B3F" w:rsidP="00584B3F">
      <w:pPr>
        <w:spacing w:before="120" w:after="120"/>
      </w:pPr>
    </w:p>
    <w:p w14:paraId="18924E24" w14:textId="77777777" w:rsidR="00584B3F" w:rsidRPr="00584B3F" w:rsidRDefault="00584B3F" w:rsidP="00584B3F">
      <w:pPr>
        <w:spacing w:before="120" w:after="120"/>
      </w:pPr>
    </w:p>
    <w:p w14:paraId="3FCC84BC" w14:textId="77777777" w:rsidR="00584B3F" w:rsidRPr="00584B3F" w:rsidRDefault="00584B3F" w:rsidP="00584B3F">
      <w:pPr>
        <w:spacing w:before="120" w:after="120"/>
      </w:pPr>
    </w:p>
    <w:p w14:paraId="240CE8FB" w14:textId="77777777" w:rsidR="00584B3F" w:rsidRPr="00584B3F" w:rsidRDefault="00584B3F" w:rsidP="00584B3F">
      <w:pPr>
        <w:spacing w:before="120" w:after="120"/>
      </w:pPr>
    </w:p>
    <w:p w14:paraId="1E52A001" w14:textId="77777777" w:rsidR="00584B3F" w:rsidRPr="00584B3F" w:rsidRDefault="00584B3F" w:rsidP="00584B3F">
      <w:pPr>
        <w:spacing w:before="120" w:after="120"/>
        <w:rPr>
          <w:color w:val="33330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584B3F" w:rsidRPr="00584B3F" w14:paraId="146D91DD" w14:textId="77777777" w:rsidTr="00B3311E">
        <w:tc>
          <w:tcPr>
            <w:tcW w:w="9558" w:type="dxa"/>
            <w:shd w:val="pct12" w:color="auto" w:fill="auto"/>
          </w:tcPr>
          <w:p w14:paraId="62D11064" w14:textId="77777777" w:rsidR="00584B3F" w:rsidRPr="00584B3F" w:rsidRDefault="00584B3F" w:rsidP="00584B3F">
            <w:pPr>
              <w:spacing w:before="120" w:after="240"/>
              <w:rPr>
                <w:b/>
                <w:i/>
                <w:lang w:val="x-none" w:eastAsia="x-none"/>
              </w:rPr>
            </w:pPr>
            <w:r w:rsidRPr="00584B3F">
              <w:rPr>
                <w:b/>
                <w:i/>
                <w:lang w:val="x-none" w:eastAsia="x-none"/>
              </w:rPr>
              <w:t xml:space="preserve">[NPRR857:  </w:t>
            </w:r>
            <w:r w:rsidRPr="00584B3F">
              <w:rPr>
                <w:b/>
                <w:i/>
                <w:lang w:eastAsia="x-none"/>
              </w:rPr>
              <w:t>Replace Section 22 Attachment A above with the following</w:t>
            </w:r>
            <w:r w:rsidRPr="00584B3F">
              <w:rPr>
                <w:b/>
                <w:i/>
                <w:lang w:val="x-none" w:eastAsia="x-none"/>
              </w:rPr>
              <w:t xml:space="preserve"> upon system implementation</w:t>
            </w:r>
            <w:r w:rsidRPr="00584B3F">
              <w:rPr>
                <w:b/>
                <w:i/>
                <w:lang w:eastAsia="x-none"/>
              </w:rPr>
              <w:t xml:space="preserve"> </w:t>
            </w:r>
            <w:r w:rsidRPr="00584B3F">
              <w:rPr>
                <w:b/>
                <w:i/>
                <w:iCs/>
                <w:lang w:val="x-none" w:eastAsia="x-none"/>
              </w:rPr>
              <w:t xml:space="preserve">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w:t>
            </w:r>
            <w:r w:rsidRPr="00584B3F">
              <w:rPr>
                <w:b/>
                <w:i/>
                <w:iCs/>
                <w:lang w:val="x-none" w:eastAsia="x-none"/>
              </w:rPr>
              <w:lastRenderedPageBreak/>
              <w:t>of the interconnection; and (b) The financial security required to fund the interconnection facilities</w:t>
            </w:r>
            <w:r w:rsidRPr="00584B3F">
              <w:rPr>
                <w:b/>
                <w:i/>
                <w:lang w:val="x-none" w:eastAsia="x-none"/>
              </w:rPr>
              <w:t>:]</w:t>
            </w:r>
          </w:p>
          <w:p w14:paraId="096EB7DB" w14:textId="77777777" w:rsidR="00584B3F" w:rsidRPr="00584B3F" w:rsidRDefault="00584B3F" w:rsidP="00584B3F">
            <w:pPr>
              <w:jc w:val="center"/>
              <w:rPr>
                <w:szCs w:val="20"/>
              </w:rPr>
            </w:pPr>
            <w:r w:rsidRPr="00584B3F">
              <w:rPr>
                <w:szCs w:val="20"/>
              </w:rPr>
              <w:t>Standard Form Market Participant Agreement</w:t>
            </w:r>
          </w:p>
          <w:p w14:paraId="778FF2C5" w14:textId="77777777" w:rsidR="00584B3F" w:rsidRPr="00584B3F" w:rsidRDefault="00584B3F" w:rsidP="00584B3F">
            <w:pPr>
              <w:jc w:val="center"/>
            </w:pPr>
            <w:r w:rsidRPr="00584B3F">
              <w:t>Between</w:t>
            </w:r>
          </w:p>
          <w:p w14:paraId="686161D4" w14:textId="77777777" w:rsidR="00584B3F" w:rsidRPr="00584B3F" w:rsidRDefault="00584B3F" w:rsidP="00584B3F">
            <w:pPr>
              <w:jc w:val="center"/>
              <w:rPr>
                <w:u w:val="single"/>
              </w:rPr>
            </w:pPr>
            <w:r w:rsidRPr="00584B3F">
              <w:rPr>
                <w:u w:val="single"/>
              </w:rPr>
              <w:t>Participant</w:t>
            </w:r>
          </w:p>
          <w:p w14:paraId="7AF3025D" w14:textId="77777777" w:rsidR="00584B3F" w:rsidRPr="00584B3F" w:rsidRDefault="00584B3F" w:rsidP="00584B3F">
            <w:pPr>
              <w:jc w:val="center"/>
              <w:rPr>
                <w:u w:val="single"/>
              </w:rPr>
            </w:pPr>
            <w:r w:rsidRPr="00584B3F">
              <w:rPr>
                <w:u w:val="single"/>
              </w:rPr>
              <w:t>and</w:t>
            </w:r>
          </w:p>
          <w:p w14:paraId="57AEAFC1" w14:textId="77777777" w:rsidR="00584B3F" w:rsidRPr="00584B3F" w:rsidRDefault="00584B3F" w:rsidP="00584B3F">
            <w:pPr>
              <w:jc w:val="center"/>
            </w:pPr>
            <w:r w:rsidRPr="00584B3F">
              <w:rPr>
                <w:u w:val="single"/>
              </w:rPr>
              <w:t>Electric Reliability Council of Texas, Inc.</w:t>
            </w:r>
          </w:p>
          <w:p w14:paraId="6399769F" w14:textId="77777777" w:rsidR="00584B3F" w:rsidRPr="00584B3F" w:rsidRDefault="00584B3F" w:rsidP="00584B3F">
            <w:pPr>
              <w:jc w:val="center"/>
            </w:pPr>
          </w:p>
          <w:p w14:paraId="1168A71A" w14:textId="77777777" w:rsidR="00584B3F" w:rsidRPr="00584B3F" w:rsidRDefault="00584B3F" w:rsidP="00584B3F">
            <w:pPr>
              <w:jc w:val="both"/>
            </w:pPr>
            <w:r w:rsidRPr="00584B3F">
              <w:t>This Market Participant Agreement (“Agreement”), effective as of the___________ day of _______________,___________ (“Effective Date”), is entered into by and between [Participant], a [State of Registration and Entity type] (“Participant”) and Electric Reliability Council of Texas, Inc., a Texas non-profit corporation (“ERCOT”).</w:t>
            </w:r>
          </w:p>
          <w:p w14:paraId="76DF5527" w14:textId="77777777" w:rsidR="00584B3F" w:rsidRPr="00584B3F" w:rsidRDefault="00584B3F" w:rsidP="00584B3F">
            <w:pPr>
              <w:keepNext/>
              <w:numPr>
                <w:ilvl w:val="0"/>
                <w:numId w:val="23"/>
              </w:numPr>
              <w:tabs>
                <w:tab w:val="left" w:pos="1440"/>
              </w:tabs>
              <w:spacing w:before="240" w:after="240"/>
              <w:ind w:left="0" w:firstLine="0"/>
              <w:jc w:val="center"/>
              <w:outlineLvl w:val="4"/>
              <w:rPr>
                <w:b/>
                <w:sz w:val="26"/>
                <w:szCs w:val="20"/>
                <w:u w:val="single"/>
              </w:rPr>
            </w:pPr>
            <w:r w:rsidRPr="00584B3F">
              <w:rPr>
                <w:b/>
                <w:sz w:val="26"/>
                <w:szCs w:val="20"/>
                <w:u w:val="single"/>
              </w:rPr>
              <w:t>Recitals</w:t>
            </w:r>
          </w:p>
          <w:p w14:paraId="70D2A8A9" w14:textId="77777777" w:rsidR="00584B3F" w:rsidRPr="00584B3F" w:rsidRDefault="00584B3F" w:rsidP="00584B3F">
            <w:pPr>
              <w:jc w:val="both"/>
            </w:pPr>
          </w:p>
          <w:p w14:paraId="5C9D4006" w14:textId="77777777" w:rsidR="00584B3F" w:rsidRPr="00584B3F" w:rsidRDefault="00584B3F" w:rsidP="00584B3F">
            <w:pPr>
              <w:jc w:val="both"/>
            </w:pPr>
            <w:r w:rsidRPr="00584B3F">
              <w:t>WHEREAS:</w:t>
            </w:r>
          </w:p>
          <w:p w14:paraId="17ADFDEC" w14:textId="77777777" w:rsidR="00584B3F" w:rsidRPr="00584B3F" w:rsidRDefault="00584B3F" w:rsidP="00584B3F">
            <w:pPr>
              <w:jc w:val="both"/>
            </w:pPr>
          </w:p>
          <w:p w14:paraId="08F3151D" w14:textId="77777777" w:rsidR="00584B3F" w:rsidRPr="00584B3F" w:rsidRDefault="00584B3F" w:rsidP="00584B3F">
            <w:pPr>
              <w:jc w:val="both"/>
            </w:pPr>
            <w:r w:rsidRPr="00584B3F">
              <w:t>A.</w:t>
            </w:r>
            <w:r w:rsidRPr="00584B3F">
              <w:tab/>
              <w:t xml:space="preserve">As defined in the ERCOT Protocols, Participant is a (check all that apply): </w:t>
            </w:r>
          </w:p>
          <w:p w14:paraId="707DACDC" w14:textId="77777777" w:rsidR="00584B3F" w:rsidRPr="00584B3F" w:rsidRDefault="00584B3F" w:rsidP="00584B3F">
            <w:pPr>
              <w:jc w:val="both"/>
            </w:pPr>
          </w:p>
          <w:p w14:paraId="205D5E06"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Load Serving Entity (LSE)</w:t>
            </w:r>
          </w:p>
          <w:p w14:paraId="38ECC773" w14:textId="77777777" w:rsidR="00584B3F" w:rsidRPr="00584B3F" w:rsidRDefault="00584B3F" w:rsidP="00584B3F">
            <w:pPr>
              <w:ind w:left="720"/>
              <w:jc w:val="both"/>
            </w:pPr>
          </w:p>
          <w:p w14:paraId="6EAC5440"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Qualified Scheduling Entity (QSE)</w:t>
            </w:r>
          </w:p>
          <w:p w14:paraId="64291468" w14:textId="77777777" w:rsidR="00584B3F" w:rsidRPr="00584B3F" w:rsidRDefault="00584B3F" w:rsidP="00584B3F">
            <w:pPr>
              <w:ind w:left="720"/>
              <w:jc w:val="both"/>
            </w:pPr>
          </w:p>
          <w:p w14:paraId="1700CF0C"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Transmission Service Provider (TSP)</w:t>
            </w:r>
          </w:p>
          <w:p w14:paraId="1513BD1A" w14:textId="77777777" w:rsidR="00584B3F" w:rsidRPr="00584B3F" w:rsidRDefault="00584B3F" w:rsidP="00584B3F">
            <w:pPr>
              <w:ind w:left="720"/>
              <w:jc w:val="both"/>
            </w:pPr>
          </w:p>
          <w:p w14:paraId="314A5BB3"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Distribution Service Provider (DSP)</w:t>
            </w:r>
          </w:p>
          <w:p w14:paraId="0CAC9FEC" w14:textId="77777777" w:rsidR="00584B3F" w:rsidRPr="00584B3F" w:rsidRDefault="00584B3F" w:rsidP="00584B3F">
            <w:pPr>
              <w:ind w:left="720"/>
              <w:jc w:val="both"/>
            </w:pPr>
          </w:p>
          <w:p w14:paraId="557FD58F"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Congestion Revenue Right (CRR) Account Holder</w:t>
            </w:r>
          </w:p>
          <w:p w14:paraId="2430AAF7" w14:textId="77777777" w:rsidR="00584B3F" w:rsidRPr="00584B3F" w:rsidRDefault="00584B3F" w:rsidP="00584B3F">
            <w:pPr>
              <w:ind w:left="720"/>
              <w:jc w:val="both"/>
            </w:pPr>
          </w:p>
          <w:p w14:paraId="7A1B7B4D"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Resource Entity</w:t>
            </w:r>
          </w:p>
          <w:p w14:paraId="0B56344F" w14:textId="77777777" w:rsidR="00584B3F" w:rsidRPr="00584B3F" w:rsidRDefault="00584B3F" w:rsidP="00584B3F">
            <w:pPr>
              <w:ind w:left="720"/>
              <w:jc w:val="both"/>
            </w:pPr>
          </w:p>
          <w:p w14:paraId="05216D94" w14:textId="110E7B93"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w:t>
            </w:r>
            <w:del w:id="1759" w:author="TEBA" w:date="2024-12-10T07:10:00Z">
              <w:r w:rsidRPr="00584B3F" w:rsidDel="009A56E6">
                <w:delText xml:space="preserve">Renewable </w:delText>
              </w:r>
            </w:del>
            <w:r w:rsidRPr="00584B3F">
              <w:t xml:space="preserve">Energy </w:t>
            </w:r>
            <w:ins w:id="1760" w:author="TEBA" w:date="2024-12-10T07:10:00Z">
              <w:r w:rsidR="009A56E6">
                <w:t xml:space="preserve">Attribute </w:t>
              </w:r>
            </w:ins>
            <w:del w:id="1761" w:author="TEBA" w:date="2024-12-10T07:11:00Z">
              <w:r w:rsidRPr="00584B3F" w:rsidDel="009A56E6">
                <w:delText xml:space="preserve">Credit </w:delText>
              </w:r>
            </w:del>
            <w:ins w:id="1762" w:author="TEBA" w:date="2024-12-10T07:11:00Z">
              <w:r w:rsidR="009A56E6">
                <w:t>Certificate</w:t>
              </w:r>
              <w:r w:rsidR="009A56E6" w:rsidRPr="00584B3F">
                <w:t xml:space="preserve"> </w:t>
              </w:r>
            </w:ins>
            <w:r w:rsidRPr="00584B3F">
              <w:t>(</w:t>
            </w:r>
            <w:del w:id="1763" w:author="TEBA" w:date="2024-12-10T07:11:00Z">
              <w:r w:rsidRPr="00584B3F" w:rsidDel="009A56E6">
                <w:delText>REC</w:delText>
              </w:r>
            </w:del>
            <w:ins w:id="1764" w:author="TEBA" w:date="2024-12-10T07:11:00Z">
              <w:r w:rsidR="009A56E6">
                <w:t>EAC</w:t>
              </w:r>
            </w:ins>
            <w:r w:rsidRPr="00584B3F">
              <w:t xml:space="preserve">) Account Holder </w:t>
            </w:r>
          </w:p>
          <w:p w14:paraId="6E75870D" w14:textId="77777777" w:rsidR="00584B3F" w:rsidRPr="00584B3F" w:rsidRDefault="00584B3F" w:rsidP="00584B3F">
            <w:pPr>
              <w:ind w:left="720"/>
              <w:jc w:val="both"/>
            </w:pPr>
          </w:p>
          <w:p w14:paraId="2DCAF815" w14:textId="77777777" w:rsidR="00584B3F" w:rsidRPr="00584B3F" w:rsidRDefault="00584B3F" w:rsidP="00584B3F">
            <w:pPr>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Independent Market Information System Registered Entity (IMRE)</w:t>
            </w:r>
          </w:p>
          <w:p w14:paraId="5E9C08EE" w14:textId="77777777" w:rsidR="00584B3F" w:rsidRPr="00584B3F" w:rsidRDefault="00584B3F" w:rsidP="00584B3F">
            <w:pPr>
              <w:ind w:left="720"/>
              <w:jc w:val="both"/>
            </w:pPr>
            <w:r w:rsidRPr="00584B3F">
              <w:t xml:space="preserve"> </w:t>
            </w:r>
          </w:p>
          <w:p w14:paraId="230F815B" w14:textId="77777777" w:rsidR="00584B3F" w:rsidRPr="00584B3F" w:rsidRDefault="00584B3F" w:rsidP="00584B3F">
            <w:pPr>
              <w:spacing w:after="120"/>
              <w:ind w:left="720"/>
              <w:jc w:val="both"/>
            </w:pPr>
            <w:r w:rsidRPr="00584B3F">
              <w:fldChar w:fldCharType="begin">
                <w:ffData>
                  <w:name w:val="Check1"/>
                  <w:enabled/>
                  <w:calcOnExit w:val="0"/>
                  <w:checkBox>
                    <w:sizeAuto/>
                    <w:default w:val="0"/>
                  </w:checkBox>
                </w:ffData>
              </w:fldChar>
            </w:r>
            <w:r w:rsidRPr="00584B3F">
              <w:instrText xml:space="preserve"> FORMCHECKBOX </w:instrText>
            </w:r>
            <w:r w:rsidR="0029772A">
              <w:fldChar w:fldCharType="separate"/>
            </w:r>
            <w:r w:rsidRPr="00584B3F">
              <w:fldChar w:fldCharType="end"/>
            </w:r>
            <w:r w:rsidRPr="00584B3F">
              <w:t xml:space="preserve"> Direct Current Tie Operator (DCTO) </w:t>
            </w:r>
          </w:p>
          <w:p w14:paraId="24E2534E"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B.</w:t>
            </w:r>
            <w:r w:rsidRPr="00584B3F">
              <w:rPr>
                <w:szCs w:val="20"/>
              </w:rPr>
              <w:tab/>
              <w:t>ERCOT is the Independent Organization certified under PURA §39.151 for the ERCOT Region; and</w:t>
            </w:r>
          </w:p>
          <w:p w14:paraId="19A2A99C" w14:textId="77777777" w:rsidR="00584B3F" w:rsidRPr="00584B3F" w:rsidRDefault="00584B3F" w:rsidP="00584B3F">
            <w:pPr>
              <w:tabs>
                <w:tab w:val="left" w:pos="-984"/>
                <w:tab w:val="left" w:pos="-720"/>
                <w:tab w:val="left" w:pos="0"/>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720" w:hanging="720"/>
              <w:jc w:val="both"/>
              <w:rPr>
                <w:szCs w:val="20"/>
              </w:rPr>
            </w:pPr>
            <w:r w:rsidRPr="00584B3F">
              <w:rPr>
                <w:szCs w:val="20"/>
              </w:rPr>
              <w:t>C.</w:t>
            </w:r>
            <w:r w:rsidRPr="00584B3F">
              <w:rPr>
                <w:szCs w:val="20"/>
              </w:rPr>
              <w:tab/>
              <w:t xml:space="preserve">The Parties enter into this Agreement </w:t>
            </w:r>
            <w:proofErr w:type="gramStart"/>
            <w:r w:rsidRPr="00584B3F">
              <w:rPr>
                <w:szCs w:val="20"/>
              </w:rPr>
              <w:t>in order to</w:t>
            </w:r>
            <w:proofErr w:type="gramEnd"/>
            <w:r w:rsidRPr="00584B3F">
              <w:rPr>
                <w:szCs w:val="20"/>
              </w:rPr>
              <w:t xml:space="preserve"> establish the terms and conditions by which ERCOT and Participant will discharge their respective duties and responsibilities under the ERCOT Protocols.</w:t>
            </w:r>
          </w:p>
          <w:p w14:paraId="10518A16" w14:textId="77777777" w:rsidR="00584B3F" w:rsidRPr="00584B3F" w:rsidRDefault="00584B3F" w:rsidP="00584B3F">
            <w:pPr>
              <w:jc w:val="both"/>
            </w:pPr>
          </w:p>
          <w:p w14:paraId="232B1B40" w14:textId="77777777" w:rsidR="00584B3F" w:rsidRPr="00584B3F" w:rsidRDefault="00584B3F" w:rsidP="00584B3F">
            <w:pPr>
              <w:jc w:val="both"/>
              <w:rPr>
                <w:szCs w:val="20"/>
                <w:u w:val="single"/>
              </w:rPr>
            </w:pPr>
            <w:r w:rsidRPr="00584B3F">
              <w:rPr>
                <w:szCs w:val="20"/>
                <w:u w:val="single"/>
              </w:rPr>
              <w:t>Agreements</w:t>
            </w:r>
          </w:p>
          <w:p w14:paraId="47C13500" w14:textId="77777777" w:rsidR="00584B3F" w:rsidRPr="00584B3F" w:rsidRDefault="00584B3F" w:rsidP="00584B3F">
            <w:pPr>
              <w:jc w:val="both"/>
            </w:pPr>
          </w:p>
          <w:p w14:paraId="5A1B172B" w14:textId="77777777" w:rsidR="00584B3F" w:rsidRPr="00584B3F" w:rsidRDefault="00584B3F" w:rsidP="00584B3F">
            <w:pPr>
              <w:widowControl w:val="0"/>
              <w:spacing w:after="240"/>
              <w:jc w:val="both"/>
              <w:rPr>
                <w:szCs w:val="20"/>
              </w:rPr>
            </w:pPr>
            <w:r w:rsidRPr="00584B3F">
              <w:rPr>
                <w:szCs w:val="20"/>
              </w:rPr>
              <w:lastRenderedPageBreak/>
              <w:t>NOW, THEREFORE, in consideration of the mutual covenants and promises contained herein, ERCOT and Participant (the “Parties”) hereby agree as follows:</w:t>
            </w:r>
          </w:p>
          <w:p w14:paraId="5C54A21D" w14:textId="77777777" w:rsidR="00584B3F" w:rsidRPr="00584B3F" w:rsidRDefault="00584B3F" w:rsidP="00584B3F">
            <w:pPr>
              <w:keepNext/>
              <w:keepLines/>
              <w:spacing w:before="120" w:after="120"/>
              <w:jc w:val="both"/>
            </w:pPr>
            <w:r w:rsidRPr="00584B3F">
              <w:rPr>
                <w:u w:val="single"/>
              </w:rPr>
              <w:t>Section 1. Notice.</w:t>
            </w:r>
            <w:r w:rsidRPr="00584B3F">
              <w:t xml:space="preserve">  </w:t>
            </w:r>
          </w:p>
          <w:p w14:paraId="35DC160A" w14:textId="77777777" w:rsidR="00584B3F" w:rsidRPr="00584B3F" w:rsidRDefault="00584B3F" w:rsidP="00584B3F">
            <w:pPr>
              <w:spacing w:before="120" w:after="120"/>
              <w:jc w:val="both"/>
            </w:pPr>
            <w:r w:rsidRPr="00584B3F">
              <w:t>All notices required to be given under this Agreement shall be in writing, and shall be deemed delivered three (3) days after being deposited in the U.S. mail, first class postage prepaid, registered (or certified) mail, return receipt requested, addressed to the other Party at the address specified in this Agreement or shall be deemed delivered on the day of receipt if sent in another manner requiring a signed receipt, such as courier delivery or overnight delivery service. Either Party may change its address for such notices by delivering to the other Party a written notice referring specifically to this Agreement. Notices required under the ERCOT Protocols shall be in accordance with the applicable Section of the ERCOT Protocols.</w:t>
            </w:r>
          </w:p>
          <w:p w14:paraId="57465FDD" w14:textId="77777777" w:rsidR="00584B3F" w:rsidRPr="00584B3F" w:rsidRDefault="00584B3F" w:rsidP="00584B3F">
            <w:pPr>
              <w:keepNext/>
              <w:spacing w:after="240"/>
              <w:jc w:val="both"/>
              <w:rPr>
                <w:iCs/>
                <w:szCs w:val="20"/>
              </w:rPr>
            </w:pPr>
            <w:r w:rsidRPr="00584B3F">
              <w:rPr>
                <w:iCs/>
                <w:szCs w:val="20"/>
              </w:rPr>
              <w:t>If to ERCOT:</w:t>
            </w:r>
          </w:p>
          <w:p w14:paraId="41D88025" w14:textId="77777777" w:rsidR="00584B3F" w:rsidRPr="00584B3F" w:rsidRDefault="00584B3F" w:rsidP="00584B3F">
            <w:pPr>
              <w:ind w:left="720"/>
              <w:jc w:val="both"/>
            </w:pPr>
            <w:r w:rsidRPr="00584B3F">
              <w:t>Electric Reliability Council of Texas, Inc.</w:t>
            </w:r>
          </w:p>
          <w:p w14:paraId="29B8E3A2" w14:textId="77777777" w:rsidR="00584B3F" w:rsidRPr="00584B3F" w:rsidRDefault="00584B3F" w:rsidP="00584B3F">
            <w:pPr>
              <w:ind w:left="720"/>
              <w:jc w:val="both"/>
            </w:pPr>
            <w:r w:rsidRPr="00584B3F">
              <w:t>Attn: Legal Department</w:t>
            </w:r>
          </w:p>
          <w:p w14:paraId="35018FAD" w14:textId="77777777" w:rsidR="00584B3F" w:rsidRPr="00584B3F" w:rsidRDefault="00584B3F" w:rsidP="00584B3F">
            <w:pPr>
              <w:ind w:left="720"/>
              <w:jc w:val="both"/>
            </w:pPr>
            <w:r w:rsidRPr="00584B3F">
              <w:t>8000 Metropolis Drive (Building E), Suite 100</w:t>
            </w:r>
          </w:p>
          <w:p w14:paraId="17F1A0D0" w14:textId="77777777" w:rsidR="00584B3F" w:rsidRPr="00584B3F" w:rsidRDefault="00584B3F" w:rsidP="00584B3F">
            <w:pPr>
              <w:ind w:left="720"/>
              <w:jc w:val="both"/>
            </w:pPr>
            <w:r w:rsidRPr="00584B3F">
              <w:t>Austin, Texas 78744</w:t>
            </w:r>
          </w:p>
          <w:p w14:paraId="2BB3118C" w14:textId="77777777" w:rsidR="00584B3F" w:rsidRPr="00584B3F" w:rsidRDefault="00584B3F" w:rsidP="00584B3F">
            <w:pPr>
              <w:ind w:left="720"/>
              <w:jc w:val="both"/>
            </w:pPr>
            <w:r w:rsidRPr="00584B3F">
              <w:t xml:space="preserve">Telephone: </w:t>
            </w:r>
            <w:r w:rsidRPr="00584B3F">
              <w:tab/>
              <w:t>(512) 225-7000</w:t>
            </w:r>
          </w:p>
          <w:p w14:paraId="0FB4F45D" w14:textId="77777777" w:rsidR="00584B3F" w:rsidRPr="00584B3F" w:rsidRDefault="00584B3F" w:rsidP="00584B3F">
            <w:pPr>
              <w:ind w:left="720"/>
              <w:jc w:val="both"/>
            </w:pPr>
            <w:r w:rsidRPr="00584B3F">
              <w:t xml:space="preserve">Facsimile: </w:t>
            </w:r>
            <w:r w:rsidRPr="00584B3F">
              <w:tab/>
              <w:t>(512) 225-7079</w:t>
            </w:r>
          </w:p>
          <w:p w14:paraId="2C0F58B9" w14:textId="77777777" w:rsidR="00584B3F" w:rsidRPr="00584B3F" w:rsidRDefault="00584B3F" w:rsidP="00584B3F">
            <w:pPr>
              <w:jc w:val="both"/>
            </w:pPr>
          </w:p>
          <w:p w14:paraId="63CB68E0" w14:textId="77777777" w:rsidR="00584B3F" w:rsidRPr="00584B3F" w:rsidRDefault="00584B3F" w:rsidP="00584B3F">
            <w:pPr>
              <w:spacing w:after="240"/>
              <w:jc w:val="both"/>
            </w:pPr>
            <w:r w:rsidRPr="00584B3F">
              <w:t>If to Participant:</w:t>
            </w:r>
          </w:p>
          <w:p w14:paraId="0D835802" w14:textId="77777777" w:rsidR="00584B3F" w:rsidRPr="00584B3F" w:rsidRDefault="00584B3F" w:rsidP="00584B3F">
            <w:pPr>
              <w:tabs>
                <w:tab w:val="left" w:pos="2160"/>
              </w:tabs>
              <w:spacing w:after="240"/>
              <w:ind w:left="2160" w:hanging="1440"/>
              <w:contextualSpacing/>
              <w:jc w:val="both"/>
              <w:rPr>
                <w:iCs/>
              </w:rPr>
            </w:pPr>
            <w:r w:rsidRPr="00584B3F">
              <w:rPr>
                <w:iCs/>
              </w:rPr>
              <w:t>[Participant Name]</w:t>
            </w:r>
          </w:p>
          <w:p w14:paraId="02D3F728" w14:textId="77777777" w:rsidR="00584B3F" w:rsidRPr="00584B3F" w:rsidRDefault="00584B3F" w:rsidP="00584B3F">
            <w:pPr>
              <w:tabs>
                <w:tab w:val="left" w:pos="2160"/>
              </w:tabs>
              <w:spacing w:after="240"/>
              <w:ind w:left="2160" w:hanging="1440"/>
              <w:contextualSpacing/>
              <w:jc w:val="both"/>
              <w:rPr>
                <w:iCs/>
              </w:rPr>
            </w:pPr>
            <w:r w:rsidRPr="00584B3F">
              <w:rPr>
                <w:iCs/>
              </w:rPr>
              <w:t>[Contact Person/Dept.]</w:t>
            </w:r>
          </w:p>
          <w:p w14:paraId="18BD7660" w14:textId="77777777" w:rsidR="00584B3F" w:rsidRPr="00584B3F" w:rsidRDefault="00584B3F" w:rsidP="00584B3F">
            <w:pPr>
              <w:tabs>
                <w:tab w:val="left" w:pos="2160"/>
              </w:tabs>
              <w:spacing w:after="240"/>
              <w:ind w:left="2160" w:hanging="1440"/>
              <w:contextualSpacing/>
              <w:jc w:val="both"/>
              <w:rPr>
                <w:iCs/>
              </w:rPr>
            </w:pPr>
            <w:r w:rsidRPr="00584B3F">
              <w:rPr>
                <w:iCs/>
              </w:rPr>
              <w:t>[Street Address]</w:t>
            </w:r>
          </w:p>
          <w:p w14:paraId="3773073C" w14:textId="77777777" w:rsidR="00584B3F" w:rsidRPr="00584B3F" w:rsidRDefault="00584B3F" w:rsidP="00584B3F">
            <w:pPr>
              <w:tabs>
                <w:tab w:val="left" w:pos="2160"/>
              </w:tabs>
              <w:spacing w:after="240"/>
              <w:ind w:left="2160" w:hanging="1440"/>
              <w:contextualSpacing/>
              <w:jc w:val="both"/>
              <w:rPr>
                <w:iCs/>
              </w:rPr>
            </w:pPr>
            <w:r w:rsidRPr="00584B3F">
              <w:rPr>
                <w:iCs/>
              </w:rPr>
              <w:t>[City, State Zip]</w:t>
            </w:r>
          </w:p>
          <w:p w14:paraId="52E968C7" w14:textId="77777777" w:rsidR="00584B3F" w:rsidRPr="00584B3F" w:rsidRDefault="00584B3F" w:rsidP="00584B3F">
            <w:pPr>
              <w:tabs>
                <w:tab w:val="left" w:pos="2160"/>
              </w:tabs>
              <w:spacing w:after="240"/>
              <w:ind w:left="2160" w:hanging="1440"/>
              <w:contextualSpacing/>
              <w:jc w:val="both"/>
              <w:rPr>
                <w:iCs/>
              </w:rPr>
            </w:pPr>
            <w:r w:rsidRPr="00584B3F">
              <w:rPr>
                <w:iCs/>
              </w:rPr>
              <w:t>[Telephone]</w:t>
            </w:r>
          </w:p>
          <w:p w14:paraId="5F658E48" w14:textId="77777777" w:rsidR="00584B3F" w:rsidRPr="00584B3F" w:rsidRDefault="00584B3F" w:rsidP="00584B3F">
            <w:pPr>
              <w:tabs>
                <w:tab w:val="left" w:pos="2160"/>
              </w:tabs>
              <w:spacing w:after="240"/>
              <w:ind w:left="2160" w:hanging="1440"/>
              <w:contextualSpacing/>
              <w:jc w:val="both"/>
              <w:rPr>
                <w:iCs/>
                <w:szCs w:val="20"/>
              </w:rPr>
            </w:pPr>
            <w:r w:rsidRPr="00584B3F">
              <w:rPr>
                <w:iCs/>
              </w:rPr>
              <w:t>[Facsimile]</w:t>
            </w:r>
          </w:p>
          <w:p w14:paraId="561040E3" w14:textId="77777777" w:rsidR="00584B3F" w:rsidRPr="00584B3F" w:rsidRDefault="00584B3F" w:rsidP="00584B3F">
            <w:pPr>
              <w:keepNext/>
              <w:spacing w:before="120" w:after="120"/>
              <w:jc w:val="both"/>
              <w:outlineLvl w:val="0"/>
              <w:rPr>
                <w:szCs w:val="20"/>
                <w:u w:val="single"/>
              </w:rPr>
            </w:pPr>
            <w:r w:rsidRPr="00584B3F">
              <w:rPr>
                <w:szCs w:val="20"/>
                <w:u w:val="single"/>
              </w:rPr>
              <w:t xml:space="preserve">Section 2.  Definitions. </w:t>
            </w:r>
          </w:p>
          <w:p w14:paraId="48963169" w14:textId="77777777" w:rsidR="00584B3F" w:rsidRPr="00584B3F" w:rsidRDefault="00584B3F" w:rsidP="00584B3F">
            <w:pPr>
              <w:spacing w:before="120" w:after="120"/>
              <w:ind w:left="720" w:hanging="720"/>
              <w:jc w:val="both"/>
              <w:outlineLvl w:val="1"/>
              <w:rPr>
                <w:szCs w:val="20"/>
              </w:rPr>
            </w:pPr>
            <w:r w:rsidRPr="00584B3F">
              <w:rPr>
                <w:szCs w:val="20"/>
              </w:rPr>
              <w:t>A.</w:t>
            </w:r>
            <w:r w:rsidRPr="00584B3F">
              <w:rPr>
                <w:szCs w:val="20"/>
              </w:rPr>
              <w:tab/>
              <w:t xml:space="preserve">Unless herein defined, all definitions and acronyms found in the ERCOT Protocols shall be incorporated by reference into this Agreement. </w:t>
            </w:r>
          </w:p>
          <w:p w14:paraId="44F26708" w14:textId="77777777" w:rsidR="00584B3F" w:rsidRPr="00584B3F" w:rsidRDefault="00584B3F" w:rsidP="00584B3F">
            <w:pPr>
              <w:widowControl w:val="0"/>
              <w:spacing w:before="120" w:after="120"/>
              <w:ind w:left="720" w:hanging="720"/>
              <w:jc w:val="both"/>
              <w:rPr>
                <w:szCs w:val="20"/>
              </w:rPr>
            </w:pPr>
            <w:r w:rsidRPr="00584B3F">
              <w:rPr>
                <w:szCs w:val="20"/>
              </w:rPr>
              <w:t>B.</w:t>
            </w:r>
            <w:r w:rsidRPr="00584B3F">
              <w:rPr>
                <w:szCs w:val="20"/>
              </w:rPr>
              <w:tab/>
              <w:t>“ERCOT Protocols” shall mean the document adopted by ERCOT, including any attachments or exhibits referenced in that document, as amended from time to time, that contains the scheduling, operating, planning, reliability, and Settlement (including Customer registration) policies, rules, guidelines, procedures, standards, and criteria of ERCOT. For the purposes of determining responsibilities and rights at a given time, the ERCOT Protocols, as amended in accordance with the change procedure(s) described in the ERCOT Protocols, in effect at the time of the performance or non-performance of an action, shall govern with respect to that action.</w:t>
            </w:r>
          </w:p>
          <w:p w14:paraId="2267683D" w14:textId="77777777" w:rsidR="00584B3F" w:rsidRPr="00584B3F" w:rsidRDefault="00584B3F" w:rsidP="00584B3F">
            <w:pPr>
              <w:keepNext/>
              <w:spacing w:before="120" w:after="120"/>
              <w:jc w:val="both"/>
              <w:outlineLvl w:val="0"/>
              <w:rPr>
                <w:i/>
                <w:szCs w:val="20"/>
                <w:u w:val="single"/>
              </w:rPr>
            </w:pPr>
            <w:r w:rsidRPr="00584B3F">
              <w:rPr>
                <w:szCs w:val="20"/>
                <w:u w:val="single"/>
              </w:rPr>
              <w:t>Section 3. Term and Termination.</w:t>
            </w:r>
          </w:p>
          <w:p w14:paraId="7416A6D3" w14:textId="77777777" w:rsidR="00584B3F" w:rsidRPr="00584B3F" w:rsidRDefault="00584B3F" w:rsidP="00584B3F">
            <w:pPr>
              <w:spacing w:before="120" w:after="120"/>
              <w:ind w:left="720" w:hanging="720"/>
              <w:jc w:val="both"/>
              <w:rPr>
                <w:spacing w:val="-3"/>
                <w:szCs w:val="20"/>
              </w:rPr>
            </w:pPr>
            <w:r w:rsidRPr="00584B3F">
              <w:rPr>
                <w:szCs w:val="20"/>
              </w:rPr>
              <w:t>A.</w:t>
            </w:r>
            <w:r w:rsidRPr="00584B3F">
              <w:rPr>
                <w:szCs w:val="20"/>
              </w:rPr>
              <w:tab/>
            </w:r>
            <w:r w:rsidRPr="00584B3F">
              <w:rPr>
                <w:szCs w:val="20"/>
                <w:u w:val="single"/>
              </w:rPr>
              <w:t>Term.</w:t>
            </w:r>
            <w:r w:rsidRPr="00584B3F">
              <w:rPr>
                <w:szCs w:val="20"/>
              </w:rPr>
              <w:t xml:space="preserve">  </w:t>
            </w:r>
            <w:r w:rsidRPr="00584B3F">
              <w:rPr>
                <w:spacing w:val="-3"/>
                <w:szCs w:val="20"/>
              </w:rPr>
              <w:t>The initial term ("Initial Term") of this Agreement shall commence on the Effective Date and continue until the last day of the month which is twelve (12) months from the Effective Date. After the Initial Term, this Agreement shall automatically renew for one-</w:t>
            </w:r>
            <w:r w:rsidRPr="00584B3F">
              <w:rPr>
                <w:spacing w:val="-3"/>
                <w:szCs w:val="20"/>
              </w:rPr>
              <w:lastRenderedPageBreak/>
              <w:t xml:space="preserve">year terms (a "Renewal Term") unless the standard form of this Agreement contained in the ERCOT Protocols has been modified by a change to the ERCOT Protocols.  If the standard form of this Agreement has been so modified, </w:t>
            </w:r>
            <w:r w:rsidRPr="00584B3F">
              <w:rPr>
                <w:szCs w:val="20"/>
              </w:rPr>
              <w:t xml:space="preserve">then </w:t>
            </w:r>
            <w:r w:rsidRPr="00584B3F">
              <w:rPr>
                <w:spacing w:val="-3"/>
                <w:szCs w:val="20"/>
              </w:rPr>
              <w:t>this Agreement will terminate upon the effective date of the replacement agreement</w:t>
            </w:r>
            <w:r w:rsidRPr="00584B3F">
              <w:rPr>
                <w:szCs w:val="20"/>
              </w:rPr>
              <w:t xml:space="preserve"> This Agreement may also be terminated during the Initial Term or the then-current Renewal Term in accordance with this Agreement.</w:t>
            </w:r>
          </w:p>
          <w:p w14:paraId="240AF579" w14:textId="77777777" w:rsidR="00584B3F" w:rsidRPr="00584B3F" w:rsidRDefault="00584B3F" w:rsidP="00584B3F">
            <w:pPr>
              <w:widowControl w:val="0"/>
              <w:spacing w:before="120" w:after="120"/>
              <w:jc w:val="both"/>
              <w:rPr>
                <w:szCs w:val="20"/>
              </w:rPr>
            </w:pPr>
            <w:r w:rsidRPr="00584B3F">
              <w:rPr>
                <w:szCs w:val="20"/>
              </w:rPr>
              <w:t>B.</w:t>
            </w:r>
            <w:r w:rsidRPr="00584B3F">
              <w:rPr>
                <w:szCs w:val="20"/>
              </w:rPr>
              <w:tab/>
            </w:r>
            <w:r w:rsidRPr="00584B3F">
              <w:rPr>
                <w:szCs w:val="20"/>
                <w:u w:val="single"/>
              </w:rPr>
              <w:t>Termination by Participant.</w:t>
            </w:r>
            <w:r w:rsidRPr="00584B3F">
              <w:rPr>
                <w:szCs w:val="20"/>
              </w:rPr>
              <w:t xml:space="preserve"> Participant may, at its option, terminate this Agreement: </w:t>
            </w:r>
          </w:p>
          <w:p w14:paraId="5377F082" w14:textId="77777777" w:rsidR="00584B3F" w:rsidRPr="00584B3F" w:rsidRDefault="00584B3F" w:rsidP="00584B3F">
            <w:pPr>
              <w:widowControl w:val="0"/>
              <w:spacing w:before="120" w:after="120"/>
              <w:ind w:left="1440" w:hanging="720"/>
              <w:jc w:val="both"/>
              <w:rPr>
                <w:szCs w:val="20"/>
              </w:rPr>
            </w:pPr>
            <w:r w:rsidRPr="00584B3F">
              <w:rPr>
                <w:szCs w:val="20"/>
              </w:rPr>
              <w:t xml:space="preserve">(1) </w:t>
            </w:r>
            <w:r w:rsidRPr="00584B3F">
              <w:rPr>
                <w:szCs w:val="20"/>
              </w:rPr>
              <w:tab/>
              <w:t>Immediately upon the failure of ERCOT to continue to be certified by the PUCT as the Independent Organization under PURA §39.151 without the immediate certification of another Independent Organization under PURA §39.151;</w:t>
            </w:r>
          </w:p>
          <w:p w14:paraId="3B5284FE" w14:textId="5B740BB6" w:rsidR="00584B3F" w:rsidRPr="00584B3F" w:rsidRDefault="00584B3F" w:rsidP="00584B3F">
            <w:pPr>
              <w:widowControl w:val="0"/>
              <w:spacing w:before="120" w:after="120"/>
              <w:ind w:left="1440" w:hanging="720"/>
              <w:jc w:val="both"/>
              <w:rPr>
                <w:szCs w:val="20"/>
              </w:rPr>
            </w:pPr>
            <w:r w:rsidRPr="00584B3F">
              <w:rPr>
                <w:szCs w:val="20"/>
              </w:rPr>
              <w:t xml:space="preserve">(2) </w:t>
            </w:r>
            <w:r w:rsidRPr="00584B3F">
              <w:rPr>
                <w:szCs w:val="20"/>
              </w:rPr>
              <w:tab/>
              <w:t>If the “</w:t>
            </w:r>
            <w:del w:id="1765" w:author="TEBA" w:date="2024-12-10T07:11:00Z">
              <w:r w:rsidRPr="00584B3F" w:rsidDel="009A56E6">
                <w:rPr>
                  <w:szCs w:val="20"/>
                </w:rPr>
                <w:delText xml:space="preserve">REC </w:delText>
              </w:r>
            </w:del>
            <w:ins w:id="1766" w:author="TEBA" w:date="2024-12-10T07:11:00Z">
              <w:r w:rsidR="009A56E6">
                <w:rPr>
                  <w:szCs w:val="20"/>
                </w:rPr>
                <w:t>EAC</w:t>
              </w:r>
              <w:r w:rsidR="009A56E6" w:rsidRPr="00584B3F">
                <w:rPr>
                  <w:szCs w:val="20"/>
                </w:rPr>
                <w:t xml:space="preserve"> </w:t>
              </w:r>
            </w:ins>
            <w:r w:rsidRPr="00584B3F">
              <w:rPr>
                <w:szCs w:val="20"/>
              </w:rPr>
              <w:t xml:space="preserve">Account Holder” box is checked in Section A. of the </w:t>
            </w:r>
            <w:r w:rsidRPr="00584B3F">
              <w:rPr>
                <w:i/>
                <w:szCs w:val="20"/>
              </w:rPr>
              <w:t>Recitals</w:t>
            </w:r>
            <w:r w:rsidRPr="00584B3F">
              <w:rPr>
                <w:szCs w:val="20"/>
              </w:rPr>
              <w:t xml:space="preserve"> section of this Agreement, Participant may, at its option, terminate this Agreement immediately if the PUCT ceases to certify ERCOT as the Entity approved by the PUCT (“Program Administrator”) for carrying out the administrative responsibilities related to the Renewable Energy Credit Program as set forth in PUC Substantive Rule 25.173(g) without the immediate certification of another Program Administrator under PURA §39.151; or</w:t>
            </w:r>
          </w:p>
          <w:p w14:paraId="67C4CEFA" w14:textId="77777777" w:rsidR="00584B3F" w:rsidRPr="00584B3F" w:rsidRDefault="00584B3F" w:rsidP="00584B3F">
            <w:pPr>
              <w:widowControl w:val="0"/>
              <w:spacing w:before="120" w:after="120"/>
              <w:ind w:left="1440" w:hanging="720"/>
              <w:jc w:val="both"/>
              <w:rPr>
                <w:szCs w:val="20"/>
              </w:rPr>
            </w:pPr>
            <w:r w:rsidRPr="00584B3F">
              <w:rPr>
                <w:szCs w:val="20"/>
              </w:rPr>
              <w:t>(3)</w:t>
            </w:r>
            <w:r w:rsidRPr="00584B3F">
              <w:rPr>
                <w:szCs w:val="20"/>
              </w:rPr>
              <w:tab/>
              <w:t>For any other reason at any time upon thirty days written notice to ERCOT.</w:t>
            </w:r>
          </w:p>
          <w:p w14:paraId="04452A56" w14:textId="77777777" w:rsidR="00584B3F" w:rsidRPr="00584B3F" w:rsidRDefault="00584B3F" w:rsidP="00584B3F">
            <w:pPr>
              <w:spacing w:before="120" w:after="120"/>
              <w:ind w:left="720" w:hanging="720"/>
              <w:jc w:val="both"/>
              <w:outlineLvl w:val="0"/>
              <w:rPr>
                <w:szCs w:val="20"/>
                <w:u w:val="single"/>
              </w:rPr>
            </w:pPr>
            <w:r w:rsidRPr="00584B3F">
              <w:rPr>
                <w:szCs w:val="20"/>
              </w:rPr>
              <w:t>C.</w:t>
            </w:r>
            <w:r w:rsidRPr="00584B3F">
              <w:rPr>
                <w:szCs w:val="20"/>
              </w:rPr>
              <w:tab/>
            </w:r>
            <w:r w:rsidRPr="00584B3F">
              <w:rPr>
                <w:szCs w:val="20"/>
                <w:u w:val="single"/>
              </w:rPr>
              <w:t>Effect of Termination and Survival of Terms.</w:t>
            </w:r>
            <w:r w:rsidRPr="00584B3F">
              <w:rPr>
                <w:szCs w:val="20"/>
              </w:rPr>
              <w:t xml:space="preserve">  If this Agreement is terminated by a Party pursuant to the terms hereof, </w:t>
            </w:r>
            <w:r w:rsidRPr="00584B3F">
              <w:rPr>
                <w:spacing w:val="-3"/>
                <w:szCs w:val="20"/>
              </w:rPr>
              <w:t xml:space="preserve">the rights and obligations of the Parties hereunder shall terminate, except that the rights and obligations of the Parties that have accrued under this Agreement prior to the date of termination shall survive. </w:t>
            </w:r>
          </w:p>
          <w:p w14:paraId="6C75CCBA" w14:textId="77777777" w:rsidR="00584B3F" w:rsidRPr="00584B3F" w:rsidRDefault="00584B3F" w:rsidP="00584B3F">
            <w:pPr>
              <w:spacing w:before="120" w:after="120"/>
              <w:jc w:val="both"/>
              <w:outlineLvl w:val="0"/>
              <w:rPr>
                <w:szCs w:val="20"/>
                <w:u w:val="single"/>
              </w:rPr>
            </w:pPr>
            <w:r w:rsidRPr="00584B3F">
              <w:rPr>
                <w:szCs w:val="20"/>
                <w:u w:val="single"/>
              </w:rPr>
              <w:t>Section 4. Representations, Warranties, and Covenants.</w:t>
            </w:r>
          </w:p>
          <w:p w14:paraId="7E3BF134" w14:textId="77777777" w:rsidR="00584B3F" w:rsidRPr="00584B3F" w:rsidRDefault="00584B3F" w:rsidP="00584B3F">
            <w:pPr>
              <w:spacing w:before="120" w:after="120"/>
              <w:jc w:val="both"/>
              <w:rPr>
                <w:szCs w:val="20"/>
              </w:rPr>
            </w:pPr>
            <w:r w:rsidRPr="00584B3F">
              <w:rPr>
                <w:szCs w:val="20"/>
              </w:rPr>
              <w:t>A.</w:t>
            </w:r>
            <w:r w:rsidRPr="00584B3F">
              <w:rPr>
                <w:szCs w:val="20"/>
              </w:rPr>
              <w:tab/>
            </w:r>
            <w:r w:rsidRPr="00584B3F">
              <w:rPr>
                <w:szCs w:val="20"/>
                <w:u w:val="single"/>
              </w:rPr>
              <w:t>Participant represents, warrants, and covenants that</w:t>
            </w:r>
            <w:r w:rsidRPr="00584B3F">
              <w:rPr>
                <w:szCs w:val="20"/>
              </w:rPr>
              <w:t xml:space="preserve">: </w:t>
            </w:r>
          </w:p>
          <w:p w14:paraId="5CA15EFC"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Participant is duly organized, validly existing and in good standing under the laws of the jurisdiction under which it is organized and is authorized to do business in Texas;</w:t>
            </w:r>
          </w:p>
          <w:p w14:paraId="35C5D692"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Participant has full power and authority to enter into this Agreement and perform all obligations, representations, warranties and covenants under this Agreement;</w:t>
            </w:r>
          </w:p>
          <w:p w14:paraId="01C55D89" w14:textId="77777777" w:rsidR="00584B3F" w:rsidRPr="00584B3F" w:rsidRDefault="00584B3F" w:rsidP="00584B3F">
            <w:pPr>
              <w:keepLines/>
              <w:spacing w:before="120" w:after="120"/>
              <w:ind w:left="1440" w:hanging="720"/>
              <w:jc w:val="both"/>
            </w:pPr>
            <w:r w:rsidRPr="00584B3F">
              <w:t>(3)</w:t>
            </w:r>
            <w:r w:rsidRPr="00584B3F">
              <w:tab/>
              <w:t>Participant’s past, present and future agreements or Participant’s organizational charter or bylaws, if any, or any provision of any indenture, mortgage, lien, lease, agreement, order, judgment, or decree to which Participant is a party or by which its assets or properties are bound do not materially affect performance of Participant’s obligations under this Agreement;</w:t>
            </w:r>
          </w:p>
          <w:p w14:paraId="0BA1F09E" w14:textId="77777777" w:rsidR="00584B3F" w:rsidRPr="00584B3F" w:rsidRDefault="00584B3F" w:rsidP="00584B3F">
            <w:pPr>
              <w:spacing w:before="120" w:after="120"/>
              <w:ind w:left="1440" w:hanging="720"/>
              <w:jc w:val="both"/>
            </w:pPr>
            <w:r w:rsidRPr="00584B3F">
              <w:t>(4)</w:t>
            </w:r>
            <w:r w:rsidRPr="00584B3F">
              <w:tab/>
              <w:t>Market Participant’s execution, delivery and performance of this Agreement by Participant have been duly authorized by all requisite action of its governing body;</w:t>
            </w:r>
          </w:p>
          <w:p w14:paraId="5E989871" w14:textId="77777777" w:rsidR="00584B3F" w:rsidRPr="00584B3F" w:rsidRDefault="00584B3F" w:rsidP="00584B3F">
            <w:pPr>
              <w:tabs>
                <w:tab w:val="num" w:pos="630"/>
                <w:tab w:val="num" w:pos="1440"/>
              </w:tabs>
              <w:spacing w:before="120" w:after="120"/>
              <w:ind w:left="1440" w:hanging="720"/>
              <w:jc w:val="both"/>
            </w:pPr>
            <w:r w:rsidRPr="00584B3F">
              <w:t>(5)</w:t>
            </w:r>
            <w:r w:rsidRPr="00584B3F">
              <w:tab/>
              <w:t xml:space="preserve">Except as set out in an exhibit (if any) to this Agreement, ERCOT has not, within the twenty-four (24) months preceding the Effective Date, terminated for Default any Prior Agreement with Participant, any company of which Participant is a successor in interest, or any Affiliate of Participant; </w:t>
            </w:r>
          </w:p>
          <w:p w14:paraId="1F1D1CFB" w14:textId="77777777" w:rsidR="00584B3F" w:rsidRPr="00584B3F" w:rsidRDefault="00584B3F" w:rsidP="00584B3F">
            <w:pPr>
              <w:tabs>
                <w:tab w:val="num" w:pos="630"/>
                <w:tab w:val="num" w:pos="1440"/>
              </w:tabs>
              <w:spacing w:before="120" w:after="120"/>
              <w:ind w:left="1440" w:hanging="720"/>
              <w:jc w:val="both"/>
            </w:pPr>
            <w:r w:rsidRPr="00584B3F">
              <w:lastRenderedPageBreak/>
              <w:t>(6)</w:t>
            </w:r>
            <w:r w:rsidRPr="00584B3F">
              <w:tab/>
              <w:t>If any Defaults are disclosed on any such exhibit mentioned in subsection 4(A)(5), either (a) ERCOT has been paid, before execution of this Agreement, all sums due to it in relation to such Prior Agreement, or (b) ERCOT, in its reasonable judgment, has determined that this Agreement is necessary for system reliability and Participant has made alternate arrangements satisfactory to ERCOT for the resolution of the Default under the Prior Agreement;</w:t>
            </w:r>
          </w:p>
          <w:p w14:paraId="3AED8FFE" w14:textId="77777777" w:rsidR="00584B3F" w:rsidRPr="00584B3F" w:rsidRDefault="00584B3F" w:rsidP="00584B3F">
            <w:pPr>
              <w:tabs>
                <w:tab w:val="left" w:pos="-984"/>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(7)</w:t>
            </w:r>
            <w:r w:rsidRPr="00584B3F">
              <w:tab/>
              <w:t xml:space="preserve">Participant has obtained, or will obtain prior to beginning performance under this Agreement, all licenses, registrations, certifications, permits and other 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46B9CFB3" w14:textId="77777777" w:rsidR="00584B3F" w:rsidRPr="00584B3F" w:rsidRDefault="00584B3F" w:rsidP="00584B3F">
            <w:pPr>
              <w:tabs>
                <w:tab w:val="left" w:pos="-984"/>
                <w:tab w:val="left" w:pos="-720"/>
                <w:tab w:val="left" w:pos="0"/>
                <w:tab w:val="num"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rPr>
                <w:szCs w:val="20"/>
              </w:rPr>
            </w:pPr>
            <w:r w:rsidRPr="00584B3F">
              <w:rPr>
                <w:szCs w:val="20"/>
              </w:rPr>
              <w:t>(8)</w:t>
            </w:r>
            <w:r w:rsidRPr="00584B3F">
              <w:rPr>
                <w:szCs w:val="20"/>
              </w:rPr>
              <w:tab/>
              <w:t>Participant is not in violation of any laws, ordinances, or governmental rules, regulations or order of any Governmental Authority or arbitration board materially affecting performance of this Agreement and to which it is subject;</w:t>
            </w:r>
          </w:p>
          <w:p w14:paraId="6161EA5B" w14:textId="77777777" w:rsidR="00584B3F" w:rsidRPr="00584B3F" w:rsidRDefault="00584B3F" w:rsidP="00584B3F">
            <w:pPr>
              <w:tabs>
                <w:tab w:val="left" w:pos="-984"/>
                <w:tab w:val="left" w:pos="-720"/>
                <w:tab w:val="num" w:pos="63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rPr>
                <w:spacing w:val="2"/>
              </w:rPr>
              <w:t>(9)</w:t>
            </w:r>
            <w:r w:rsidRPr="00584B3F">
              <w:rPr>
                <w:spacing w:val="2"/>
              </w:rPr>
              <w:tab/>
              <w:t>Participant is not Bankrupt, does not contemplate becoming Bankrupt nor, to its knowledge, will become Bankrupt</w:t>
            </w:r>
            <w:r w:rsidRPr="00584B3F">
              <w:t xml:space="preserve">; </w:t>
            </w:r>
          </w:p>
          <w:p w14:paraId="04688738" w14:textId="77777777" w:rsidR="00584B3F" w:rsidRPr="00584B3F" w:rsidRDefault="00584B3F" w:rsidP="00584B3F">
            <w:pPr>
              <w:tabs>
                <w:tab w:val="left" w:pos="-984"/>
                <w:tab w:val="left" w:pos="-720"/>
                <w:tab w:val="left" w:pos="0"/>
                <w:tab w:val="left" w:pos="720"/>
                <w:tab w:val="num"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ind w:left="1440" w:hanging="720"/>
              <w:jc w:val="both"/>
              <w:rPr>
                <w:sz w:val="22"/>
                <w:szCs w:val="20"/>
              </w:rPr>
            </w:pPr>
            <w:r w:rsidRPr="00584B3F">
              <w:rPr>
                <w:sz w:val="22"/>
                <w:szCs w:val="20"/>
              </w:rPr>
              <w:t>(</w:t>
            </w:r>
            <w:r w:rsidRPr="00584B3F">
              <w:rPr>
                <w:spacing w:val="2"/>
              </w:rPr>
              <w:t>10)</w:t>
            </w:r>
            <w:r w:rsidRPr="00584B3F">
              <w:rPr>
                <w:spacing w:val="2"/>
              </w:rPr>
              <w:tab/>
              <w:t>Participant acknowledges that it has received and is familiar with the ERCOT Protocols; and</w:t>
            </w:r>
          </w:p>
          <w:p w14:paraId="391820DF"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Participant acknowledges and affirms that the foregoing representations, warranties and covenants are continuing in nature</w:t>
            </w:r>
            <w:r w:rsidRPr="00584B3F">
              <w:rPr>
                <w:sz w:val="22"/>
                <w:szCs w:val="20"/>
              </w:rPr>
              <w:t xml:space="preserve"> throughout </w:t>
            </w:r>
            <w:r w:rsidRPr="00584B3F">
              <w:rPr>
                <w:szCs w:val="20"/>
              </w:rPr>
              <w:t xml:space="preserve">the term of </w:t>
            </w:r>
            <w:r w:rsidRPr="00584B3F">
              <w:rPr>
                <w:sz w:val="22"/>
                <w:szCs w:val="20"/>
              </w:rPr>
              <w:t>this Agreement</w:t>
            </w:r>
            <w:r w:rsidRPr="00584B3F">
              <w:rPr>
                <w:szCs w:val="20"/>
              </w:rPr>
              <w:t>.  For purposes of this Section, “materially affecting performance” means resulting in a materially adverse effect on Participant’s performance of its obligations under this Agreement.</w:t>
            </w:r>
          </w:p>
          <w:p w14:paraId="6DB1E752" w14:textId="77777777" w:rsidR="00584B3F" w:rsidRPr="00584B3F" w:rsidRDefault="00584B3F" w:rsidP="00584B3F">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jc w:val="both"/>
              <w:rPr>
                <w:u w:val="single"/>
              </w:rPr>
            </w:pPr>
            <w:r w:rsidRPr="00584B3F">
              <w:t>B.</w:t>
            </w:r>
            <w:r w:rsidRPr="00584B3F">
              <w:tab/>
            </w:r>
            <w:r w:rsidRPr="00584B3F">
              <w:rPr>
                <w:u w:val="single"/>
              </w:rPr>
              <w:t>ERCOT represents, warrants and covenants that:</w:t>
            </w:r>
          </w:p>
          <w:p w14:paraId="5D042C99" w14:textId="77777777" w:rsidR="00584B3F" w:rsidRPr="00584B3F" w:rsidRDefault="00584B3F" w:rsidP="00584B3F">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before="120" w:after="120"/>
              <w:ind w:left="1440" w:hanging="720"/>
              <w:jc w:val="both"/>
            </w:pPr>
            <w:r w:rsidRPr="00584B3F">
              <w:t>(1)</w:t>
            </w:r>
            <w:r w:rsidRPr="00584B3F">
              <w:tab/>
              <w:t>ERCOT is the Independent Organization certified under PURA §39.151 for the ERCOT Region;</w:t>
            </w:r>
          </w:p>
          <w:p w14:paraId="042FD482" w14:textId="77777777" w:rsidR="00584B3F" w:rsidRPr="00584B3F" w:rsidRDefault="00584B3F" w:rsidP="00584B3F">
            <w:pPr>
              <w:tabs>
                <w:tab w:val="left" w:pos="1440"/>
              </w:tabs>
              <w:spacing w:before="120" w:after="120"/>
              <w:ind w:left="1440" w:hanging="720"/>
              <w:jc w:val="both"/>
              <w:rPr>
                <w:szCs w:val="20"/>
              </w:rPr>
            </w:pPr>
            <w:r w:rsidRPr="00584B3F">
              <w:rPr>
                <w:szCs w:val="20"/>
              </w:rPr>
              <w:t>(2)</w:t>
            </w:r>
            <w:r w:rsidRPr="00584B3F">
              <w:rPr>
                <w:szCs w:val="20"/>
              </w:rPr>
              <w:tab/>
              <w:t>ERCOT is duly organized, validly existing and in good standing under the laws of Texas, and is authorized to do business in Texas;</w:t>
            </w:r>
          </w:p>
          <w:p w14:paraId="39F83A6C"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ERCOT has full power and authority to enter into this Agreement and perform </w:t>
            </w:r>
            <w:proofErr w:type="gramStart"/>
            <w:r w:rsidRPr="00584B3F">
              <w:rPr>
                <w:szCs w:val="20"/>
              </w:rPr>
              <w:t>all of</w:t>
            </w:r>
            <w:proofErr w:type="gramEnd"/>
            <w:r w:rsidRPr="00584B3F">
              <w:rPr>
                <w:szCs w:val="20"/>
              </w:rPr>
              <w:t xml:space="preserve"> ERCOT’s obligations, representations, warranties and covenants under this Agreement;</w:t>
            </w:r>
          </w:p>
          <w:p w14:paraId="02E607B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ERCOT's past, present and future agreements or ERCOT's organizational charter or bylaws, if any, or any provision of any indenture, mortgage, lien, lease, agreement, order, judgment, or decree to which ERCOT is a party or by which its assets or properties are bound do not materially affect performance of ERCOT's obligations under this Agreement;</w:t>
            </w:r>
          </w:p>
          <w:p w14:paraId="4DC3DAF1" w14:textId="77777777" w:rsidR="00584B3F" w:rsidRPr="00584B3F" w:rsidRDefault="00584B3F" w:rsidP="00584B3F">
            <w:pPr>
              <w:spacing w:before="120" w:after="120"/>
              <w:ind w:left="1440" w:hanging="720"/>
              <w:jc w:val="both"/>
              <w:rPr>
                <w:szCs w:val="20"/>
              </w:rPr>
            </w:pPr>
            <w:r w:rsidRPr="00584B3F">
              <w:rPr>
                <w:szCs w:val="20"/>
              </w:rPr>
              <w:t>(5)</w:t>
            </w:r>
            <w:r w:rsidRPr="00584B3F">
              <w:rPr>
                <w:szCs w:val="20"/>
              </w:rPr>
              <w:tab/>
              <w:t>The execution, delivery and performance of this Agreement by ERCOT have been duly authorized by all requisite action of its governing body;</w:t>
            </w:r>
          </w:p>
          <w:p w14:paraId="6DB31E00" w14:textId="77777777" w:rsidR="00584B3F" w:rsidRPr="00584B3F" w:rsidRDefault="00584B3F" w:rsidP="00584B3F">
            <w:pPr>
              <w:spacing w:before="120" w:after="120"/>
              <w:ind w:left="1440" w:hanging="720"/>
              <w:jc w:val="both"/>
              <w:rPr>
                <w:szCs w:val="20"/>
              </w:rPr>
            </w:pPr>
            <w:r w:rsidRPr="00584B3F">
              <w:rPr>
                <w:szCs w:val="20"/>
              </w:rPr>
              <w:t>(6)</w:t>
            </w:r>
            <w:r w:rsidRPr="00584B3F">
              <w:rPr>
                <w:szCs w:val="20"/>
              </w:rPr>
              <w:tab/>
              <w:t xml:space="preserve">ERCOT has obtained, or will obtain prior to beginning performance under this Agreement, all licenses, registrations, certifications, permits and other </w:t>
            </w:r>
            <w:r w:rsidRPr="00584B3F">
              <w:rPr>
                <w:szCs w:val="20"/>
              </w:rPr>
              <w:lastRenderedPageBreak/>
              <w:t xml:space="preserve">authorizations and has taken, or will take prior to beginning performance under this Agreement, all actions required by applicable laws or governmental regulations except licenses, registrations, certifications, permits or other authorizations that do not materially affect performance under this Agreement; </w:t>
            </w:r>
          </w:p>
          <w:p w14:paraId="0B92DDAA" w14:textId="77777777" w:rsidR="00584B3F" w:rsidRPr="00584B3F" w:rsidRDefault="00584B3F" w:rsidP="00584B3F">
            <w:pPr>
              <w:spacing w:before="120" w:after="120"/>
              <w:ind w:left="1440" w:hanging="720"/>
              <w:jc w:val="both"/>
              <w:rPr>
                <w:szCs w:val="20"/>
              </w:rPr>
            </w:pPr>
            <w:r w:rsidRPr="00584B3F">
              <w:rPr>
                <w:szCs w:val="20"/>
              </w:rPr>
              <w:t>(7)</w:t>
            </w:r>
            <w:r w:rsidRPr="00584B3F">
              <w:rPr>
                <w:szCs w:val="20"/>
              </w:rPr>
              <w:tab/>
              <w:t>ERCOT is not in violation of any laws, ordinances, or governmental rules, regulations or order of any Governmental Authority or arbitration board materially affecting performance of this Agreement and to which it is subject;</w:t>
            </w:r>
          </w:p>
          <w:p w14:paraId="1C4E7962"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 xml:space="preserve">ERCOT is not Bankrupt, does not contemplate becoming Bankrupt nor, to its knowledge, will become Bankrupt; and </w:t>
            </w:r>
          </w:p>
          <w:p w14:paraId="0993680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ERCOT acknowledges and affirms that the foregoing representations, warranties, and covenants are continuing in nature throughout the term of this Agreement.  For purposes of this Section, “materially affecting performance” means resulting in a materially adverse effect on ERCOT's performance of its obligations under this Agreement.</w:t>
            </w:r>
          </w:p>
          <w:p w14:paraId="770B0D63" w14:textId="77777777" w:rsidR="00584B3F" w:rsidRPr="00584B3F" w:rsidRDefault="00584B3F" w:rsidP="00584B3F">
            <w:pPr>
              <w:spacing w:before="120" w:after="120"/>
              <w:jc w:val="both"/>
              <w:rPr>
                <w:u w:val="single"/>
              </w:rPr>
            </w:pPr>
            <w:r w:rsidRPr="00584B3F">
              <w:rPr>
                <w:u w:val="single"/>
              </w:rPr>
              <w:t>Section 5. Participant Obligations.</w:t>
            </w:r>
          </w:p>
          <w:p w14:paraId="7E0D9349"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Participant shall comply with, and be bound by, all ERCOT Protocols.</w:t>
            </w:r>
          </w:p>
          <w:p w14:paraId="69D84F54" w14:textId="77777777" w:rsidR="00584B3F" w:rsidRPr="00584B3F" w:rsidRDefault="00584B3F" w:rsidP="00584B3F">
            <w:pPr>
              <w:spacing w:before="120" w:after="120"/>
              <w:ind w:left="720" w:hanging="720"/>
              <w:jc w:val="both"/>
              <w:outlineLvl w:val="1"/>
              <w:rPr>
                <w:szCs w:val="20"/>
              </w:rPr>
            </w:pPr>
            <w:r w:rsidRPr="00584B3F">
              <w:rPr>
                <w:szCs w:val="20"/>
              </w:rPr>
              <w:t>B.</w:t>
            </w:r>
            <w:r w:rsidRPr="00584B3F">
              <w:rPr>
                <w:szCs w:val="20"/>
              </w:rPr>
              <w:tab/>
              <w:t xml:space="preserve">Participant shall not take any action, without first providing written notice to ERCOT and reasonable time for ERCOT and Market Participants to respond, that would cause a Market Participant within the ERCOT Region that is not a “public utility” under the Federal Power Act or ERCOT itself to become a “public utility” under the Federal Power Act or become subject to the plenary jurisdiction of the Federal Energy Regulatory Commission.  </w:t>
            </w:r>
          </w:p>
          <w:p w14:paraId="2A683471" w14:textId="77777777" w:rsidR="00584B3F" w:rsidRPr="00584B3F" w:rsidRDefault="00584B3F" w:rsidP="00584B3F">
            <w:pPr>
              <w:widowControl w:val="0"/>
              <w:spacing w:before="120" w:after="120"/>
              <w:jc w:val="both"/>
              <w:rPr>
                <w:szCs w:val="20"/>
                <w:u w:val="single"/>
              </w:rPr>
            </w:pPr>
            <w:r w:rsidRPr="00584B3F">
              <w:rPr>
                <w:szCs w:val="20"/>
                <w:u w:val="single"/>
              </w:rPr>
              <w:t>Section 6. ERCOT Obligations.</w:t>
            </w:r>
          </w:p>
          <w:p w14:paraId="7AB08E3E"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ERCOT shall comply with, and be bound by, all ERCOT Protocols.</w:t>
            </w:r>
          </w:p>
          <w:p w14:paraId="624DCD64"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ERCOT shall not take any action, without first providing written notice to Participant and reasonable time for Participant and other Market Participants to respond, that would cause Participant, if Participant is not a “public utility” under the Federal Power Act, or ERCOT itself to become a “public utility” under the Federal Power Act or become subject to the plenary jurisdiction of the Federal Energy Regulatory Commission.  If ERCOT receives any notice </w:t>
            </w:r>
            <w:proofErr w:type="gramStart"/>
            <w:r w:rsidRPr="00584B3F">
              <w:rPr>
                <w:szCs w:val="20"/>
              </w:rPr>
              <w:t>similar to</w:t>
            </w:r>
            <w:proofErr w:type="gramEnd"/>
            <w:r w:rsidRPr="00584B3F">
              <w:rPr>
                <w:szCs w:val="20"/>
              </w:rPr>
              <w:t xml:space="preserve"> that described in Section 5(B) from any Market Participant, ERCOT shall provide notice of same to Participant. </w:t>
            </w:r>
          </w:p>
          <w:p w14:paraId="5DCD72AF"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7. [RESERVED] </w:t>
            </w:r>
          </w:p>
          <w:p w14:paraId="2DB578FE" w14:textId="77777777" w:rsidR="00584B3F" w:rsidRPr="00584B3F" w:rsidRDefault="00584B3F" w:rsidP="00584B3F">
            <w:pPr>
              <w:widowControl w:val="0"/>
              <w:spacing w:before="120" w:after="120"/>
              <w:jc w:val="both"/>
              <w:rPr>
                <w:szCs w:val="20"/>
                <w:u w:val="single"/>
              </w:rPr>
            </w:pPr>
            <w:r w:rsidRPr="00584B3F">
              <w:rPr>
                <w:szCs w:val="20"/>
                <w:u w:val="single"/>
              </w:rPr>
              <w:t xml:space="preserve">Section 8. Default. </w:t>
            </w:r>
          </w:p>
          <w:p w14:paraId="25EF84D0" w14:textId="77777777" w:rsidR="00584B3F" w:rsidRPr="00584B3F" w:rsidRDefault="00584B3F" w:rsidP="00584B3F">
            <w:pPr>
              <w:tabs>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pPr>
            <w:r w:rsidRPr="00584B3F">
              <w:tab/>
              <w:t>A.</w:t>
            </w:r>
            <w:r w:rsidRPr="00584B3F">
              <w:tab/>
            </w:r>
            <w:r w:rsidRPr="00584B3F">
              <w:rPr>
                <w:u w:val="single"/>
              </w:rPr>
              <w:t>Event of Default.</w:t>
            </w:r>
            <w:r w:rsidRPr="00584B3F">
              <w:t xml:space="preserve"> </w:t>
            </w:r>
          </w:p>
          <w:p w14:paraId="70C6DF8C" w14:textId="77777777" w:rsidR="00584B3F" w:rsidRPr="00584B3F" w:rsidRDefault="00584B3F" w:rsidP="00584B3F">
            <w:pPr>
              <w:spacing w:before="120" w:after="120"/>
              <w:ind w:left="1440" w:hanging="720"/>
              <w:jc w:val="both"/>
              <w:rPr>
                <w:szCs w:val="20"/>
              </w:rPr>
            </w:pPr>
            <w:r w:rsidRPr="00584B3F">
              <w:rPr>
                <w:spacing w:val="-3"/>
                <w:szCs w:val="20"/>
              </w:rPr>
              <w:t>(1)</w:t>
            </w:r>
            <w:r w:rsidRPr="00584B3F">
              <w:rPr>
                <w:spacing w:val="-3"/>
                <w:szCs w:val="20"/>
              </w:rPr>
              <w:tab/>
            </w:r>
            <w:r w:rsidRPr="00584B3F">
              <w:rPr>
                <w:szCs w:val="20"/>
              </w:rPr>
              <w:t xml:space="preserve">Failure by Participant to (i) pay when due, any payment or Financial Security obligation owed to ERCOT or its designee, if applicable, under any agreement with ERCOT (“Payment Breach”), or (ii) designate/maintain an association with a QSE (if required by the ERCOT Protocols) (“QSE Affiliation Breach”), shall constitute a material breach and event of default ("Default") unless cured within one (1) Bank Business Day after ERCOT delivers written notice of the breach to Participant.  Provided further that if such a material breach, regardless of whether </w:t>
            </w:r>
            <w:r w:rsidRPr="00584B3F">
              <w:rPr>
                <w:szCs w:val="20"/>
              </w:rPr>
              <w:lastRenderedPageBreak/>
              <w:t>the breaching Party cures the breach within the allotted time after notice of the material breach, occurs more than three (3) times in a 12-month period, the fourth such breach shall constitute a Default.</w:t>
            </w:r>
          </w:p>
          <w:p w14:paraId="187B02B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 material breach other than a Payment Breach or a QSE Affiliation Breach includes any material failure by Participant to comply with the ERCOT Protocols.  A material breach under this subsection shall constitute an event of Default by Participant unless cured within fourteen (14) Business Days after delivery by ERCOT of written notice of the material breach to Participant.  Participant must begin work or other efforts within three (3) Business Days to cure such material breach after delivery of the breach notice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in a 12-month period, the fourth such breach shall constitute a Default.  </w:t>
            </w:r>
          </w:p>
          <w:p w14:paraId="4223B58B" w14:textId="77777777" w:rsidR="00584B3F" w:rsidRPr="00584B3F" w:rsidRDefault="00584B3F" w:rsidP="00584B3F">
            <w:pPr>
              <w:spacing w:before="120" w:after="120"/>
              <w:ind w:left="1440"/>
              <w:jc w:val="both"/>
              <w:rPr>
                <w:szCs w:val="20"/>
              </w:rPr>
            </w:pPr>
            <w:r w:rsidRPr="00584B3F">
              <w:rPr>
                <w:szCs w:val="20"/>
              </w:rPr>
              <w:t>A material breach under this subsection shall not result in a Default if the breach cannot reasonably be cured within fourteen (14) Business Days, and Participant:</w:t>
            </w:r>
          </w:p>
          <w:p w14:paraId="6EF85C87" w14:textId="77777777" w:rsidR="00584B3F" w:rsidRPr="00584B3F" w:rsidRDefault="00584B3F" w:rsidP="00584B3F">
            <w:pPr>
              <w:spacing w:before="120" w:after="120"/>
              <w:ind w:left="2160" w:hanging="720"/>
              <w:jc w:val="both"/>
              <w:rPr>
                <w:szCs w:val="20"/>
              </w:rPr>
            </w:pPr>
            <w:r w:rsidRPr="00584B3F">
              <w:rPr>
                <w:szCs w:val="20"/>
              </w:rPr>
              <w:t xml:space="preserve">(a) </w:t>
            </w:r>
            <w:r w:rsidRPr="00584B3F">
              <w:rPr>
                <w:szCs w:val="20"/>
              </w:rPr>
              <w:tab/>
              <w:t xml:space="preserve">Promptly provides ERCOT with written notice of the reasons why the breach cannot reasonably be cured within fourteen (14) Business Days; </w:t>
            </w:r>
          </w:p>
          <w:p w14:paraId="49028860" w14:textId="77777777" w:rsidR="00584B3F" w:rsidRPr="00584B3F" w:rsidRDefault="00584B3F" w:rsidP="00584B3F">
            <w:pPr>
              <w:spacing w:before="120" w:after="120"/>
              <w:ind w:left="2160" w:hanging="720"/>
              <w:jc w:val="both"/>
              <w:rPr>
                <w:szCs w:val="20"/>
              </w:rPr>
            </w:pPr>
            <w:r w:rsidRPr="00584B3F">
              <w:rPr>
                <w:szCs w:val="20"/>
              </w:rPr>
              <w:t xml:space="preserve">(b) </w:t>
            </w:r>
            <w:r w:rsidRPr="00584B3F">
              <w:rPr>
                <w:szCs w:val="20"/>
              </w:rPr>
              <w:tab/>
              <w:t xml:space="preserve">Begins to work or other efforts to cure the breach within three (3) Business Days after ERCOT’s delivery of the notice to Participant; and </w:t>
            </w:r>
          </w:p>
          <w:p w14:paraId="0136A2EB" w14:textId="77777777" w:rsidR="00584B3F" w:rsidRPr="00584B3F" w:rsidRDefault="00584B3F" w:rsidP="00584B3F">
            <w:pPr>
              <w:spacing w:before="120" w:after="240"/>
              <w:ind w:left="2160" w:hanging="720"/>
              <w:jc w:val="both"/>
              <w:rPr>
                <w:szCs w:val="20"/>
              </w:rPr>
            </w:pPr>
            <w:r w:rsidRPr="00584B3F">
              <w:rPr>
                <w:szCs w:val="20"/>
              </w:rPr>
              <w:t>(c)</w:t>
            </w:r>
            <w:r w:rsidRPr="00584B3F">
              <w:rPr>
                <w:szCs w:val="20"/>
              </w:rPr>
              <w:tab/>
              <w:t>Prosecutes the curative work or efforts with reasonable diligence until the curative work or efforts are completed.</w:t>
            </w:r>
          </w:p>
          <w:p w14:paraId="2814D542"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Bankruptcy by Participant, except for the filing of a petition in involuntary bankruptcy or similar involuntary proceedings, that is dismissed within 90 days thereafter, shall constitute an event of Default.</w:t>
            </w:r>
          </w:p>
          <w:p w14:paraId="42460E2F" w14:textId="77777777" w:rsidR="00584B3F" w:rsidRPr="00584B3F" w:rsidRDefault="00584B3F" w:rsidP="00584B3F">
            <w:pPr>
              <w:spacing w:before="120" w:after="120"/>
              <w:ind w:left="1440" w:hanging="720"/>
              <w:jc w:val="both"/>
              <w:rPr>
                <w:szCs w:val="20"/>
              </w:rPr>
            </w:pPr>
            <w:r w:rsidRPr="00584B3F">
              <w:rPr>
                <w:szCs w:val="20"/>
              </w:rPr>
              <w:t>(4)</w:t>
            </w:r>
            <w:r w:rsidRPr="00584B3F">
              <w:rPr>
                <w:szCs w:val="20"/>
              </w:rPr>
              <w:tab/>
              <w:t>Except as otherwise excused herein, a material breach of this Agreement by ERCOT, including any material failure by ERCOT to comply with the ERCOT Protocols, other than a Payment Breach, shall constitute a Default by ERCOT unless cured within fourteen (14) Business Days after delivery by Participant of written notice of the material breach to ERCOT.  ERCOT must begin work or other efforts within three (3) Business Days to cure such material breach after delivery by Participant of written notice of such material breach by ERCOT and must prosecute such work or other efforts with reasonable diligence until the breach is cured.  Provided further that if a material breach, regardless of whether such breach is cured within the allotted time after notice of the material breach, occurs more than three (3) times within a 12-month period, the fourth such breach shall constitute a Default.</w:t>
            </w:r>
          </w:p>
          <w:p w14:paraId="149AF1D0" w14:textId="77777777" w:rsidR="00584B3F" w:rsidRPr="00584B3F" w:rsidRDefault="00584B3F" w:rsidP="00584B3F">
            <w:pPr>
              <w:spacing w:before="120" w:after="100" w:afterAutospacing="1"/>
              <w:ind w:left="1440" w:hanging="720"/>
              <w:jc w:val="both"/>
              <w:rPr>
                <w:szCs w:val="20"/>
              </w:rPr>
            </w:pPr>
            <w:r w:rsidRPr="00584B3F">
              <w:rPr>
                <w:szCs w:val="20"/>
              </w:rPr>
              <w:t>(5)</w:t>
            </w:r>
            <w:r w:rsidRPr="00584B3F">
              <w:rPr>
                <w:szCs w:val="20"/>
              </w:rPr>
              <w:tab/>
              <w:t>If, due to a Force Majeure Event, a Party is in breach with respect to any obligation hereunder, such breach shall not result in a Default by that Party.</w:t>
            </w:r>
          </w:p>
          <w:p w14:paraId="173B745C" w14:textId="77777777" w:rsidR="00584B3F" w:rsidRPr="00584B3F" w:rsidRDefault="00584B3F" w:rsidP="00584B3F">
            <w:pPr>
              <w:spacing w:before="120" w:after="120"/>
              <w:ind w:left="720" w:hanging="720"/>
              <w:jc w:val="both"/>
              <w:rPr>
                <w:szCs w:val="20"/>
                <w:u w:val="single"/>
              </w:rPr>
            </w:pPr>
            <w:r w:rsidRPr="00584B3F">
              <w:rPr>
                <w:szCs w:val="20"/>
              </w:rPr>
              <w:t>B.</w:t>
            </w:r>
            <w:r w:rsidRPr="00584B3F">
              <w:rPr>
                <w:szCs w:val="20"/>
              </w:rPr>
              <w:tab/>
            </w:r>
            <w:r w:rsidRPr="00584B3F">
              <w:rPr>
                <w:szCs w:val="20"/>
                <w:u w:val="single"/>
              </w:rPr>
              <w:t>Remedies for Default.</w:t>
            </w:r>
          </w:p>
          <w:p w14:paraId="5EEB9EF3" w14:textId="77777777" w:rsidR="00584B3F" w:rsidRPr="00584B3F" w:rsidRDefault="00584B3F" w:rsidP="00584B3F">
            <w:pPr>
              <w:spacing w:before="120" w:after="120"/>
              <w:ind w:left="1440" w:hanging="720"/>
              <w:jc w:val="both"/>
              <w:rPr>
                <w:szCs w:val="20"/>
              </w:rPr>
            </w:pPr>
            <w:r w:rsidRPr="00584B3F">
              <w:rPr>
                <w:szCs w:val="20"/>
              </w:rPr>
              <w:lastRenderedPageBreak/>
              <w:t>(1)</w:t>
            </w:r>
            <w:r w:rsidRPr="00584B3F">
              <w:rPr>
                <w:szCs w:val="20"/>
              </w:rPr>
              <w:tab/>
            </w:r>
            <w:r w:rsidRPr="00584B3F">
              <w:rPr>
                <w:szCs w:val="20"/>
                <w:u w:val="single"/>
              </w:rPr>
              <w:t>ERCOT's Remedies for Default.</w:t>
            </w:r>
            <w:r w:rsidRPr="00584B3F">
              <w:rPr>
                <w:szCs w:val="20"/>
              </w:rPr>
              <w:t xml:space="preserve">  In the event of a Default by Participant, ERCOT may pursue any remedies ERCOT has under this Agreement, at law, or in equity, subject to the provisions of Section 10: Dispute Resolution of this Agreement.  In the event of a Default by Participant, if the ERCOT Protocols do not specify a remedy for a particular Default, ERCOT may, at its option, upon written notice to Participant, immediately terminate this Agreement, with termination to be effective upon the date of delivery of notice.  In the event of Participant’s bankruptcy, Participant waives any right to challenge ERCOT’s right to set off amounts ERCOT owes to Participant by the amount of any sums owed by Participant to ERCOT, including any amounts owed pursuant to the operation of the Protocols.  </w:t>
            </w:r>
          </w:p>
          <w:p w14:paraId="103DAC98" w14:textId="77777777" w:rsidR="00584B3F" w:rsidRPr="00584B3F" w:rsidRDefault="00584B3F" w:rsidP="00584B3F">
            <w:pPr>
              <w:spacing w:before="120" w:after="120"/>
              <w:ind w:left="1440" w:hanging="720"/>
              <w:jc w:val="both"/>
              <w:rPr>
                <w:szCs w:val="20"/>
              </w:rPr>
            </w:pPr>
          </w:p>
          <w:p w14:paraId="2912EE4E"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r>
            <w:r w:rsidRPr="00584B3F">
              <w:rPr>
                <w:szCs w:val="20"/>
                <w:u w:val="single"/>
              </w:rPr>
              <w:t>Participant's Remedies for Default.</w:t>
            </w:r>
          </w:p>
          <w:p w14:paraId="564CEAD2"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Unless otherwise specified in this Agreement or in the ERCOT Protocols, and subject to the provisions of Section 10: Dispute Resolution of this Agreement in the event of a Default by ERCOT, Participant's remedies shall be limited to:</w:t>
            </w:r>
          </w:p>
          <w:p w14:paraId="5FD954E0" w14:textId="77777777" w:rsidR="00584B3F" w:rsidRPr="00584B3F" w:rsidRDefault="00584B3F" w:rsidP="00584B3F">
            <w:pPr>
              <w:spacing w:after="240"/>
              <w:ind w:left="2880" w:hanging="720"/>
              <w:jc w:val="both"/>
              <w:rPr>
                <w:szCs w:val="20"/>
              </w:rPr>
            </w:pPr>
            <w:r w:rsidRPr="00584B3F">
              <w:rPr>
                <w:szCs w:val="20"/>
              </w:rPr>
              <w:t>(i)</w:t>
            </w:r>
            <w:r w:rsidRPr="00584B3F">
              <w:rPr>
                <w:szCs w:val="20"/>
              </w:rPr>
              <w:tab/>
              <w:t>Immediate termination of this Agreement upon written notice to ERCOT;</w:t>
            </w:r>
          </w:p>
          <w:p w14:paraId="2F9A065E" w14:textId="77777777" w:rsidR="00584B3F" w:rsidRPr="00584B3F" w:rsidRDefault="00584B3F" w:rsidP="00584B3F">
            <w:pPr>
              <w:spacing w:after="240"/>
              <w:ind w:left="2880" w:hanging="720"/>
              <w:jc w:val="both"/>
              <w:rPr>
                <w:szCs w:val="20"/>
              </w:rPr>
            </w:pPr>
            <w:r w:rsidRPr="00584B3F">
              <w:rPr>
                <w:szCs w:val="20"/>
              </w:rPr>
              <w:t>(ii)</w:t>
            </w:r>
            <w:r w:rsidRPr="00584B3F">
              <w:rPr>
                <w:szCs w:val="20"/>
              </w:rPr>
              <w:tab/>
              <w:t>Monetary recovery in accordance with the Settlement procedures set forth in the ERCOT Protocols; and</w:t>
            </w:r>
          </w:p>
          <w:p w14:paraId="42F31AB1" w14:textId="77777777" w:rsidR="00584B3F" w:rsidRPr="00584B3F" w:rsidRDefault="00584B3F" w:rsidP="00584B3F">
            <w:pPr>
              <w:spacing w:after="240"/>
              <w:ind w:left="2880" w:hanging="720"/>
              <w:jc w:val="both"/>
              <w:rPr>
                <w:szCs w:val="20"/>
              </w:rPr>
            </w:pPr>
            <w:r w:rsidRPr="00584B3F">
              <w:rPr>
                <w:szCs w:val="20"/>
              </w:rPr>
              <w:t>(iii)</w:t>
            </w:r>
            <w:r w:rsidRPr="00584B3F">
              <w:rPr>
                <w:szCs w:val="20"/>
              </w:rPr>
              <w:tab/>
              <w:t>Specific performance.</w:t>
            </w:r>
          </w:p>
          <w:p w14:paraId="0353CA47"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 xml:space="preserve">However, in the event of a material breach by ERCOT of any of its representations, warranties or covenants, Participant's sole remedy shall be immediate termination of this Agreement upon written notice to ERCOT. </w:t>
            </w:r>
          </w:p>
          <w:p w14:paraId="4083AE54" w14:textId="77777777" w:rsidR="00584B3F" w:rsidRPr="00584B3F" w:rsidRDefault="00584B3F" w:rsidP="00584B3F">
            <w:pPr>
              <w:spacing w:before="120" w:after="120"/>
              <w:ind w:left="1440" w:hanging="720"/>
              <w:jc w:val="both"/>
              <w:rPr>
                <w:szCs w:val="20"/>
              </w:rPr>
            </w:pPr>
            <w:r w:rsidRPr="00584B3F">
              <w:rPr>
                <w:szCs w:val="20"/>
              </w:rPr>
              <w:t>(3)</w:t>
            </w:r>
            <w:r w:rsidRPr="00584B3F">
              <w:rPr>
                <w:szCs w:val="20"/>
              </w:rPr>
              <w:tab/>
              <w:t xml:space="preserve">A Default or breach of this Agreement by a Party shall not relieve either Party of the obligation to comply with the ERCOT Protocols. </w:t>
            </w:r>
          </w:p>
          <w:p w14:paraId="16C3B0A0" w14:textId="77777777" w:rsidR="00584B3F" w:rsidRPr="00584B3F" w:rsidRDefault="00584B3F" w:rsidP="00584B3F">
            <w:pPr>
              <w:spacing w:before="120" w:after="120"/>
              <w:jc w:val="both"/>
            </w:pPr>
            <w:r w:rsidRPr="00584B3F">
              <w:t>C.</w:t>
            </w:r>
            <w:r w:rsidRPr="00584B3F">
              <w:tab/>
            </w:r>
            <w:r w:rsidRPr="00584B3F">
              <w:rPr>
                <w:u w:val="single"/>
              </w:rPr>
              <w:t>Force Majeure.</w:t>
            </w:r>
          </w:p>
          <w:p w14:paraId="6C5BA803"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If, due to a Force Majeure Event, either Party is in breach of this Agreement with respect to any obligation hereunder, such Party shall take reasonable steps, consistent with Good Utility Practice, to remedy such breach. If either Party is unable to fulfill any obligation by reason of a Force Majeure Event, it shall give notice and the full particulars of the obligations affected by such Force Majeure Event to the other Party in writing or by telephone (if followed by written notice) as soon as reasonably practicable, but not later than fourteen (14) calendar days, after such Party becomes aware of the event.  A failure to give timely notice of the Force Majeure event shall constitute a waiver of the claim of Force Majeure Event.  The Party experiencing the Force Majeure Event shall also provide notice, as soon as reasonably practicable, when the Force Majeure Event ends.</w:t>
            </w:r>
          </w:p>
          <w:p w14:paraId="13497CA5" w14:textId="77777777" w:rsidR="00584B3F" w:rsidRPr="00584B3F" w:rsidRDefault="00584B3F" w:rsidP="00584B3F">
            <w:pPr>
              <w:spacing w:before="120" w:after="120"/>
              <w:ind w:left="1440" w:hanging="720"/>
              <w:jc w:val="both"/>
              <w:rPr>
                <w:szCs w:val="20"/>
              </w:rPr>
            </w:pPr>
          </w:p>
          <w:p w14:paraId="053F7BAB"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Notwithstanding the foregoing, a Force Majeure Event does not relieve a Party affected by a Force Majeure Event of its obligation to make payments or of any consequences of non-performance pursuant to the ERCOT Protocols or under this Agreement, except that the excuse from Default provided by subsection 8(A)(5) above is still effective.  </w:t>
            </w:r>
          </w:p>
          <w:p w14:paraId="6F780BA9" w14:textId="77777777" w:rsidR="00584B3F" w:rsidRPr="00584B3F" w:rsidRDefault="00584B3F" w:rsidP="00584B3F">
            <w:pPr>
              <w:spacing w:after="240"/>
              <w:ind w:left="720" w:hanging="720"/>
              <w:jc w:val="both"/>
            </w:pPr>
            <w:r w:rsidRPr="00584B3F">
              <w:t>D.</w:t>
            </w:r>
            <w:r w:rsidRPr="00584B3F">
              <w:tab/>
            </w:r>
            <w:r w:rsidRPr="00584B3F">
              <w:rPr>
                <w:u w:val="single"/>
              </w:rPr>
              <w:t>Duty to Mitigate.</w:t>
            </w:r>
            <w:r w:rsidRPr="00584B3F">
              <w:t xml:space="preserve">  Except as expressly provided otherwise herein, each Party shall use commercially reasonable efforts to mitigate any damages it may incur </w:t>
            </w:r>
            <w:proofErr w:type="gramStart"/>
            <w:r w:rsidRPr="00584B3F">
              <w:t>as a result of</w:t>
            </w:r>
            <w:proofErr w:type="gramEnd"/>
            <w:r w:rsidRPr="00584B3F">
              <w:t xml:space="preserve"> the other Party's performance or non-performance of this Agreement.</w:t>
            </w:r>
          </w:p>
          <w:p w14:paraId="6B64499A" w14:textId="77777777" w:rsidR="00584B3F" w:rsidRPr="00584B3F" w:rsidRDefault="00584B3F" w:rsidP="00584B3F">
            <w:pPr>
              <w:keepNext/>
              <w:spacing w:before="120" w:after="120"/>
              <w:jc w:val="both"/>
              <w:rPr>
                <w:iCs/>
                <w:szCs w:val="20"/>
                <w:u w:val="single"/>
              </w:rPr>
            </w:pPr>
            <w:r w:rsidRPr="00584B3F">
              <w:rPr>
                <w:iCs/>
                <w:szCs w:val="20"/>
                <w:u w:val="single"/>
              </w:rPr>
              <w:t>Section 9.  Limitation of Damages and Liability and Indemnification.</w:t>
            </w:r>
          </w:p>
          <w:p w14:paraId="016898DA"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EXCEPT AS EXPRESSLY LIMITED IN THIS AGREEMENT OR THE ERCOT PROTOCOLS, ERCOT OR PARTICIPANT MAY SEEK FROM THE OTHER, THROUGH APPLICABLE DISPUTE RESOLUTION PROCEDURES SET FORTH IN THE ERCOT PROTOCOLS, ANY MONETARY DAMAGES OR OTHER REMEDY OTHERWISE ALLOWABLE UNDER TEXAS LAW, AS DAMAGES FOR DEFAULT OR BREACH OF THE OBLIGATIONS UNDER THIS AGREEMENT; PROVIDED, HOWEVER, THAT NEITHER PARTY IS LIABLE TO THE OTHER FOR ANY SPECIAL, INDIRECT, PUNITIVE OR CONSEQUENTIAL DAMAGES OR INJURY THAT MAY OCCUR, IN WHOLE OR IN PART, AS A RESULT OF A DEFAULT UNDER THIS AGREEMENT, A TORT, OR ANY OTHER CAUSE, WHETHER OR NOT A PARTY HAD KNOWLEDGE OF THE CIRCUMSTANCES THAT RESULTED IN THE SPECIAL, INDIRECT, PUNITIVE OR CONSEQUENTIAL DAMAGES OR INJURY, OR COULD HAVE FORESEEN THAT SUCH DAMAGES OR INJURY WOULD OCCUR.</w:t>
            </w:r>
          </w:p>
          <w:p w14:paraId="24BC9912"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 xml:space="preserve">With respect to any dispute regarding a Default or breach by ERCOT of its obligations under this Agreement, ERCOT expressly waives any Limitation of Liability to which it may be entitled under the Charitable Immunity and Liability Act of 1987, Tex. Civ. </w:t>
            </w:r>
            <w:proofErr w:type="spellStart"/>
            <w:r w:rsidRPr="00584B3F">
              <w:rPr>
                <w:szCs w:val="20"/>
              </w:rPr>
              <w:t>Prac</w:t>
            </w:r>
            <w:proofErr w:type="spellEnd"/>
            <w:r w:rsidRPr="00584B3F">
              <w:rPr>
                <w:szCs w:val="20"/>
              </w:rPr>
              <w:t>. &amp; Rem. Code §84.006, or successor statute.</w:t>
            </w:r>
          </w:p>
          <w:p w14:paraId="72491204"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t>The Parties have expressly agreed that, other than subsections A and B of this Section, this Agreement shall not include any other limitations of liability or indemnification provisions, and that such issues shall be governed solely by applicable law, in a manner consistent with the Choice of Law and Venue subsection of this Agreement, regardless of any contrary provisions that may be included in or subsequently added to the ERCOT Protocols (outside of this Agreement).</w:t>
            </w:r>
          </w:p>
          <w:p w14:paraId="78451DEC" w14:textId="77777777" w:rsidR="00584B3F" w:rsidRPr="00584B3F" w:rsidRDefault="00584B3F" w:rsidP="00584B3F">
            <w:pPr>
              <w:spacing w:before="120" w:after="120"/>
              <w:ind w:left="720" w:hanging="720"/>
              <w:jc w:val="both"/>
              <w:rPr>
                <w:szCs w:val="20"/>
              </w:rPr>
            </w:pPr>
            <w:r w:rsidRPr="00584B3F">
              <w:t>D.</w:t>
            </w:r>
            <w:r w:rsidRPr="00584B3F">
              <w:tab/>
              <w:t xml:space="preserve">The Independent Market Monitor (IMM), and its directors, officers, employees, and agents, shall not be liable to any person or Entity for any act or omission, other than an act or omission constituting gross negligence or intentional misconduct, including but not limited to liability for any financial loss, loss of economic advantage, opportunity cost, or actual, direct, indirect, or consequential damages of any kind resulting from or attributable to any such act or omission of the IMM, as long as such act or omission arose from or is related to matters within the scope of the IMM’s authority arising under or relating to PURA §39.1515 and PUC </w:t>
            </w:r>
            <w:r w:rsidRPr="00584B3F">
              <w:rPr>
                <w:smallCaps/>
              </w:rPr>
              <w:t>Subst</w:t>
            </w:r>
            <w:r w:rsidRPr="00584B3F">
              <w:t>. R. 25.365, Independent Market Monitor.</w:t>
            </w:r>
          </w:p>
          <w:p w14:paraId="0E99CFB6" w14:textId="77777777" w:rsidR="00584B3F" w:rsidRPr="00584B3F" w:rsidRDefault="00584B3F" w:rsidP="00584B3F">
            <w:pPr>
              <w:keepNext/>
              <w:spacing w:before="120" w:after="120"/>
              <w:jc w:val="both"/>
              <w:rPr>
                <w:iCs/>
                <w:szCs w:val="20"/>
                <w:u w:val="single"/>
              </w:rPr>
            </w:pPr>
            <w:r w:rsidRPr="00584B3F">
              <w:rPr>
                <w:iCs/>
                <w:szCs w:val="20"/>
                <w:u w:val="single"/>
              </w:rPr>
              <w:lastRenderedPageBreak/>
              <w:t>Section 10. Dispute Resolution.</w:t>
            </w:r>
          </w:p>
          <w:p w14:paraId="3DC23F07"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t>In the event of a dispute, including a dispute regarding a Default, under this Agreement, Parties to this Agreement shall first attempt resolution of the dispute using the applicable dispute resolution procedures set forth in the ERCOT Protocols.</w:t>
            </w:r>
          </w:p>
          <w:p w14:paraId="5FF8B513"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t>In the event of a dispute, including a dispute regarding a Default, under this Agreement, each Party shall bear its own costs and fees, including, but not limited to attorneys' fees, court costs, and its share of any mediation or arbitration fees.</w:t>
            </w:r>
          </w:p>
          <w:p w14:paraId="63478952" w14:textId="77777777" w:rsidR="00584B3F" w:rsidRPr="00584B3F" w:rsidRDefault="00584B3F" w:rsidP="00584B3F">
            <w:pPr>
              <w:spacing w:before="120" w:after="120"/>
              <w:jc w:val="both"/>
              <w:rPr>
                <w:u w:val="single"/>
              </w:rPr>
            </w:pPr>
            <w:r w:rsidRPr="00584B3F">
              <w:rPr>
                <w:u w:val="single"/>
              </w:rPr>
              <w:t>Section 11. Miscellaneous.</w:t>
            </w:r>
          </w:p>
          <w:p w14:paraId="4A6BEC73" w14:textId="77777777" w:rsidR="00584B3F" w:rsidRPr="00584B3F" w:rsidRDefault="00584B3F" w:rsidP="00584B3F">
            <w:pPr>
              <w:spacing w:before="120" w:after="120"/>
              <w:ind w:left="720" w:hanging="720"/>
              <w:jc w:val="both"/>
              <w:rPr>
                <w:szCs w:val="20"/>
              </w:rPr>
            </w:pPr>
            <w:r w:rsidRPr="00584B3F">
              <w:rPr>
                <w:szCs w:val="20"/>
              </w:rPr>
              <w:t>A.</w:t>
            </w:r>
            <w:r w:rsidRPr="00584B3F">
              <w:rPr>
                <w:szCs w:val="20"/>
              </w:rPr>
              <w:tab/>
            </w:r>
            <w:r w:rsidRPr="00584B3F">
              <w:rPr>
                <w:szCs w:val="20"/>
                <w:u w:val="single"/>
              </w:rPr>
              <w:t>Choice of Law and Venue.</w:t>
            </w:r>
            <w:r w:rsidRPr="00584B3F">
              <w:rPr>
                <w:szCs w:val="20"/>
              </w:rPr>
              <w:t xml:space="preserve"> Notwithstanding anything to the contrary in this Agreement, this Agreement shall be deemed entered into and performable solely in Texas and, with the exception of matters governed exclusively by federal law, shall be governed by and construed and interpreted in accordance with the laws of the State of Texas that apply to contracts executed in and performed entirely within the State of Texas, without reference to any rules of conflict of laws. Neither Party waives primary jurisdiction as a defense; provided that any court suits regarding this Agreement shall be brought in a state or federal court located within Travis County, Texas, and the Parties hereby waive any defense of forum non-</w:t>
            </w:r>
            <w:proofErr w:type="spellStart"/>
            <w:r w:rsidRPr="00584B3F">
              <w:rPr>
                <w:szCs w:val="20"/>
              </w:rPr>
              <w:t>conveniens</w:t>
            </w:r>
            <w:proofErr w:type="spellEnd"/>
            <w:r w:rsidRPr="00584B3F">
              <w:rPr>
                <w:szCs w:val="20"/>
              </w:rPr>
              <w:t xml:space="preserve">, except defenses under Tex. Civ. </w:t>
            </w:r>
            <w:proofErr w:type="spellStart"/>
            <w:r w:rsidRPr="00584B3F">
              <w:rPr>
                <w:szCs w:val="20"/>
              </w:rPr>
              <w:t>Prac</w:t>
            </w:r>
            <w:proofErr w:type="spellEnd"/>
            <w:r w:rsidRPr="00584B3F">
              <w:rPr>
                <w:szCs w:val="20"/>
              </w:rPr>
              <w:t>. &amp; Rem. Code §15.002(b).</w:t>
            </w:r>
          </w:p>
          <w:p w14:paraId="295AD391" w14:textId="77777777" w:rsidR="00584B3F" w:rsidRPr="00584B3F" w:rsidRDefault="00584B3F" w:rsidP="00584B3F">
            <w:pPr>
              <w:spacing w:before="120" w:after="120"/>
              <w:ind w:left="720" w:hanging="720"/>
              <w:jc w:val="both"/>
              <w:rPr>
                <w:szCs w:val="20"/>
              </w:rPr>
            </w:pPr>
            <w:r w:rsidRPr="00584B3F">
              <w:rPr>
                <w:szCs w:val="20"/>
              </w:rPr>
              <w:t>B.</w:t>
            </w:r>
            <w:r w:rsidRPr="00584B3F">
              <w:rPr>
                <w:szCs w:val="20"/>
              </w:rPr>
              <w:tab/>
            </w:r>
            <w:r w:rsidRPr="00584B3F">
              <w:rPr>
                <w:szCs w:val="20"/>
                <w:u w:val="single"/>
              </w:rPr>
              <w:t>Assignment.</w:t>
            </w:r>
          </w:p>
          <w:p w14:paraId="1C7328B6" w14:textId="77777777" w:rsidR="00584B3F" w:rsidRPr="00584B3F" w:rsidRDefault="00584B3F" w:rsidP="00584B3F">
            <w:pPr>
              <w:spacing w:before="120" w:after="120"/>
              <w:ind w:left="1440" w:hanging="720"/>
              <w:jc w:val="both"/>
              <w:rPr>
                <w:szCs w:val="20"/>
              </w:rPr>
            </w:pPr>
            <w:r w:rsidRPr="00584B3F">
              <w:rPr>
                <w:szCs w:val="20"/>
              </w:rPr>
              <w:t>(1)</w:t>
            </w:r>
            <w:r w:rsidRPr="00584B3F">
              <w:rPr>
                <w:szCs w:val="20"/>
              </w:rPr>
              <w:tab/>
              <w:t>Notwithstanding anything herein to the contrary, a Party shall not assign or otherwise transfer all or any of its rights or obligations under this Agreement without the prior written consent of the other Party, which shall not be unreasonably withheld or delayed, except that a Party may assign or transfer its rights and obligations under this Agreement without the prior written consent of the other Party (if neither the assigning Party or the assignee is then in Default of any Agreement with ERCOT):</w:t>
            </w:r>
          </w:p>
          <w:p w14:paraId="08ED8917" w14:textId="77777777" w:rsidR="00584B3F" w:rsidRPr="00584B3F" w:rsidRDefault="00584B3F" w:rsidP="00584B3F">
            <w:pPr>
              <w:spacing w:before="120" w:after="120"/>
              <w:ind w:left="2160" w:hanging="720"/>
              <w:jc w:val="both"/>
              <w:rPr>
                <w:szCs w:val="20"/>
              </w:rPr>
            </w:pPr>
            <w:r w:rsidRPr="00584B3F">
              <w:rPr>
                <w:szCs w:val="20"/>
              </w:rPr>
              <w:t>(a)</w:t>
            </w:r>
            <w:r w:rsidRPr="00584B3F">
              <w:rPr>
                <w:szCs w:val="20"/>
              </w:rPr>
              <w:tab/>
              <w:t>Where any such assignment or transfer is to an Affiliate of the Party; or</w:t>
            </w:r>
          </w:p>
          <w:p w14:paraId="1BB0E8F6" w14:textId="77777777" w:rsidR="00584B3F" w:rsidRPr="00584B3F" w:rsidRDefault="00584B3F" w:rsidP="00584B3F">
            <w:pPr>
              <w:spacing w:before="120" w:after="120"/>
              <w:ind w:left="2160" w:hanging="720"/>
              <w:jc w:val="both"/>
              <w:rPr>
                <w:szCs w:val="20"/>
              </w:rPr>
            </w:pPr>
            <w:r w:rsidRPr="00584B3F">
              <w:rPr>
                <w:szCs w:val="20"/>
              </w:rPr>
              <w:t>(b)</w:t>
            </w:r>
            <w:r w:rsidRPr="00584B3F">
              <w:rPr>
                <w:szCs w:val="20"/>
              </w:rPr>
              <w:tab/>
              <w:t>Where any such assignment or transfer is to a successor to or transferee of the direct or indirect ownership or operation of all or part of the Party, or its facilities; or</w:t>
            </w:r>
          </w:p>
          <w:p w14:paraId="6CE5E248" w14:textId="77777777" w:rsidR="00584B3F" w:rsidRPr="00584B3F" w:rsidRDefault="00584B3F" w:rsidP="00584B3F">
            <w:pPr>
              <w:spacing w:before="120" w:after="120"/>
              <w:ind w:left="2160" w:hanging="720"/>
              <w:jc w:val="both"/>
              <w:rPr>
                <w:szCs w:val="20"/>
              </w:rPr>
            </w:pPr>
            <w:r w:rsidRPr="00584B3F">
              <w:rPr>
                <w:szCs w:val="20"/>
              </w:rPr>
              <w:t>(c)</w:t>
            </w:r>
            <w:r w:rsidRPr="00584B3F">
              <w:rPr>
                <w:szCs w:val="20"/>
              </w:rPr>
              <w:tab/>
              <w:t xml:space="preserve">For collateral security purposes to aid in providing financing for itself, provided that the assigning Party will require any secured party, trustee or mortgagee to notify the other Party of any such assignment.  Any financing arrangement </w:t>
            </w:r>
            <w:proofErr w:type="gramStart"/>
            <w:r w:rsidRPr="00584B3F">
              <w:rPr>
                <w:szCs w:val="20"/>
              </w:rPr>
              <w:t>entered into</w:t>
            </w:r>
            <w:proofErr w:type="gramEnd"/>
            <w:r w:rsidRPr="00584B3F">
              <w:rPr>
                <w:szCs w:val="20"/>
              </w:rPr>
              <w:t xml:space="preserve"> by either Party pursuant to this Section will provide that prior to or upon the exercise of the secured </w:t>
            </w:r>
            <w:proofErr w:type="spellStart"/>
            <w:r w:rsidRPr="00584B3F">
              <w:rPr>
                <w:szCs w:val="20"/>
              </w:rPr>
              <w:t>party’s</w:t>
            </w:r>
            <w:proofErr w:type="spellEnd"/>
            <w:r w:rsidRPr="00584B3F">
              <w:rPr>
                <w:szCs w:val="20"/>
              </w:rPr>
              <w:t xml:space="preserve">, trustee’s or mortgagee’s assignment rights pursuant to said arrangement, the secured creditor, the trustee or mortgagee will notify the other Party of the date and particulars of any such exercise of assignment right(s).  If requested by the Party making any such collateral assignment to a Financing Person, the other Party shall execute and deliver a consent to such assignment containing customary provisions, including representations as to corporate authorization, enforceability of this </w:t>
            </w:r>
            <w:r w:rsidRPr="00584B3F">
              <w:rPr>
                <w:szCs w:val="20"/>
              </w:rPr>
              <w:lastRenderedPageBreak/>
              <w:t>Agreement and absence of known Defaults, notice of material breach pursuant to Section 8(A), notice of Default, and an opportunity for the Financing Person to cure a material breach pursuant to Section 8(A) prior to it becoming a Default.</w:t>
            </w:r>
          </w:p>
          <w:p w14:paraId="4A26D7D8"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 xml:space="preserve">An assigning Party shall provide prompt written notice of the assignment to the other Party.  Any attempted assignment that violates this Section is void and ineffective.  Any assignment under this Agreement shall not relieve either Party of its obligations under this Agreement, nor shall either Party’s obligations be enlarged, in whole or in part, by reason thereof. </w:t>
            </w:r>
          </w:p>
          <w:p w14:paraId="4F3364B1" w14:textId="77777777" w:rsidR="00584B3F" w:rsidRPr="00584B3F" w:rsidRDefault="00584B3F" w:rsidP="00584B3F">
            <w:pPr>
              <w:spacing w:before="120" w:after="120"/>
              <w:ind w:left="720" w:hanging="720"/>
              <w:jc w:val="both"/>
              <w:rPr>
                <w:szCs w:val="20"/>
              </w:rPr>
            </w:pPr>
            <w:r w:rsidRPr="00584B3F">
              <w:rPr>
                <w:szCs w:val="20"/>
              </w:rPr>
              <w:t>C.</w:t>
            </w:r>
            <w:r w:rsidRPr="00584B3F">
              <w:rPr>
                <w:szCs w:val="20"/>
              </w:rPr>
              <w:tab/>
            </w:r>
            <w:r w:rsidRPr="00584B3F">
              <w:rPr>
                <w:szCs w:val="20"/>
                <w:u w:val="single"/>
              </w:rPr>
              <w:t xml:space="preserve">No </w:t>
            </w:r>
            <w:proofErr w:type="gramStart"/>
            <w:r w:rsidRPr="00584B3F">
              <w:rPr>
                <w:szCs w:val="20"/>
                <w:u w:val="single"/>
              </w:rPr>
              <w:t>Third Party</w:t>
            </w:r>
            <w:proofErr w:type="gramEnd"/>
            <w:r w:rsidRPr="00584B3F">
              <w:rPr>
                <w:szCs w:val="20"/>
                <w:u w:val="single"/>
              </w:rPr>
              <w:t xml:space="preserve"> Beneficiary.</w:t>
            </w:r>
            <w:r w:rsidRPr="00584B3F">
              <w:rPr>
                <w:szCs w:val="20"/>
              </w:rPr>
              <w:t xml:space="preserve"> Except with respect to the rights of the Financing Persons in Section 11(B), (a) nothing in this Agreement nor any action taken hereunder shall be construed to create any duty, liability or standard of care to any third party, (b) no third party shall have any rights or interest, direct or indirect, in this Agreement or the services to be provided hereunder and (c) this Agreement is intended solely for the benefit of the Parties, and the Parties expressly disclaim any intent to create any rights in any third party as a third-party beneficiary to this Agreement or the services to be provided hereunder.  Nothing in this Agreement shall create a contractual relationship between one Party and the customers of the other Party, nor shall it create a duty of any kind to such customers.</w:t>
            </w:r>
          </w:p>
          <w:p w14:paraId="01AAB15F" w14:textId="77777777" w:rsidR="00584B3F" w:rsidRPr="00584B3F" w:rsidRDefault="00584B3F" w:rsidP="00584B3F">
            <w:pPr>
              <w:spacing w:before="120" w:after="120"/>
              <w:ind w:left="720" w:hanging="720"/>
              <w:jc w:val="both"/>
              <w:rPr>
                <w:szCs w:val="20"/>
              </w:rPr>
            </w:pPr>
            <w:r w:rsidRPr="00584B3F">
              <w:rPr>
                <w:szCs w:val="20"/>
              </w:rPr>
              <w:t>D.</w:t>
            </w:r>
            <w:r w:rsidRPr="00584B3F">
              <w:rPr>
                <w:szCs w:val="20"/>
              </w:rPr>
              <w:tab/>
            </w:r>
            <w:r w:rsidRPr="00584B3F">
              <w:rPr>
                <w:szCs w:val="20"/>
                <w:u w:val="single"/>
              </w:rPr>
              <w:t>No Waiver.</w:t>
            </w:r>
            <w:r w:rsidRPr="00584B3F">
              <w:rPr>
                <w:szCs w:val="20"/>
              </w:rPr>
              <w:t xml:space="preserve"> Parties shall not be required to give notice to enforce strict adherence to all provisions of this Agreement.  No breach or provision of this Agreement shall be deemed waived, modified or excused by a Party unless such waiver, modification or excuse is in writing and signed by an authorized officer of such Party.  The failure by or delay of either Party in enforcing or exercising any of its rights under this Agreement shall (a) not be deemed a waiver, modification or excuse of such right or of any breach of the same or different provision of this Agreement, and (b) not prevent a subsequent enforcement or exercise of such right.  Each Party shall be entitled to enforce the other Party’s covenants and promises contained herein, notwithstanding the existence of any claim or cause of action against the enforcing Party under this Agreement or otherwise.</w:t>
            </w:r>
          </w:p>
          <w:p w14:paraId="0C633F8A" w14:textId="77777777" w:rsidR="00584B3F" w:rsidRPr="00584B3F" w:rsidRDefault="00584B3F" w:rsidP="00584B3F">
            <w:pPr>
              <w:spacing w:before="120" w:after="120"/>
              <w:ind w:left="720" w:hanging="720"/>
              <w:jc w:val="both"/>
              <w:rPr>
                <w:szCs w:val="20"/>
              </w:rPr>
            </w:pPr>
            <w:r w:rsidRPr="00584B3F">
              <w:rPr>
                <w:szCs w:val="20"/>
              </w:rPr>
              <w:t>E.</w:t>
            </w:r>
            <w:r w:rsidRPr="00584B3F">
              <w:rPr>
                <w:szCs w:val="20"/>
              </w:rPr>
              <w:tab/>
            </w:r>
            <w:r w:rsidRPr="00584B3F">
              <w:rPr>
                <w:szCs w:val="20"/>
                <w:u w:val="single"/>
              </w:rPr>
              <w:t>Headings.</w:t>
            </w:r>
            <w:r w:rsidRPr="00584B3F">
              <w:rPr>
                <w:szCs w:val="20"/>
              </w:rPr>
              <w:t xml:space="preserve">  Titles and headings of paragraphs and sections within this Agreement are provided merely for convenience and shall not be used or relied upon in construing this Agreement or the Parties’ intentions with respect thereto.</w:t>
            </w:r>
          </w:p>
          <w:p w14:paraId="56894330" w14:textId="77777777" w:rsidR="00584B3F" w:rsidRPr="00584B3F" w:rsidRDefault="00584B3F" w:rsidP="00584B3F">
            <w:pPr>
              <w:spacing w:before="120" w:after="120"/>
              <w:ind w:left="720" w:hanging="720"/>
              <w:jc w:val="both"/>
              <w:rPr>
                <w:szCs w:val="20"/>
              </w:rPr>
            </w:pPr>
            <w:r w:rsidRPr="00584B3F">
              <w:rPr>
                <w:szCs w:val="20"/>
              </w:rPr>
              <w:t>F.</w:t>
            </w:r>
            <w:r w:rsidRPr="00584B3F">
              <w:rPr>
                <w:szCs w:val="20"/>
              </w:rPr>
              <w:tab/>
            </w:r>
            <w:r w:rsidRPr="00584B3F">
              <w:rPr>
                <w:szCs w:val="20"/>
                <w:u w:val="single"/>
              </w:rPr>
              <w:t>Severability.</w:t>
            </w:r>
            <w:r w:rsidRPr="00584B3F">
              <w:rPr>
                <w:szCs w:val="20"/>
              </w:rPr>
              <w:t xml:space="preserve"> In the event that any of the provisions, or portions or applications thereof, of this Agreement is finally held to be unenforceable or invalid by any court of competent jurisdiction, that determination shall not affect the enforceability or validity of the remaining portions of this Agreement, and this Agreement shall continue in full force and effect as if it had been executed without the invalid provision; provided, however, if either Party determines, in its sole discretion, that there is a material change in this Agreement by reason thereof, the Parties shall promptly enter into negotiations to replace the unenforceable or invalid provision with a valid and enforceable provision.  If the Parties are not able to reach an agreement as the result of such negotiations within fourteen (14) days, either Party shall have the right to terminate this Agreement on three (3) days written notice.</w:t>
            </w:r>
          </w:p>
          <w:p w14:paraId="6AE35FCB" w14:textId="77777777" w:rsidR="00584B3F" w:rsidRPr="00584B3F" w:rsidRDefault="00584B3F" w:rsidP="00584B3F">
            <w:pPr>
              <w:spacing w:before="120" w:after="120"/>
              <w:ind w:left="720" w:hanging="720"/>
              <w:jc w:val="both"/>
              <w:rPr>
                <w:szCs w:val="20"/>
              </w:rPr>
            </w:pPr>
            <w:r w:rsidRPr="00584B3F">
              <w:rPr>
                <w:szCs w:val="20"/>
              </w:rPr>
              <w:lastRenderedPageBreak/>
              <w:t>G.</w:t>
            </w:r>
            <w:r w:rsidRPr="00584B3F">
              <w:rPr>
                <w:szCs w:val="20"/>
              </w:rPr>
              <w:tab/>
            </w:r>
            <w:r w:rsidRPr="00584B3F">
              <w:rPr>
                <w:szCs w:val="20"/>
                <w:u w:val="single"/>
              </w:rPr>
              <w:t>Entire Agreement.</w:t>
            </w:r>
            <w:r w:rsidRPr="00584B3F">
              <w:rPr>
                <w:szCs w:val="20"/>
              </w:rPr>
              <w:t xml:space="preserve">  Any exhibits attached to this Agreement are incorporated into this Agreement by reference and made a part of this Agreement as if repeated verbatim in this Agreement. This Agreement represents the Parties' final and mutual understanding with respect to its subject matter.  It replaces and supersedes any prior agreements or understandings, whether written or oral.  No representations, inducements, promises, or agreements, oral or otherwise, have been relied upon or made by any Party, or anyone on behalf of a Party, that are not fully expressed in this Agreement. An agreement, statement, or promise not contained in this Agreement is not valid or binding.   </w:t>
            </w:r>
          </w:p>
          <w:p w14:paraId="2FDED7B9" w14:textId="77777777" w:rsidR="00584B3F" w:rsidRPr="00584B3F" w:rsidRDefault="00584B3F" w:rsidP="00584B3F">
            <w:pPr>
              <w:spacing w:before="120" w:after="120"/>
              <w:ind w:left="720" w:hanging="720"/>
              <w:jc w:val="both"/>
              <w:rPr>
                <w:szCs w:val="20"/>
              </w:rPr>
            </w:pPr>
            <w:r w:rsidRPr="00584B3F">
              <w:rPr>
                <w:szCs w:val="20"/>
              </w:rPr>
              <w:t>H.</w:t>
            </w:r>
            <w:r w:rsidRPr="00584B3F">
              <w:rPr>
                <w:szCs w:val="20"/>
              </w:rPr>
              <w:tab/>
            </w:r>
            <w:r w:rsidRPr="00584B3F">
              <w:rPr>
                <w:szCs w:val="20"/>
                <w:u w:val="single"/>
              </w:rPr>
              <w:t>Amendment.</w:t>
            </w:r>
            <w:r w:rsidRPr="00584B3F">
              <w:rPr>
                <w:szCs w:val="20"/>
              </w:rPr>
              <w:t xml:space="preserve"> The standard form of this Agreement may only be modified through the procedure for modifying ERCOT Protocols described in the ERCOT Protocols.   Any changes to the terms of the standard form of this Agreement shall not take effect until a new Agreement is executed between the Parties.  </w:t>
            </w:r>
          </w:p>
          <w:p w14:paraId="13069A1E" w14:textId="77777777" w:rsidR="00584B3F" w:rsidRPr="00584B3F" w:rsidRDefault="00584B3F" w:rsidP="00584B3F">
            <w:pPr>
              <w:spacing w:before="120" w:after="120"/>
              <w:ind w:left="720" w:hanging="720"/>
              <w:jc w:val="both"/>
              <w:rPr>
                <w:szCs w:val="20"/>
              </w:rPr>
            </w:pPr>
            <w:r w:rsidRPr="00584B3F">
              <w:rPr>
                <w:szCs w:val="20"/>
              </w:rPr>
              <w:t>I.</w:t>
            </w:r>
            <w:r w:rsidRPr="00584B3F">
              <w:rPr>
                <w:szCs w:val="20"/>
              </w:rPr>
              <w:tab/>
            </w:r>
            <w:r w:rsidRPr="00584B3F">
              <w:rPr>
                <w:szCs w:val="20"/>
                <w:u w:val="single"/>
              </w:rPr>
              <w:t>ERCOT's Right to Audit Participant.</w:t>
            </w:r>
            <w:r w:rsidRPr="00584B3F">
              <w:rPr>
                <w:szCs w:val="20"/>
              </w:rPr>
              <w:t xml:space="preserve"> Participant shall keep detailed records for a period of three years of all activities under this Agreement giving rise to any information, statement, charge, payment or computation delivered to ERCOT under the ERCOT Protocols.  Such records shall be retained and shall be available for audit or examination by ERCOT as hereinafter provided.  ERCOT has the right during Business Hours and upon reasonable written notice and for reasonable cause to examine the records of Participant as necessary to verify the accuracy of any such information, statement, charge, payment or computation made under this Agreement.  If any such examination reveals any inaccuracy in any such information, statement, charge, payment or computation, the necessary adjustments in such information, statement, charge, payment, computation, or procedures used in supporting its ongoing accuracy will be promptly made.  </w:t>
            </w:r>
          </w:p>
          <w:p w14:paraId="7F53366E" w14:textId="77777777" w:rsidR="00584B3F" w:rsidRPr="00584B3F" w:rsidRDefault="00584B3F" w:rsidP="00584B3F">
            <w:pPr>
              <w:spacing w:before="120" w:after="120"/>
              <w:ind w:left="720" w:hanging="720"/>
              <w:jc w:val="both"/>
              <w:rPr>
                <w:szCs w:val="20"/>
              </w:rPr>
            </w:pPr>
            <w:r w:rsidRPr="00584B3F">
              <w:rPr>
                <w:szCs w:val="20"/>
              </w:rPr>
              <w:t>J.</w:t>
            </w:r>
            <w:r w:rsidRPr="00584B3F">
              <w:rPr>
                <w:szCs w:val="20"/>
              </w:rPr>
              <w:tab/>
            </w:r>
            <w:r w:rsidRPr="00584B3F">
              <w:rPr>
                <w:szCs w:val="20"/>
                <w:u w:val="single"/>
              </w:rPr>
              <w:t>Participant's Right to Audit ERCOT.</w:t>
            </w:r>
            <w:r w:rsidRPr="00584B3F">
              <w:rPr>
                <w:szCs w:val="20"/>
              </w:rPr>
              <w:t xml:space="preserve">  Participant's right to data and audit of ERCOT shall be as described in the ERCOT Protocols and shall not exceed the rights described in the ERCOT Protocols. </w:t>
            </w:r>
          </w:p>
          <w:p w14:paraId="365C0961" w14:textId="77777777" w:rsidR="00584B3F" w:rsidRPr="00584B3F" w:rsidRDefault="00584B3F" w:rsidP="00584B3F">
            <w:pPr>
              <w:spacing w:before="120" w:after="120"/>
              <w:ind w:left="720" w:hanging="720"/>
              <w:jc w:val="both"/>
              <w:rPr>
                <w:szCs w:val="20"/>
              </w:rPr>
            </w:pPr>
            <w:r w:rsidRPr="00584B3F">
              <w:rPr>
                <w:szCs w:val="20"/>
              </w:rPr>
              <w:t>K.</w:t>
            </w:r>
            <w:r w:rsidRPr="00584B3F">
              <w:rPr>
                <w:szCs w:val="20"/>
              </w:rPr>
              <w:tab/>
            </w:r>
            <w:r w:rsidRPr="00584B3F">
              <w:rPr>
                <w:szCs w:val="20"/>
                <w:u w:val="single"/>
              </w:rPr>
              <w:t>Further Assurances.</w:t>
            </w:r>
            <w:r w:rsidRPr="00584B3F">
              <w:rPr>
                <w:szCs w:val="20"/>
              </w:rPr>
              <w:t xml:space="preserve">  Each Party agrees that during the term of this Agreement it will take such actions, provide such documents, do such things and provide such further assurances as may reasonably be requested by the other Party to permit performance of this Agreement.</w:t>
            </w:r>
          </w:p>
          <w:p w14:paraId="03E0ABFA" w14:textId="77777777" w:rsidR="00584B3F" w:rsidRPr="00584B3F" w:rsidRDefault="00584B3F" w:rsidP="00584B3F">
            <w:pPr>
              <w:spacing w:before="120" w:after="120"/>
              <w:ind w:left="720" w:hanging="720"/>
              <w:jc w:val="both"/>
              <w:rPr>
                <w:szCs w:val="20"/>
              </w:rPr>
            </w:pPr>
            <w:r w:rsidRPr="00584B3F">
              <w:rPr>
                <w:szCs w:val="20"/>
              </w:rPr>
              <w:t>L.</w:t>
            </w:r>
            <w:r w:rsidRPr="00584B3F">
              <w:rPr>
                <w:szCs w:val="20"/>
              </w:rPr>
              <w:tab/>
            </w:r>
            <w:r w:rsidRPr="00584B3F">
              <w:rPr>
                <w:szCs w:val="20"/>
                <w:u w:val="single"/>
              </w:rPr>
              <w:t>Conflicts.</w:t>
            </w:r>
            <w:r w:rsidRPr="00584B3F">
              <w:rPr>
                <w:szCs w:val="20"/>
              </w:rPr>
              <w:t xml:space="preserve">  This Agreement is subject to applicable federal, state, and local laws, ordinances, rules, regulations, orders of any Governmental Authority and tariffs. Nothing in this Agreement may be construed as a waiver of any right to question or contest any federal, state and local law, ordinance, rule, regulation, order of any Governmental Authority, or tariff.  In the event of a conflict between this Agreement and an applicable federal, state, and local law, ordinance, rule, regulation, order of any Governmental Authority or tariff, the applicable federal, state, and local law, ordinance, rule, regulation, order of any Governmental Authority or tariff shall prevail, </w:t>
            </w:r>
            <w:proofErr w:type="gramStart"/>
            <w:r w:rsidRPr="00584B3F">
              <w:rPr>
                <w:szCs w:val="20"/>
              </w:rPr>
              <w:t>provided that</w:t>
            </w:r>
            <w:proofErr w:type="gramEnd"/>
            <w:r w:rsidRPr="00584B3F">
              <w:rPr>
                <w:szCs w:val="20"/>
              </w:rPr>
              <w:t xml:space="preserve"> Participant shall give notice to ERCOT of any such conflict affecting Participant. In the event of a conflict between the ERCOT Protocols and this Agreement, the provisions expressly set forth in this Agreement shall control.</w:t>
            </w:r>
          </w:p>
          <w:p w14:paraId="5D325236" w14:textId="77777777" w:rsidR="00584B3F" w:rsidRPr="00584B3F" w:rsidRDefault="00584B3F" w:rsidP="00584B3F">
            <w:pPr>
              <w:spacing w:before="120" w:after="120"/>
              <w:ind w:left="720" w:hanging="720"/>
              <w:jc w:val="both"/>
              <w:rPr>
                <w:szCs w:val="20"/>
              </w:rPr>
            </w:pPr>
            <w:r w:rsidRPr="00584B3F">
              <w:rPr>
                <w:szCs w:val="20"/>
              </w:rPr>
              <w:t>M.</w:t>
            </w:r>
            <w:r w:rsidRPr="00584B3F">
              <w:rPr>
                <w:szCs w:val="20"/>
              </w:rPr>
              <w:tab/>
            </w:r>
            <w:r w:rsidRPr="00584B3F">
              <w:rPr>
                <w:szCs w:val="20"/>
                <w:u w:val="single"/>
              </w:rPr>
              <w:t>No Partnership.</w:t>
            </w:r>
            <w:r w:rsidRPr="00584B3F">
              <w:rPr>
                <w:szCs w:val="20"/>
              </w:rPr>
              <w:t xml:space="preserve">  This Agreement may not be interpreted or construed to create an association, joint venture, or partnership between the Parties or to impose any </w:t>
            </w:r>
            <w:r w:rsidRPr="00584B3F">
              <w:rPr>
                <w:szCs w:val="20"/>
              </w:rPr>
              <w:lastRenderedPageBreak/>
              <w:t>partnership obligation or liability upon either Party. Neither Party has any right, power, or authority to enter any agreement or undertaking for, or act on behalf of, or to act as or be an agent or representative of, or to otherwise bind, the other Party.</w:t>
            </w:r>
          </w:p>
          <w:p w14:paraId="6E88CAE4" w14:textId="77777777" w:rsidR="00584B3F" w:rsidRPr="00584B3F" w:rsidRDefault="00584B3F" w:rsidP="00584B3F">
            <w:pPr>
              <w:spacing w:before="120" w:after="120"/>
              <w:ind w:left="720" w:hanging="720"/>
              <w:jc w:val="both"/>
              <w:rPr>
                <w:szCs w:val="20"/>
              </w:rPr>
            </w:pPr>
            <w:r w:rsidRPr="00584B3F">
              <w:rPr>
                <w:szCs w:val="20"/>
              </w:rPr>
              <w:t>N.</w:t>
            </w:r>
            <w:r w:rsidRPr="00584B3F">
              <w:rPr>
                <w:szCs w:val="20"/>
              </w:rPr>
              <w:tab/>
            </w:r>
            <w:r w:rsidRPr="00584B3F">
              <w:rPr>
                <w:szCs w:val="20"/>
                <w:u w:val="single"/>
              </w:rPr>
              <w:t>Construction.</w:t>
            </w:r>
            <w:r w:rsidRPr="00584B3F">
              <w:rPr>
                <w:szCs w:val="20"/>
              </w:rPr>
              <w:t xml:space="preserve"> In this Agreement, the following rules of construction apply, unless expressly provided otherwise or unless the context clearly requires otherwise:</w:t>
            </w:r>
          </w:p>
          <w:p w14:paraId="10DC6E8A" w14:textId="77777777" w:rsidR="00584B3F" w:rsidRPr="00584B3F" w:rsidRDefault="00584B3F" w:rsidP="00584B3F">
            <w:pPr>
              <w:spacing w:before="120" w:after="120"/>
              <w:ind w:left="720"/>
              <w:jc w:val="both"/>
              <w:rPr>
                <w:szCs w:val="20"/>
              </w:rPr>
            </w:pPr>
            <w:r w:rsidRPr="00584B3F">
              <w:rPr>
                <w:szCs w:val="20"/>
              </w:rPr>
              <w:t>(1)</w:t>
            </w:r>
            <w:r w:rsidRPr="00584B3F">
              <w:rPr>
                <w:szCs w:val="20"/>
              </w:rPr>
              <w:tab/>
              <w:t>The singular includes the plural, and the plural includes the singular.</w:t>
            </w:r>
          </w:p>
          <w:p w14:paraId="73895236" w14:textId="77777777" w:rsidR="00584B3F" w:rsidRPr="00584B3F" w:rsidRDefault="00584B3F" w:rsidP="00584B3F">
            <w:pPr>
              <w:spacing w:before="120" w:after="120"/>
              <w:ind w:left="1440" w:hanging="720"/>
              <w:jc w:val="both"/>
              <w:rPr>
                <w:szCs w:val="20"/>
              </w:rPr>
            </w:pPr>
            <w:r w:rsidRPr="00584B3F">
              <w:rPr>
                <w:szCs w:val="20"/>
              </w:rPr>
              <w:t>(2)</w:t>
            </w:r>
            <w:r w:rsidRPr="00584B3F">
              <w:rPr>
                <w:szCs w:val="20"/>
              </w:rPr>
              <w:tab/>
              <w:t>The present tense includes the future tense, and the future tense includes the present tense.</w:t>
            </w:r>
          </w:p>
          <w:p w14:paraId="7623D6A7" w14:textId="77777777" w:rsidR="00584B3F" w:rsidRPr="00584B3F" w:rsidRDefault="00584B3F" w:rsidP="00584B3F">
            <w:pPr>
              <w:spacing w:before="120" w:after="120"/>
              <w:ind w:left="720"/>
              <w:jc w:val="both"/>
              <w:rPr>
                <w:szCs w:val="20"/>
              </w:rPr>
            </w:pPr>
            <w:r w:rsidRPr="00584B3F">
              <w:rPr>
                <w:szCs w:val="20"/>
              </w:rPr>
              <w:t>(3)</w:t>
            </w:r>
            <w:r w:rsidRPr="00584B3F">
              <w:rPr>
                <w:szCs w:val="20"/>
              </w:rPr>
              <w:tab/>
              <w:t>Words importing any gender include the other gender.</w:t>
            </w:r>
          </w:p>
          <w:p w14:paraId="57EEBA61" w14:textId="77777777" w:rsidR="00584B3F" w:rsidRPr="00584B3F" w:rsidRDefault="00584B3F" w:rsidP="00584B3F">
            <w:pPr>
              <w:spacing w:before="120" w:after="120"/>
              <w:ind w:left="720"/>
              <w:jc w:val="both"/>
              <w:rPr>
                <w:szCs w:val="20"/>
              </w:rPr>
            </w:pPr>
            <w:r w:rsidRPr="00584B3F">
              <w:rPr>
                <w:szCs w:val="20"/>
              </w:rPr>
              <w:t>(4)</w:t>
            </w:r>
            <w:r w:rsidRPr="00584B3F">
              <w:rPr>
                <w:szCs w:val="20"/>
              </w:rPr>
              <w:tab/>
              <w:t xml:space="preserve">The word “shall” </w:t>
            </w:r>
            <w:proofErr w:type="gramStart"/>
            <w:r w:rsidRPr="00584B3F">
              <w:rPr>
                <w:szCs w:val="20"/>
              </w:rPr>
              <w:t>denotes</w:t>
            </w:r>
            <w:proofErr w:type="gramEnd"/>
            <w:r w:rsidRPr="00584B3F">
              <w:rPr>
                <w:szCs w:val="20"/>
              </w:rPr>
              <w:t xml:space="preserve"> a duty.</w:t>
            </w:r>
          </w:p>
          <w:p w14:paraId="7C7102DC" w14:textId="77777777" w:rsidR="00584B3F" w:rsidRPr="00584B3F" w:rsidRDefault="00584B3F" w:rsidP="00584B3F">
            <w:pPr>
              <w:spacing w:before="120" w:after="120"/>
              <w:ind w:left="720"/>
              <w:jc w:val="both"/>
              <w:rPr>
                <w:szCs w:val="20"/>
              </w:rPr>
            </w:pPr>
            <w:r w:rsidRPr="00584B3F">
              <w:rPr>
                <w:szCs w:val="20"/>
              </w:rPr>
              <w:t>(5)</w:t>
            </w:r>
            <w:r w:rsidRPr="00584B3F">
              <w:rPr>
                <w:szCs w:val="20"/>
              </w:rPr>
              <w:tab/>
              <w:t xml:space="preserve">The word “must” </w:t>
            </w:r>
            <w:proofErr w:type="gramStart"/>
            <w:r w:rsidRPr="00584B3F">
              <w:rPr>
                <w:szCs w:val="20"/>
              </w:rPr>
              <w:t>denotes</w:t>
            </w:r>
            <w:proofErr w:type="gramEnd"/>
            <w:r w:rsidRPr="00584B3F">
              <w:rPr>
                <w:szCs w:val="20"/>
              </w:rPr>
              <w:t xml:space="preserve"> a condition precedent or subsequent.</w:t>
            </w:r>
          </w:p>
          <w:p w14:paraId="1687BA25" w14:textId="77777777" w:rsidR="00584B3F" w:rsidRPr="00584B3F" w:rsidRDefault="00584B3F" w:rsidP="00584B3F">
            <w:pPr>
              <w:spacing w:before="120" w:after="120"/>
              <w:ind w:left="720"/>
              <w:jc w:val="both"/>
              <w:rPr>
                <w:szCs w:val="20"/>
              </w:rPr>
            </w:pPr>
            <w:r w:rsidRPr="00584B3F">
              <w:rPr>
                <w:szCs w:val="20"/>
              </w:rPr>
              <w:t>(6)</w:t>
            </w:r>
            <w:r w:rsidRPr="00584B3F">
              <w:rPr>
                <w:szCs w:val="20"/>
              </w:rPr>
              <w:tab/>
              <w:t xml:space="preserve">The word “may” </w:t>
            </w:r>
            <w:proofErr w:type="gramStart"/>
            <w:r w:rsidRPr="00584B3F">
              <w:rPr>
                <w:szCs w:val="20"/>
              </w:rPr>
              <w:t>denotes</w:t>
            </w:r>
            <w:proofErr w:type="gramEnd"/>
            <w:r w:rsidRPr="00584B3F">
              <w:rPr>
                <w:szCs w:val="20"/>
              </w:rPr>
              <w:t xml:space="preserve"> a privilege or discretionary power.</w:t>
            </w:r>
          </w:p>
          <w:p w14:paraId="6FFCD99B" w14:textId="77777777" w:rsidR="00584B3F" w:rsidRPr="00584B3F" w:rsidRDefault="00584B3F" w:rsidP="00584B3F">
            <w:pPr>
              <w:spacing w:before="120" w:after="120"/>
              <w:ind w:left="720"/>
              <w:jc w:val="both"/>
              <w:rPr>
                <w:szCs w:val="20"/>
              </w:rPr>
            </w:pPr>
            <w:r w:rsidRPr="00584B3F">
              <w:rPr>
                <w:szCs w:val="20"/>
              </w:rPr>
              <w:t>(7)</w:t>
            </w:r>
            <w:r w:rsidRPr="00584B3F">
              <w:rPr>
                <w:szCs w:val="20"/>
              </w:rPr>
              <w:tab/>
              <w:t>The phrase “may not” denotes a prohibition.</w:t>
            </w:r>
          </w:p>
          <w:p w14:paraId="52350A0A" w14:textId="77777777" w:rsidR="00584B3F" w:rsidRPr="00584B3F" w:rsidRDefault="00584B3F" w:rsidP="00584B3F">
            <w:pPr>
              <w:spacing w:before="120" w:after="120"/>
              <w:ind w:left="1440" w:hanging="720"/>
              <w:jc w:val="both"/>
              <w:rPr>
                <w:szCs w:val="20"/>
              </w:rPr>
            </w:pPr>
            <w:r w:rsidRPr="00584B3F">
              <w:rPr>
                <w:szCs w:val="20"/>
              </w:rPr>
              <w:t>(8)</w:t>
            </w:r>
            <w:r w:rsidRPr="00584B3F">
              <w:rPr>
                <w:szCs w:val="20"/>
              </w:rPr>
              <w:tab/>
              <w:t>References to statutes, tariffs, regulations or ERCOT Protocols include all provisions consolidating, amending, or replacing the statutes, tariffs, regulations or ERCOT Protocols referred to.</w:t>
            </w:r>
          </w:p>
          <w:p w14:paraId="57CF0FDA" w14:textId="77777777" w:rsidR="00584B3F" w:rsidRPr="00584B3F" w:rsidRDefault="00584B3F" w:rsidP="00584B3F">
            <w:pPr>
              <w:spacing w:before="120" w:after="120"/>
              <w:ind w:left="1440" w:hanging="720"/>
              <w:jc w:val="both"/>
              <w:rPr>
                <w:szCs w:val="20"/>
              </w:rPr>
            </w:pPr>
            <w:r w:rsidRPr="00584B3F">
              <w:rPr>
                <w:szCs w:val="20"/>
              </w:rPr>
              <w:t>(9)</w:t>
            </w:r>
            <w:r w:rsidRPr="00584B3F">
              <w:rPr>
                <w:szCs w:val="20"/>
              </w:rPr>
              <w:tab/>
              <w:t>References to “writing” include printing, typing, lithography, and other means of reproducing words in a tangible visible form.</w:t>
            </w:r>
          </w:p>
          <w:p w14:paraId="3D9FFF74" w14:textId="77777777" w:rsidR="00584B3F" w:rsidRPr="00584B3F" w:rsidRDefault="00584B3F" w:rsidP="00584B3F">
            <w:pPr>
              <w:spacing w:before="120" w:after="120"/>
              <w:ind w:left="1440" w:hanging="720"/>
              <w:jc w:val="both"/>
              <w:rPr>
                <w:szCs w:val="20"/>
              </w:rPr>
            </w:pPr>
            <w:r w:rsidRPr="00584B3F">
              <w:rPr>
                <w:szCs w:val="20"/>
              </w:rPr>
              <w:t>(10)</w:t>
            </w:r>
            <w:r w:rsidRPr="00584B3F">
              <w:rPr>
                <w:szCs w:val="20"/>
              </w:rPr>
              <w:tab/>
              <w:t>The words “including,” “includes,” and “include” are deemed to be followed by the words “without limitation.”</w:t>
            </w:r>
          </w:p>
          <w:p w14:paraId="3E17D623" w14:textId="77777777" w:rsidR="00584B3F" w:rsidRPr="00584B3F" w:rsidRDefault="00584B3F" w:rsidP="00584B3F">
            <w:pPr>
              <w:spacing w:before="120" w:after="120"/>
              <w:ind w:left="1440" w:hanging="720"/>
              <w:jc w:val="both"/>
              <w:rPr>
                <w:szCs w:val="20"/>
              </w:rPr>
            </w:pPr>
            <w:r w:rsidRPr="00584B3F">
              <w:rPr>
                <w:szCs w:val="20"/>
              </w:rPr>
              <w:t>(11)</w:t>
            </w:r>
            <w:r w:rsidRPr="00584B3F">
              <w:rPr>
                <w:szCs w:val="20"/>
              </w:rPr>
              <w:tab/>
              <w:t>Any reference to a day, week, month or year is to a calendar day, week, month or year unless otherwise indicated.</w:t>
            </w:r>
          </w:p>
          <w:p w14:paraId="337EE41E" w14:textId="77777777" w:rsidR="00584B3F" w:rsidRPr="00584B3F" w:rsidRDefault="00584B3F" w:rsidP="00584B3F">
            <w:pPr>
              <w:spacing w:before="120" w:after="120"/>
              <w:ind w:left="1440" w:hanging="720"/>
              <w:jc w:val="both"/>
              <w:rPr>
                <w:szCs w:val="20"/>
              </w:rPr>
            </w:pPr>
            <w:r w:rsidRPr="00584B3F">
              <w:rPr>
                <w:szCs w:val="20"/>
              </w:rPr>
              <w:t>(12)</w:t>
            </w:r>
            <w:r w:rsidRPr="00584B3F">
              <w:rPr>
                <w:szCs w:val="20"/>
              </w:rPr>
              <w:tab/>
              <w:t>References to articles, Sections (or subdivisions of Sections), exhibits, annexes or schedules are to this Agreement, unless expressly stated otherwise.</w:t>
            </w:r>
          </w:p>
          <w:p w14:paraId="26021FDA" w14:textId="77777777" w:rsidR="00584B3F" w:rsidRPr="00584B3F" w:rsidRDefault="00584B3F" w:rsidP="00584B3F">
            <w:pPr>
              <w:spacing w:before="120" w:after="120"/>
              <w:ind w:left="1440" w:hanging="720"/>
              <w:jc w:val="both"/>
              <w:rPr>
                <w:szCs w:val="20"/>
              </w:rPr>
            </w:pPr>
            <w:r w:rsidRPr="00584B3F">
              <w:rPr>
                <w:szCs w:val="20"/>
              </w:rPr>
              <w:t>(13)</w:t>
            </w:r>
            <w:r w:rsidRPr="00584B3F">
              <w:rPr>
                <w:szCs w:val="20"/>
              </w:rPr>
              <w:tab/>
              <w:t>Unless expressly stated otherwise, references to agreements, ERCOT Protocols and other contractual instruments include all subsequent amendments and other modifications to the instruments, but only to the extent the amendments and other modifications are not prohibited by this Agreement.</w:t>
            </w:r>
          </w:p>
          <w:p w14:paraId="3A8CB694" w14:textId="77777777" w:rsidR="00584B3F" w:rsidRPr="00584B3F" w:rsidRDefault="00584B3F" w:rsidP="00584B3F">
            <w:pPr>
              <w:spacing w:before="120" w:after="120"/>
              <w:ind w:left="1440" w:hanging="720"/>
              <w:jc w:val="both"/>
              <w:rPr>
                <w:szCs w:val="20"/>
              </w:rPr>
            </w:pPr>
            <w:r w:rsidRPr="00584B3F">
              <w:rPr>
                <w:szCs w:val="20"/>
              </w:rPr>
              <w:t>(14)</w:t>
            </w:r>
            <w:r w:rsidRPr="00584B3F">
              <w:rPr>
                <w:szCs w:val="20"/>
              </w:rPr>
              <w:tab/>
              <w:t>References to persons or entities include their respective successors and permitted assigns and, for governmental entities, entities succeeding to their respective functions and capacities.</w:t>
            </w:r>
          </w:p>
          <w:p w14:paraId="43451113" w14:textId="77777777" w:rsidR="00584B3F" w:rsidRPr="00584B3F" w:rsidRDefault="00584B3F" w:rsidP="00584B3F">
            <w:pPr>
              <w:spacing w:before="120" w:after="120"/>
              <w:ind w:left="720"/>
              <w:jc w:val="both"/>
              <w:rPr>
                <w:szCs w:val="20"/>
              </w:rPr>
            </w:pPr>
            <w:r w:rsidRPr="00584B3F">
              <w:rPr>
                <w:szCs w:val="20"/>
              </w:rPr>
              <w:t>(15)</w:t>
            </w:r>
            <w:r w:rsidRPr="00584B3F">
              <w:rPr>
                <w:szCs w:val="20"/>
              </w:rPr>
              <w:tab/>
              <w:t>References to time are to Central Prevailing Time.</w:t>
            </w:r>
          </w:p>
          <w:p w14:paraId="4BACE06A" w14:textId="77777777" w:rsidR="00584B3F" w:rsidRPr="00584B3F" w:rsidRDefault="00584B3F" w:rsidP="00584B3F">
            <w:pPr>
              <w:spacing w:before="120" w:after="120"/>
              <w:ind w:left="720" w:hanging="720"/>
              <w:jc w:val="both"/>
              <w:rPr>
                <w:szCs w:val="20"/>
              </w:rPr>
            </w:pPr>
            <w:r w:rsidRPr="00584B3F">
              <w:rPr>
                <w:szCs w:val="20"/>
              </w:rPr>
              <w:t>O.</w:t>
            </w:r>
            <w:r w:rsidRPr="00584B3F">
              <w:rPr>
                <w:szCs w:val="20"/>
              </w:rPr>
              <w:tab/>
            </w:r>
            <w:r w:rsidRPr="00584B3F">
              <w:rPr>
                <w:szCs w:val="20"/>
                <w:u w:val="single"/>
              </w:rPr>
              <w:t>Multiple Counterparts.</w:t>
            </w:r>
            <w:r w:rsidRPr="00584B3F">
              <w:rPr>
                <w:szCs w:val="20"/>
              </w:rPr>
              <w:t xml:space="preserve">  This Agreement may be executed in two or more counterparts, each of which is deemed an </w:t>
            </w:r>
            <w:proofErr w:type="gramStart"/>
            <w:r w:rsidRPr="00584B3F">
              <w:rPr>
                <w:szCs w:val="20"/>
              </w:rPr>
              <w:t>original</w:t>
            </w:r>
            <w:proofErr w:type="gramEnd"/>
            <w:r w:rsidRPr="00584B3F">
              <w:rPr>
                <w:szCs w:val="20"/>
              </w:rPr>
              <w:t xml:space="preserve"> but all constitute one and the same instrument.</w:t>
            </w:r>
          </w:p>
          <w:p w14:paraId="422A2C88" w14:textId="77777777" w:rsidR="00584B3F" w:rsidRPr="00584B3F" w:rsidRDefault="00584B3F" w:rsidP="00584B3F">
            <w:pPr>
              <w:spacing w:before="120" w:after="120"/>
            </w:pPr>
            <w:r w:rsidRPr="00584B3F">
              <w:br w:type="page"/>
            </w:r>
          </w:p>
          <w:p w14:paraId="66FB3811" w14:textId="77777777" w:rsidR="00584B3F" w:rsidRPr="00584B3F" w:rsidRDefault="00584B3F" w:rsidP="00584B3F">
            <w:pPr>
              <w:spacing w:before="120" w:after="120"/>
            </w:pPr>
            <w:r w:rsidRPr="00584B3F">
              <w:t>SIGNED, ACCEPTED AND AGREED TO by each undersigned signatory who, by signature hereto, represents and warrants that he or she has full power and authority to execute this Agreement.</w:t>
            </w:r>
          </w:p>
          <w:p w14:paraId="4EA2DC23" w14:textId="77777777" w:rsidR="00584B3F" w:rsidRPr="00584B3F" w:rsidRDefault="00584B3F" w:rsidP="00584B3F">
            <w:pPr>
              <w:keepNext/>
              <w:tabs>
                <w:tab w:val="left" w:pos="1080"/>
              </w:tabs>
              <w:spacing w:before="240" w:after="240"/>
              <w:ind w:left="1080" w:hanging="1080"/>
              <w:outlineLvl w:val="2"/>
              <w:rPr>
                <w:b/>
                <w:bCs/>
                <w:i/>
                <w:szCs w:val="20"/>
              </w:rPr>
            </w:pPr>
            <w:r w:rsidRPr="00584B3F">
              <w:rPr>
                <w:b/>
                <w:bCs/>
                <w:i/>
                <w:szCs w:val="20"/>
              </w:rPr>
              <w:lastRenderedPageBreak/>
              <w:t>Electric Reliability Council of Texas, Inc.:</w:t>
            </w:r>
          </w:p>
          <w:p w14:paraId="58E3FD23" w14:textId="77777777" w:rsidR="00584B3F" w:rsidRPr="00584B3F" w:rsidRDefault="00584B3F" w:rsidP="00584B3F">
            <w:pPr>
              <w:spacing w:before="120" w:after="120"/>
            </w:pPr>
          </w:p>
          <w:p w14:paraId="3D72FA10" w14:textId="77777777" w:rsidR="00584B3F" w:rsidRPr="00584B3F" w:rsidRDefault="00584B3F" w:rsidP="00584B3F">
            <w:pPr>
              <w:keepNext/>
              <w:suppressAutoHyphens/>
              <w:jc w:val="both"/>
            </w:pPr>
            <w:r w:rsidRPr="00584B3F">
              <w:t>By: ______________________________</w:t>
            </w:r>
          </w:p>
          <w:p w14:paraId="7EF00330" w14:textId="77777777" w:rsidR="00584B3F" w:rsidRPr="00584B3F" w:rsidRDefault="00584B3F" w:rsidP="00584B3F">
            <w:pPr>
              <w:keepNext/>
              <w:suppressAutoHyphens/>
              <w:jc w:val="both"/>
            </w:pPr>
          </w:p>
          <w:p w14:paraId="58B73E4C" w14:textId="77777777" w:rsidR="00584B3F" w:rsidRPr="00584B3F" w:rsidRDefault="00584B3F" w:rsidP="00584B3F">
            <w:pPr>
              <w:keepNext/>
              <w:suppressAutoHyphens/>
              <w:jc w:val="both"/>
            </w:pPr>
            <w:r w:rsidRPr="00584B3F">
              <w:t>Name: ____________________________</w:t>
            </w:r>
          </w:p>
          <w:p w14:paraId="08DDDF2D" w14:textId="77777777" w:rsidR="00584B3F" w:rsidRPr="00584B3F" w:rsidRDefault="00584B3F" w:rsidP="00584B3F">
            <w:pPr>
              <w:keepNext/>
              <w:suppressAutoHyphens/>
              <w:jc w:val="both"/>
            </w:pPr>
          </w:p>
          <w:p w14:paraId="42C77499" w14:textId="77777777" w:rsidR="00584B3F" w:rsidRPr="00584B3F" w:rsidRDefault="00584B3F" w:rsidP="00584B3F">
            <w:pPr>
              <w:keepNext/>
              <w:suppressAutoHyphens/>
              <w:jc w:val="both"/>
            </w:pPr>
            <w:r w:rsidRPr="00584B3F">
              <w:t>Title: _____________________________</w:t>
            </w:r>
          </w:p>
          <w:p w14:paraId="78D0F4B6" w14:textId="77777777" w:rsidR="00584B3F" w:rsidRPr="00584B3F" w:rsidRDefault="00584B3F" w:rsidP="00584B3F">
            <w:pPr>
              <w:keepNext/>
              <w:suppressAutoHyphens/>
              <w:jc w:val="both"/>
            </w:pPr>
          </w:p>
          <w:p w14:paraId="0348CFE0" w14:textId="77777777" w:rsidR="00584B3F" w:rsidRPr="00584B3F" w:rsidRDefault="00584B3F" w:rsidP="00584B3F">
            <w:pPr>
              <w:keepNext/>
              <w:suppressAutoHyphens/>
              <w:jc w:val="both"/>
            </w:pPr>
            <w:r w:rsidRPr="00584B3F">
              <w:t>Date: _____________________________</w:t>
            </w:r>
          </w:p>
          <w:p w14:paraId="1B5B6B44" w14:textId="77777777" w:rsidR="00584B3F" w:rsidRPr="00584B3F" w:rsidRDefault="00584B3F" w:rsidP="00584B3F">
            <w:pPr>
              <w:keepNext/>
              <w:keepLines/>
              <w:suppressAutoHyphens/>
              <w:jc w:val="both"/>
            </w:pPr>
          </w:p>
          <w:p w14:paraId="1D2ECD99" w14:textId="77777777" w:rsidR="00584B3F" w:rsidRPr="00584B3F" w:rsidRDefault="00584B3F" w:rsidP="00584B3F">
            <w:pPr>
              <w:keepNext/>
              <w:keepLines/>
              <w:suppressAutoHyphens/>
              <w:spacing w:before="240" w:after="240"/>
              <w:jc w:val="both"/>
              <w:rPr>
                <w:b/>
                <w:i/>
              </w:rPr>
            </w:pPr>
            <w:r w:rsidRPr="00584B3F">
              <w:rPr>
                <w:b/>
                <w:i/>
              </w:rPr>
              <w:t>Participant:</w:t>
            </w:r>
          </w:p>
          <w:p w14:paraId="27923269" w14:textId="77777777" w:rsidR="00584B3F" w:rsidRPr="00584B3F" w:rsidRDefault="00584B3F" w:rsidP="00584B3F">
            <w:pPr>
              <w:keepNext/>
              <w:suppressAutoHyphens/>
              <w:jc w:val="both"/>
            </w:pPr>
          </w:p>
          <w:p w14:paraId="2EA4B917" w14:textId="77777777" w:rsidR="00584B3F" w:rsidRPr="00584B3F" w:rsidRDefault="00584B3F" w:rsidP="00584B3F">
            <w:pPr>
              <w:keepNext/>
              <w:suppressAutoHyphens/>
              <w:jc w:val="both"/>
            </w:pPr>
            <w:r w:rsidRPr="00584B3F">
              <w:t>By: ______________________________</w:t>
            </w:r>
          </w:p>
          <w:p w14:paraId="005D841F" w14:textId="77777777" w:rsidR="00584B3F" w:rsidRPr="00584B3F" w:rsidRDefault="00584B3F" w:rsidP="00584B3F">
            <w:pPr>
              <w:keepNext/>
              <w:suppressAutoHyphens/>
              <w:jc w:val="both"/>
            </w:pPr>
          </w:p>
          <w:p w14:paraId="1EA247CB" w14:textId="77777777" w:rsidR="00584B3F" w:rsidRPr="00584B3F" w:rsidRDefault="00584B3F" w:rsidP="00584B3F">
            <w:pPr>
              <w:keepNext/>
              <w:suppressAutoHyphens/>
              <w:jc w:val="both"/>
            </w:pPr>
            <w:r w:rsidRPr="00584B3F">
              <w:t>Name: ____________________________</w:t>
            </w:r>
          </w:p>
          <w:p w14:paraId="52A908DE" w14:textId="77777777" w:rsidR="00584B3F" w:rsidRPr="00584B3F" w:rsidRDefault="00584B3F" w:rsidP="00584B3F">
            <w:pPr>
              <w:keepNext/>
              <w:suppressAutoHyphens/>
              <w:jc w:val="both"/>
            </w:pPr>
          </w:p>
          <w:p w14:paraId="39C617DF" w14:textId="77777777" w:rsidR="00584B3F" w:rsidRPr="00584B3F" w:rsidRDefault="00584B3F" w:rsidP="00584B3F">
            <w:pPr>
              <w:keepNext/>
              <w:suppressAutoHyphens/>
              <w:jc w:val="both"/>
            </w:pPr>
            <w:r w:rsidRPr="00584B3F">
              <w:t>Title: _____________________________</w:t>
            </w:r>
          </w:p>
          <w:p w14:paraId="7F8E9D13" w14:textId="77777777" w:rsidR="00584B3F" w:rsidRPr="00584B3F" w:rsidRDefault="00584B3F" w:rsidP="00584B3F">
            <w:pPr>
              <w:keepNext/>
              <w:suppressAutoHyphens/>
              <w:jc w:val="both"/>
            </w:pPr>
          </w:p>
          <w:p w14:paraId="1D2CE4A8" w14:textId="77777777" w:rsidR="00584B3F" w:rsidRPr="00584B3F" w:rsidRDefault="00584B3F" w:rsidP="00584B3F">
            <w:pPr>
              <w:keepNext/>
              <w:suppressAutoHyphens/>
              <w:jc w:val="both"/>
            </w:pPr>
            <w:r w:rsidRPr="00584B3F">
              <w:t>Date: _____________________________</w:t>
            </w:r>
          </w:p>
          <w:p w14:paraId="5E4CB328" w14:textId="77777777" w:rsidR="00584B3F" w:rsidRPr="00584B3F" w:rsidRDefault="00584B3F" w:rsidP="00584B3F">
            <w:pPr>
              <w:keepNext/>
              <w:suppressAutoHyphens/>
              <w:jc w:val="both"/>
            </w:pPr>
          </w:p>
          <w:p w14:paraId="3F81F33A" w14:textId="77777777" w:rsidR="00584B3F" w:rsidRPr="00584B3F" w:rsidRDefault="00584B3F" w:rsidP="00584B3F">
            <w:pPr>
              <w:keepNext/>
              <w:suppressAutoHyphens/>
              <w:jc w:val="both"/>
            </w:pPr>
          </w:p>
          <w:p w14:paraId="775CCEE9" w14:textId="77777777" w:rsidR="00584B3F" w:rsidRPr="00584B3F" w:rsidRDefault="00584B3F" w:rsidP="00584B3F">
            <w:pPr>
              <w:keepNext/>
              <w:suppressAutoHyphens/>
              <w:jc w:val="both"/>
            </w:pPr>
            <w:r w:rsidRPr="00584B3F">
              <w:t>Market Participant Name: ____________________________________________________</w:t>
            </w:r>
          </w:p>
          <w:p w14:paraId="3E7AAE7D" w14:textId="77777777" w:rsidR="00584B3F" w:rsidRPr="00584B3F" w:rsidRDefault="00584B3F" w:rsidP="00584B3F">
            <w:pPr>
              <w:keepNext/>
              <w:suppressAutoHyphens/>
              <w:jc w:val="both"/>
            </w:pPr>
          </w:p>
          <w:p w14:paraId="0384D658" w14:textId="77777777" w:rsidR="00584B3F" w:rsidRPr="00584B3F" w:rsidRDefault="00584B3F" w:rsidP="00584B3F">
            <w:pPr>
              <w:keepNext/>
              <w:suppressAutoHyphens/>
              <w:jc w:val="both"/>
            </w:pPr>
          </w:p>
          <w:p w14:paraId="1A1F94C9" w14:textId="77777777" w:rsidR="00584B3F" w:rsidRPr="00584B3F" w:rsidRDefault="00584B3F" w:rsidP="00584B3F">
            <w:pPr>
              <w:keepNext/>
              <w:suppressAutoHyphens/>
              <w:jc w:val="both"/>
            </w:pPr>
            <w:r w:rsidRPr="00584B3F">
              <w:t>Market Participant DUNS: ____________________________________________________</w:t>
            </w:r>
          </w:p>
          <w:p w14:paraId="489B99F1" w14:textId="77777777" w:rsidR="00584B3F" w:rsidRPr="00584B3F" w:rsidRDefault="00584B3F" w:rsidP="00584B3F">
            <w:pPr>
              <w:spacing w:after="240"/>
              <w:ind w:left="720" w:hanging="720"/>
            </w:pPr>
          </w:p>
        </w:tc>
      </w:tr>
    </w:tbl>
    <w:p w14:paraId="4A81808F" w14:textId="77777777" w:rsidR="00584B3F" w:rsidRPr="00584B3F" w:rsidRDefault="00584B3F" w:rsidP="00584B3F">
      <w:pPr>
        <w:spacing w:before="120" w:after="120"/>
        <w:rPr>
          <w:color w:val="333300"/>
        </w:rPr>
      </w:pPr>
    </w:p>
    <w:p w14:paraId="5C66BEF9" w14:textId="77777777" w:rsidR="00092BF6" w:rsidRPr="00092BF6" w:rsidRDefault="00092BF6" w:rsidP="00092BF6">
      <w:pPr>
        <w:spacing w:before="120" w:after="120"/>
        <w:jc w:val="center"/>
        <w:outlineLvl w:val="0"/>
        <w:rPr>
          <w:color w:val="333300"/>
        </w:rPr>
      </w:pPr>
    </w:p>
    <w:p w14:paraId="6CB94832" w14:textId="77777777" w:rsidR="00092BF6" w:rsidRPr="00092BF6" w:rsidRDefault="00092BF6" w:rsidP="00092BF6">
      <w:pPr>
        <w:spacing w:before="120" w:after="120"/>
        <w:jc w:val="center"/>
        <w:outlineLvl w:val="0"/>
        <w:rPr>
          <w:color w:val="333300"/>
        </w:rPr>
      </w:pPr>
    </w:p>
    <w:p w14:paraId="1B139C07" w14:textId="77777777" w:rsidR="00092BF6" w:rsidRPr="00092BF6" w:rsidRDefault="00092BF6" w:rsidP="00092BF6">
      <w:pPr>
        <w:jc w:val="center"/>
        <w:outlineLvl w:val="0"/>
        <w:rPr>
          <w:color w:val="333300"/>
        </w:rPr>
      </w:pPr>
    </w:p>
    <w:p w14:paraId="5A5587BE" w14:textId="77777777" w:rsidR="00092BF6" w:rsidRPr="00092BF6" w:rsidRDefault="00092BF6" w:rsidP="00092BF6">
      <w:pPr>
        <w:jc w:val="center"/>
        <w:outlineLvl w:val="0"/>
        <w:rPr>
          <w:b/>
          <w:bCs/>
          <w:color w:val="333300"/>
        </w:rPr>
      </w:pPr>
    </w:p>
    <w:p w14:paraId="31F1781D" w14:textId="77777777" w:rsidR="00FD6FC8" w:rsidRDefault="00FD6FC8" w:rsidP="00092BF6">
      <w:pPr>
        <w:jc w:val="center"/>
        <w:outlineLvl w:val="0"/>
        <w:rPr>
          <w:b/>
          <w:sz w:val="36"/>
          <w:szCs w:val="36"/>
        </w:rPr>
      </w:pPr>
    </w:p>
    <w:p w14:paraId="646E5398" w14:textId="77777777" w:rsidR="00FD6FC8" w:rsidRDefault="00FD6FC8" w:rsidP="00092BF6">
      <w:pPr>
        <w:jc w:val="center"/>
        <w:outlineLvl w:val="0"/>
        <w:rPr>
          <w:b/>
          <w:sz w:val="36"/>
          <w:szCs w:val="36"/>
        </w:rPr>
      </w:pPr>
    </w:p>
    <w:p w14:paraId="2AC3919C" w14:textId="77777777" w:rsidR="00FD6FC8" w:rsidRDefault="00FD6FC8" w:rsidP="00092BF6">
      <w:pPr>
        <w:jc w:val="center"/>
        <w:outlineLvl w:val="0"/>
        <w:rPr>
          <w:b/>
          <w:sz w:val="36"/>
          <w:szCs w:val="36"/>
        </w:rPr>
      </w:pPr>
    </w:p>
    <w:p w14:paraId="6D9D6475" w14:textId="77777777" w:rsidR="00FD6FC8" w:rsidRDefault="00FD6FC8" w:rsidP="00092BF6">
      <w:pPr>
        <w:jc w:val="center"/>
        <w:outlineLvl w:val="0"/>
        <w:rPr>
          <w:b/>
          <w:sz w:val="36"/>
          <w:szCs w:val="36"/>
        </w:rPr>
      </w:pPr>
    </w:p>
    <w:p w14:paraId="194528DB" w14:textId="77777777" w:rsidR="00FD6FC8" w:rsidRDefault="00FD6FC8" w:rsidP="00092BF6">
      <w:pPr>
        <w:jc w:val="center"/>
        <w:outlineLvl w:val="0"/>
        <w:rPr>
          <w:b/>
          <w:sz w:val="36"/>
          <w:szCs w:val="36"/>
        </w:rPr>
      </w:pPr>
    </w:p>
    <w:p w14:paraId="6B139451" w14:textId="77777777" w:rsidR="00FD6FC8" w:rsidRDefault="00FD6FC8" w:rsidP="00092BF6">
      <w:pPr>
        <w:jc w:val="center"/>
        <w:outlineLvl w:val="0"/>
        <w:rPr>
          <w:b/>
          <w:sz w:val="36"/>
          <w:szCs w:val="36"/>
        </w:rPr>
      </w:pPr>
    </w:p>
    <w:p w14:paraId="451781E5" w14:textId="77777777" w:rsidR="00FD6FC8" w:rsidRDefault="00FD6FC8" w:rsidP="00092BF6">
      <w:pPr>
        <w:jc w:val="center"/>
        <w:outlineLvl w:val="0"/>
        <w:rPr>
          <w:b/>
          <w:sz w:val="36"/>
          <w:szCs w:val="36"/>
        </w:rPr>
      </w:pPr>
    </w:p>
    <w:p w14:paraId="5701689A" w14:textId="77777777" w:rsidR="00FD6FC8" w:rsidRDefault="00FD6FC8" w:rsidP="00092BF6">
      <w:pPr>
        <w:jc w:val="center"/>
        <w:outlineLvl w:val="0"/>
        <w:rPr>
          <w:b/>
          <w:sz w:val="36"/>
          <w:szCs w:val="36"/>
        </w:rPr>
      </w:pPr>
    </w:p>
    <w:p w14:paraId="705B0729" w14:textId="77777777" w:rsidR="00FD6FC8" w:rsidRDefault="00FD6FC8" w:rsidP="00092BF6">
      <w:pPr>
        <w:jc w:val="center"/>
        <w:outlineLvl w:val="0"/>
        <w:rPr>
          <w:b/>
          <w:sz w:val="36"/>
          <w:szCs w:val="36"/>
        </w:rPr>
      </w:pPr>
    </w:p>
    <w:p w14:paraId="5A7468B9" w14:textId="77777777" w:rsidR="00FD6FC8" w:rsidRDefault="00FD6FC8" w:rsidP="00092BF6">
      <w:pPr>
        <w:jc w:val="center"/>
        <w:outlineLvl w:val="0"/>
        <w:rPr>
          <w:b/>
          <w:sz w:val="36"/>
          <w:szCs w:val="36"/>
        </w:rPr>
      </w:pPr>
    </w:p>
    <w:p w14:paraId="600C5FAA" w14:textId="77777777" w:rsidR="00FD6FC8" w:rsidRDefault="00FD6FC8" w:rsidP="00092BF6">
      <w:pPr>
        <w:jc w:val="center"/>
        <w:outlineLvl w:val="0"/>
        <w:rPr>
          <w:b/>
          <w:sz w:val="36"/>
          <w:szCs w:val="36"/>
        </w:rPr>
      </w:pPr>
    </w:p>
    <w:p w14:paraId="44F8FE52" w14:textId="77777777" w:rsidR="00FD6FC8" w:rsidRDefault="00FD6FC8" w:rsidP="00092BF6">
      <w:pPr>
        <w:jc w:val="center"/>
        <w:outlineLvl w:val="0"/>
        <w:rPr>
          <w:b/>
          <w:sz w:val="36"/>
          <w:szCs w:val="36"/>
        </w:rPr>
      </w:pPr>
    </w:p>
    <w:p w14:paraId="27416B44" w14:textId="77777777" w:rsidR="00FD6FC8" w:rsidRDefault="00FD6FC8" w:rsidP="00092BF6">
      <w:pPr>
        <w:jc w:val="center"/>
        <w:outlineLvl w:val="0"/>
        <w:rPr>
          <w:b/>
          <w:sz w:val="36"/>
          <w:szCs w:val="36"/>
        </w:rPr>
      </w:pPr>
    </w:p>
    <w:p w14:paraId="3680E1B2" w14:textId="77777777" w:rsidR="00FD6FC8" w:rsidRDefault="00FD6FC8" w:rsidP="00092BF6">
      <w:pPr>
        <w:jc w:val="center"/>
        <w:outlineLvl w:val="0"/>
        <w:rPr>
          <w:b/>
          <w:sz w:val="36"/>
          <w:szCs w:val="36"/>
        </w:rPr>
      </w:pPr>
    </w:p>
    <w:p w14:paraId="7483D36C" w14:textId="77777777" w:rsidR="00FD6FC8" w:rsidRDefault="00FD6FC8" w:rsidP="00092BF6">
      <w:pPr>
        <w:jc w:val="center"/>
        <w:outlineLvl w:val="0"/>
        <w:rPr>
          <w:b/>
          <w:sz w:val="36"/>
          <w:szCs w:val="36"/>
        </w:rPr>
      </w:pPr>
    </w:p>
    <w:p w14:paraId="5C85232A" w14:textId="77777777" w:rsidR="00FD6FC8" w:rsidRDefault="00FD6FC8" w:rsidP="00092BF6">
      <w:pPr>
        <w:jc w:val="center"/>
        <w:outlineLvl w:val="0"/>
        <w:rPr>
          <w:b/>
          <w:sz w:val="36"/>
          <w:szCs w:val="36"/>
        </w:rPr>
      </w:pPr>
    </w:p>
    <w:p w14:paraId="1E455DA4" w14:textId="14BE1DAD" w:rsidR="00092BF6" w:rsidRPr="00092BF6" w:rsidRDefault="00092BF6" w:rsidP="00092BF6">
      <w:pPr>
        <w:jc w:val="center"/>
        <w:outlineLvl w:val="0"/>
        <w:rPr>
          <w:b/>
          <w:sz w:val="36"/>
          <w:szCs w:val="36"/>
        </w:rPr>
      </w:pPr>
      <w:r w:rsidRPr="00092BF6">
        <w:rPr>
          <w:b/>
          <w:sz w:val="36"/>
          <w:szCs w:val="36"/>
        </w:rPr>
        <w:t>ERCOT Nodal Protocols</w:t>
      </w:r>
    </w:p>
    <w:p w14:paraId="66261958" w14:textId="77777777" w:rsidR="00092BF6" w:rsidRPr="00092BF6" w:rsidRDefault="00092BF6" w:rsidP="00092BF6">
      <w:pPr>
        <w:jc w:val="center"/>
        <w:outlineLvl w:val="0"/>
        <w:rPr>
          <w:b/>
          <w:sz w:val="36"/>
          <w:szCs w:val="36"/>
        </w:rPr>
      </w:pPr>
    </w:p>
    <w:p w14:paraId="5EA72AB8" w14:textId="77777777" w:rsidR="00092BF6" w:rsidRPr="00092BF6" w:rsidRDefault="00092BF6" w:rsidP="00092BF6">
      <w:pPr>
        <w:jc w:val="center"/>
        <w:outlineLvl w:val="0"/>
        <w:rPr>
          <w:b/>
          <w:sz w:val="36"/>
          <w:szCs w:val="36"/>
        </w:rPr>
      </w:pPr>
      <w:r w:rsidRPr="00092BF6">
        <w:rPr>
          <w:b/>
          <w:sz w:val="36"/>
          <w:szCs w:val="36"/>
        </w:rPr>
        <w:t>Section 22</w:t>
      </w:r>
    </w:p>
    <w:p w14:paraId="4E1EC84F" w14:textId="77777777" w:rsidR="00092BF6" w:rsidRPr="00092BF6" w:rsidRDefault="00092BF6" w:rsidP="00092BF6">
      <w:pPr>
        <w:jc w:val="center"/>
        <w:outlineLvl w:val="0"/>
        <w:rPr>
          <w:b/>
          <w:sz w:val="36"/>
          <w:szCs w:val="36"/>
        </w:rPr>
      </w:pPr>
    </w:p>
    <w:p w14:paraId="0DF75505" w14:textId="77777777" w:rsidR="00092BF6" w:rsidRPr="00092BF6" w:rsidRDefault="00092BF6" w:rsidP="00092BF6">
      <w:pPr>
        <w:jc w:val="center"/>
        <w:outlineLvl w:val="0"/>
        <w:rPr>
          <w:b/>
          <w:sz w:val="36"/>
          <w:szCs w:val="36"/>
        </w:rPr>
      </w:pPr>
      <w:r w:rsidRPr="00092BF6">
        <w:rPr>
          <w:b/>
          <w:sz w:val="36"/>
          <w:szCs w:val="36"/>
        </w:rPr>
        <w:t xml:space="preserve">Attachment C:  Amendment to Standard Form </w:t>
      </w:r>
      <w:r w:rsidRPr="00092BF6">
        <w:rPr>
          <w:b/>
          <w:bCs/>
          <w:sz w:val="36"/>
          <w:szCs w:val="36"/>
        </w:rPr>
        <w:t>Market Participant</w:t>
      </w:r>
      <w:r w:rsidRPr="00092BF6">
        <w:rPr>
          <w:b/>
          <w:sz w:val="36"/>
          <w:szCs w:val="36"/>
        </w:rPr>
        <w:t xml:space="preserve"> Agreement</w:t>
      </w:r>
    </w:p>
    <w:p w14:paraId="64855DE2" w14:textId="77777777" w:rsidR="00092BF6" w:rsidRPr="00092BF6" w:rsidRDefault="00092BF6" w:rsidP="00092BF6">
      <w:pPr>
        <w:jc w:val="center"/>
        <w:outlineLvl w:val="0"/>
      </w:pPr>
    </w:p>
    <w:p w14:paraId="6B6F825D" w14:textId="77777777" w:rsidR="00092BF6" w:rsidRPr="00092BF6" w:rsidRDefault="00092BF6" w:rsidP="00092BF6">
      <w:pPr>
        <w:outlineLvl w:val="0"/>
      </w:pPr>
    </w:p>
    <w:p w14:paraId="2FE90CC4" w14:textId="67D23BE0" w:rsidR="00092BF6" w:rsidRPr="00092BF6" w:rsidRDefault="00092BF6" w:rsidP="00092BF6">
      <w:pPr>
        <w:jc w:val="center"/>
        <w:outlineLvl w:val="0"/>
        <w:rPr>
          <w:b/>
          <w:bCs/>
        </w:rPr>
      </w:pPr>
      <w:del w:id="1767" w:author="TEBA" w:date="2024-12-17T09:48:00Z">
        <w:r w:rsidRPr="00092BF6" w:rsidDel="00FD6FC8">
          <w:rPr>
            <w:b/>
            <w:bCs/>
          </w:rPr>
          <w:delText>April 1, 2022</w:delText>
        </w:r>
      </w:del>
      <w:ins w:id="1768" w:author="TEBA" w:date="2024-12-17T09:48:00Z">
        <w:r w:rsidR="00FD6FC8">
          <w:rPr>
            <w:b/>
            <w:bCs/>
          </w:rPr>
          <w:t>TBD</w:t>
        </w:r>
      </w:ins>
    </w:p>
    <w:p w14:paraId="1A9B9319" w14:textId="77777777" w:rsidR="00092BF6" w:rsidRPr="00092BF6" w:rsidRDefault="00092BF6" w:rsidP="00092BF6">
      <w:pPr>
        <w:jc w:val="center"/>
        <w:outlineLvl w:val="0"/>
        <w:rPr>
          <w:b/>
          <w:bCs/>
        </w:rPr>
      </w:pPr>
    </w:p>
    <w:p w14:paraId="5D66DC07" w14:textId="77777777" w:rsidR="00092BF6" w:rsidRPr="00092BF6" w:rsidRDefault="00092BF6" w:rsidP="00092BF6">
      <w:pPr>
        <w:jc w:val="center"/>
        <w:outlineLvl w:val="0"/>
        <w:rPr>
          <w:b/>
          <w:bCs/>
        </w:rPr>
      </w:pPr>
    </w:p>
    <w:p w14:paraId="4E13F05A" w14:textId="77777777" w:rsidR="00092BF6" w:rsidRPr="00092BF6" w:rsidRDefault="00092BF6" w:rsidP="00092BF6">
      <w:pPr>
        <w:jc w:val="center"/>
        <w:outlineLvl w:val="0"/>
        <w:rPr>
          <w:b/>
          <w:bCs/>
        </w:rPr>
      </w:pPr>
    </w:p>
    <w:p w14:paraId="6DF8978A" w14:textId="77777777" w:rsidR="00092BF6" w:rsidRPr="00092BF6" w:rsidRDefault="00092BF6" w:rsidP="00092BF6">
      <w:pPr>
        <w:pBdr>
          <w:bottom w:val="single" w:sz="4" w:space="1" w:color="auto"/>
        </w:pBdr>
        <w:rPr>
          <w:color w:val="333300"/>
        </w:rPr>
      </w:pPr>
    </w:p>
    <w:p w14:paraId="74DA8A15" w14:textId="77777777" w:rsidR="00092BF6" w:rsidRPr="00092BF6" w:rsidRDefault="00092BF6" w:rsidP="00092BF6">
      <w:pPr>
        <w:jc w:val="center"/>
        <w:rPr>
          <w:color w:val="333300"/>
          <w:szCs w:val="20"/>
        </w:rPr>
        <w:sectPr w:rsidR="00092BF6" w:rsidRPr="00092BF6" w:rsidSect="00CC645D">
          <w:footerReference w:type="even" r:id="rId28"/>
          <w:footerReference w:type="first" r:id="rId29"/>
          <w:pgSz w:w="12240" w:h="15840" w:code="1"/>
          <w:pgMar w:top="1440" w:right="1440" w:bottom="1440" w:left="1440" w:header="720" w:footer="720" w:gutter="0"/>
          <w:cols w:space="720"/>
          <w:docGrid w:linePitch="360"/>
        </w:sectPr>
      </w:pPr>
    </w:p>
    <w:p w14:paraId="7EF038B1" w14:textId="77777777" w:rsidR="00092BF6" w:rsidRPr="00092BF6" w:rsidRDefault="00092BF6" w:rsidP="00092BF6">
      <w:pPr>
        <w:jc w:val="center"/>
      </w:pPr>
      <w:r w:rsidRPr="00092BF6">
        <w:lastRenderedPageBreak/>
        <w:t>Amendment to</w:t>
      </w:r>
    </w:p>
    <w:p w14:paraId="60BBE23F" w14:textId="77777777" w:rsidR="00092BF6" w:rsidRPr="00092BF6" w:rsidRDefault="00092BF6" w:rsidP="00092BF6">
      <w:pPr>
        <w:jc w:val="center"/>
      </w:pPr>
      <w:r w:rsidRPr="00092BF6">
        <w:t>Standard Form Market Participant Agreement</w:t>
      </w:r>
    </w:p>
    <w:p w14:paraId="22E38625" w14:textId="77777777" w:rsidR="00092BF6" w:rsidRPr="00092BF6" w:rsidRDefault="00092BF6" w:rsidP="00092BF6">
      <w:pPr>
        <w:jc w:val="center"/>
      </w:pPr>
      <w:r w:rsidRPr="00092BF6">
        <w:t>Between</w:t>
      </w:r>
    </w:p>
    <w:p w14:paraId="0D9E0B91" w14:textId="77777777" w:rsidR="00092BF6" w:rsidRPr="00092BF6" w:rsidRDefault="00092BF6" w:rsidP="00092BF6">
      <w:pPr>
        <w:jc w:val="center"/>
      </w:pPr>
      <w:r w:rsidRPr="00092BF6">
        <w:fldChar w:fldCharType="begin">
          <w:ffData>
            <w:name w:val="Text1"/>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p>
    <w:p w14:paraId="032E7027" w14:textId="77777777" w:rsidR="00092BF6" w:rsidRPr="00092BF6" w:rsidRDefault="00092BF6" w:rsidP="00092BF6">
      <w:pPr>
        <w:jc w:val="center"/>
      </w:pPr>
      <w:r w:rsidRPr="00092BF6">
        <w:t>and</w:t>
      </w:r>
    </w:p>
    <w:p w14:paraId="27913DAB" w14:textId="77777777" w:rsidR="00092BF6" w:rsidRPr="00092BF6" w:rsidRDefault="00092BF6" w:rsidP="00092BF6">
      <w:pPr>
        <w:jc w:val="center"/>
      </w:pPr>
      <w:r w:rsidRPr="00092BF6">
        <w:t>Electric Reliability Council of Texas, Inc.</w:t>
      </w:r>
    </w:p>
    <w:p w14:paraId="09F79721" w14:textId="77777777" w:rsidR="00092BF6" w:rsidRPr="00092BF6" w:rsidRDefault="00092BF6" w:rsidP="00092BF6">
      <w:pPr>
        <w:jc w:val="center"/>
      </w:pPr>
    </w:p>
    <w:p w14:paraId="7A6D7479" w14:textId="77777777" w:rsidR="00092BF6" w:rsidRPr="00092BF6" w:rsidRDefault="00092BF6" w:rsidP="00092BF6">
      <w:pPr>
        <w:jc w:val="both"/>
      </w:pPr>
    </w:p>
    <w:p w14:paraId="541A3B98" w14:textId="77777777" w:rsidR="00092BF6" w:rsidRPr="00092BF6" w:rsidRDefault="00092BF6" w:rsidP="00092BF6">
      <w:pPr>
        <w:jc w:val="both"/>
      </w:pPr>
      <w:r w:rsidRPr="00092BF6">
        <w:tab/>
        <w:t xml:space="preserve">This AMENDMENT to the Standard Form Market Participant Agreement (“Amendment”), effective as of the ___________ day of ____________________, ___________ (“Effective Date”), is entered into by and between </w:t>
      </w:r>
      <w:r w:rsidRPr="00092BF6">
        <w:fldChar w:fldCharType="begin">
          <w:ffData>
            <w:name w:val="Text2"/>
            <w:enabled/>
            <w:calcOnExit w:val="0"/>
            <w:textInput>
              <w:default w:val="[Insert Participant]"/>
            </w:textInput>
          </w:ffData>
        </w:fldChar>
      </w:r>
      <w:r w:rsidRPr="00092BF6">
        <w:instrText xml:space="preserve"> FORMTEXT </w:instrText>
      </w:r>
      <w:r w:rsidRPr="00092BF6">
        <w:fldChar w:fldCharType="separate"/>
      </w:r>
      <w:r w:rsidRPr="00092BF6">
        <w:rPr>
          <w:noProof/>
        </w:rPr>
        <w:t>[Insert Participant]</w:t>
      </w:r>
      <w:r w:rsidRPr="00092BF6">
        <w:fldChar w:fldCharType="end"/>
      </w:r>
      <w:r w:rsidRPr="00092BF6">
        <w:t xml:space="preserve">, a </w:t>
      </w:r>
      <w:r w:rsidRPr="00092BF6">
        <w:fldChar w:fldCharType="begin">
          <w:ffData>
            <w:name w:val="Text3"/>
            <w:enabled/>
            <w:calcOnExit w:val="0"/>
            <w:textInput>
              <w:default w:val="[Insert State of Registration and Entity Type]"/>
            </w:textInput>
          </w:ffData>
        </w:fldChar>
      </w:r>
      <w:r w:rsidRPr="00092BF6">
        <w:instrText xml:space="preserve"> FORMTEXT </w:instrText>
      </w:r>
      <w:r w:rsidRPr="00092BF6">
        <w:fldChar w:fldCharType="separate"/>
      </w:r>
      <w:r w:rsidRPr="00092BF6">
        <w:rPr>
          <w:noProof/>
        </w:rPr>
        <w:t>[Insert State of Registration and Entity Type]</w:t>
      </w:r>
      <w:r w:rsidRPr="00092BF6">
        <w:fldChar w:fldCharType="end"/>
      </w:r>
      <w:r w:rsidRPr="00092BF6">
        <w:t xml:space="preserve"> (“Participant”) and Electric Reliability Council of Texas, Inc., a Texas non-profit corporation (“ERCOT”).</w:t>
      </w:r>
    </w:p>
    <w:p w14:paraId="0D6D16F4" w14:textId="77777777" w:rsidR="00092BF6" w:rsidRPr="00092BF6" w:rsidRDefault="00092BF6" w:rsidP="00092BF6"/>
    <w:p w14:paraId="2D165539" w14:textId="77777777" w:rsidR="00092BF6" w:rsidRPr="00092BF6" w:rsidRDefault="00092BF6" w:rsidP="00092BF6">
      <w:pPr>
        <w:jc w:val="center"/>
        <w:rPr>
          <w:u w:val="single"/>
        </w:rPr>
      </w:pPr>
      <w:r w:rsidRPr="00092BF6">
        <w:rPr>
          <w:u w:val="single"/>
        </w:rPr>
        <w:t>Recitals</w:t>
      </w:r>
    </w:p>
    <w:p w14:paraId="4CD04997" w14:textId="77777777" w:rsidR="00092BF6" w:rsidRPr="00092BF6" w:rsidRDefault="00092BF6" w:rsidP="00092BF6">
      <w:pPr>
        <w:jc w:val="both"/>
      </w:pPr>
    </w:p>
    <w:p w14:paraId="6DA4168C"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w:t>
      </w:r>
      <w:r w:rsidRPr="00092BF6">
        <w:fldChar w:fldCharType="begin">
          <w:ffData>
            <w:name w:val="Text4"/>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 and</w:t>
      </w:r>
    </w:p>
    <w:p w14:paraId="4B01D9E4" w14:textId="77777777" w:rsidR="00092BF6" w:rsidRPr="00092BF6" w:rsidRDefault="00092BF6" w:rsidP="00092BF6">
      <w:pPr>
        <w:jc w:val="both"/>
      </w:pPr>
    </w:p>
    <w:p w14:paraId="2110E25C"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1FC8B7CB" w14:textId="77777777" w:rsidR="00092BF6" w:rsidRPr="00092BF6" w:rsidRDefault="00092BF6" w:rsidP="00092BF6">
      <w:pPr>
        <w:jc w:val="both"/>
      </w:pPr>
    </w:p>
    <w:p w14:paraId="723FAE73"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10146B77" w14:textId="77777777" w:rsidR="00092BF6" w:rsidRPr="00092BF6" w:rsidRDefault="00092BF6" w:rsidP="00092BF6">
      <w:pPr>
        <w:jc w:val="both"/>
      </w:pPr>
    </w:p>
    <w:p w14:paraId="7A6B671B" w14:textId="77777777" w:rsidR="00092BF6" w:rsidRPr="00092BF6" w:rsidRDefault="00092BF6" w:rsidP="00092BF6">
      <w:pPr>
        <w:jc w:val="both"/>
      </w:pPr>
      <w:r w:rsidRPr="00092BF6">
        <w:t>A.</w:t>
      </w:r>
      <w:r w:rsidRPr="00092BF6">
        <w:tab/>
        <w:t xml:space="preserve">As defined in the ERCOT Protocols, Participant is a (check all that apply): </w:t>
      </w:r>
    </w:p>
    <w:p w14:paraId="055F5D77" w14:textId="77777777" w:rsidR="00092BF6" w:rsidRPr="00092BF6" w:rsidRDefault="00092BF6" w:rsidP="00092BF6">
      <w:pPr>
        <w:ind w:left="1440"/>
        <w:jc w:val="both"/>
      </w:pPr>
    </w:p>
    <w:p w14:paraId="36914C0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Load Serving Entity (LSE)</w:t>
      </w:r>
    </w:p>
    <w:p w14:paraId="7F1DE840" w14:textId="77777777" w:rsidR="00092BF6" w:rsidRPr="00092BF6" w:rsidRDefault="00092BF6" w:rsidP="00092BF6">
      <w:pPr>
        <w:ind w:left="720"/>
        <w:jc w:val="both"/>
      </w:pPr>
    </w:p>
    <w:p w14:paraId="3963E5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Qualified Scheduling Entity (QSE)</w:t>
      </w:r>
    </w:p>
    <w:p w14:paraId="48606CCD" w14:textId="77777777" w:rsidR="00092BF6" w:rsidRPr="00092BF6" w:rsidRDefault="00092BF6" w:rsidP="00092BF6">
      <w:pPr>
        <w:ind w:left="720"/>
        <w:jc w:val="both"/>
      </w:pPr>
    </w:p>
    <w:p w14:paraId="363AC64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Transmission Service Provider (TSP)</w:t>
      </w:r>
    </w:p>
    <w:p w14:paraId="07D61293" w14:textId="77777777" w:rsidR="00092BF6" w:rsidRPr="00092BF6" w:rsidRDefault="00092BF6" w:rsidP="00092BF6">
      <w:pPr>
        <w:ind w:left="720"/>
        <w:jc w:val="both"/>
      </w:pPr>
    </w:p>
    <w:p w14:paraId="3A93576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Distribution Service Provider (DSP)</w:t>
      </w:r>
    </w:p>
    <w:p w14:paraId="418C3D78" w14:textId="77777777" w:rsidR="00092BF6" w:rsidRPr="00092BF6" w:rsidRDefault="00092BF6" w:rsidP="00092BF6">
      <w:pPr>
        <w:ind w:left="720"/>
        <w:jc w:val="both"/>
      </w:pPr>
    </w:p>
    <w:p w14:paraId="3C1EE98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Congestion Revenue Right (CRR) Account Holder</w:t>
      </w:r>
    </w:p>
    <w:p w14:paraId="08F1BE15" w14:textId="77777777" w:rsidR="00092BF6" w:rsidRPr="00092BF6" w:rsidRDefault="00092BF6" w:rsidP="00092BF6">
      <w:pPr>
        <w:ind w:left="720"/>
        <w:jc w:val="both"/>
      </w:pPr>
    </w:p>
    <w:p w14:paraId="3D15DD88"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Resource Entity</w:t>
      </w:r>
    </w:p>
    <w:p w14:paraId="0AE08333" w14:textId="77777777" w:rsidR="00092BF6" w:rsidRPr="00092BF6" w:rsidRDefault="00092BF6" w:rsidP="00092BF6">
      <w:pPr>
        <w:ind w:left="720"/>
        <w:jc w:val="both"/>
      </w:pPr>
    </w:p>
    <w:p w14:paraId="6215F85E" w14:textId="6B5B628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w:t>
      </w:r>
      <w:del w:id="1769" w:author="TEBA" w:date="2024-12-10T07:11:00Z">
        <w:r w:rsidRPr="00092BF6" w:rsidDel="009A56E6">
          <w:delText xml:space="preserve">Renewable </w:delText>
        </w:r>
      </w:del>
      <w:r w:rsidRPr="00092BF6">
        <w:t xml:space="preserve">Energy </w:t>
      </w:r>
      <w:ins w:id="1770" w:author="TEBA" w:date="2024-12-10T07:11:00Z">
        <w:r w:rsidR="009A56E6">
          <w:t xml:space="preserve">Attribute </w:t>
        </w:r>
      </w:ins>
      <w:del w:id="1771" w:author="TEBA" w:date="2024-12-10T07:11:00Z">
        <w:r w:rsidRPr="00092BF6" w:rsidDel="009A56E6">
          <w:delText xml:space="preserve">Credit </w:delText>
        </w:r>
      </w:del>
      <w:ins w:id="1772" w:author="TEBA" w:date="2024-12-10T07:11:00Z">
        <w:r w:rsidR="009A56E6">
          <w:t>Certificate</w:t>
        </w:r>
        <w:r w:rsidR="009A56E6" w:rsidRPr="00092BF6">
          <w:t xml:space="preserve"> </w:t>
        </w:r>
      </w:ins>
      <w:r w:rsidRPr="00092BF6">
        <w:t>(</w:t>
      </w:r>
      <w:del w:id="1773" w:author="TEBA" w:date="2024-12-10T07:11:00Z">
        <w:r w:rsidRPr="00092BF6" w:rsidDel="009A56E6">
          <w:delText>REC</w:delText>
        </w:r>
      </w:del>
      <w:ins w:id="1774" w:author="TEBA" w:date="2024-12-10T07:11:00Z">
        <w:r w:rsidR="009A56E6">
          <w:t>EAC</w:t>
        </w:r>
      </w:ins>
      <w:r w:rsidRPr="00092BF6">
        <w:t xml:space="preserve">) Account Holder </w:t>
      </w:r>
    </w:p>
    <w:p w14:paraId="7FE61ADE" w14:textId="77777777" w:rsidR="00092BF6" w:rsidRPr="00092BF6" w:rsidRDefault="00092BF6" w:rsidP="00092BF6">
      <w:pPr>
        <w:tabs>
          <w:tab w:val="num" w:pos="720"/>
        </w:tabs>
        <w:jc w:val="both"/>
      </w:pPr>
    </w:p>
    <w:p w14:paraId="39A1A5F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0969D81E"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C94BE61"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31587405" w14:textId="77777777" w:rsidR="00092BF6" w:rsidRPr="00092BF6" w:rsidRDefault="00092BF6" w:rsidP="00092BF6">
      <w:pPr>
        <w:spacing w:before="120" w:after="120"/>
        <w:jc w:val="both"/>
      </w:pPr>
      <w:r w:rsidRPr="00092BF6">
        <w:lastRenderedPageBreak/>
        <w:t>SIGNED, ACCEPTED AND AGREED TO by each undersigned signatory who, by signature hereto, represents and warrants that he or she has full power and authority to execute this Amendment to the Standard Form Market Participant Agreement.</w:t>
      </w:r>
    </w:p>
    <w:p w14:paraId="2967A30F"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07E7359E" w14:textId="77777777" w:rsidR="00092BF6" w:rsidRPr="00092BF6" w:rsidRDefault="00092BF6" w:rsidP="00092BF6">
      <w:pPr>
        <w:suppressAutoHyphens/>
        <w:jc w:val="both"/>
      </w:pPr>
    </w:p>
    <w:p w14:paraId="4C00A698" w14:textId="77777777" w:rsidR="00092BF6" w:rsidRPr="00092BF6" w:rsidRDefault="00092BF6" w:rsidP="00092BF6">
      <w:pPr>
        <w:suppressAutoHyphens/>
        <w:jc w:val="both"/>
      </w:pPr>
      <w:r w:rsidRPr="00092BF6">
        <w:t>By: ______________________________________________</w:t>
      </w:r>
    </w:p>
    <w:p w14:paraId="5003F7E6" w14:textId="77777777" w:rsidR="00092BF6" w:rsidRPr="00092BF6" w:rsidRDefault="00092BF6" w:rsidP="00092BF6">
      <w:pPr>
        <w:suppressAutoHyphens/>
        <w:jc w:val="both"/>
      </w:pPr>
    </w:p>
    <w:p w14:paraId="434A14DC" w14:textId="77777777" w:rsidR="00092BF6" w:rsidRPr="00092BF6" w:rsidRDefault="00092BF6" w:rsidP="00092BF6">
      <w:pPr>
        <w:suppressAutoHyphens/>
        <w:jc w:val="both"/>
      </w:pPr>
      <w:r w:rsidRPr="00092BF6">
        <w:t>Name: ___________________________________________</w:t>
      </w:r>
    </w:p>
    <w:p w14:paraId="0C0F21C1" w14:textId="77777777" w:rsidR="00092BF6" w:rsidRPr="00092BF6" w:rsidRDefault="00092BF6" w:rsidP="00092BF6">
      <w:pPr>
        <w:suppressAutoHyphens/>
        <w:jc w:val="both"/>
      </w:pPr>
    </w:p>
    <w:p w14:paraId="3B8E96D2" w14:textId="77777777" w:rsidR="00092BF6" w:rsidRPr="00092BF6" w:rsidRDefault="00092BF6" w:rsidP="00092BF6">
      <w:pPr>
        <w:suppressAutoHyphens/>
        <w:jc w:val="both"/>
      </w:pPr>
      <w:r w:rsidRPr="00092BF6">
        <w:t>Title: ____________________________________________</w:t>
      </w:r>
    </w:p>
    <w:p w14:paraId="683CC87C" w14:textId="77777777" w:rsidR="00092BF6" w:rsidRPr="00092BF6" w:rsidRDefault="00092BF6" w:rsidP="00092BF6">
      <w:pPr>
        <w:suppressAutoHyphens/>
        <w:jc w:val="both"/>
      </w:pPr>
    </w:p>
    <w:p w14:paraId="7EE420D9" w14:textId="77777777" w:rsidR="00092BF6" w:rsidRPr="00092BF6" w:rsidRDefault="00092BF6" w:rsidP="00092BF6">
      <w:pPr>
        <w:suppressAutoHyphens/>
        <w:jc w:val="both"/>
      </w:pPr>
      <w:r w:rsidRPr="00092BF6">
        <w:t>Date: _____________________________</w:t>
      </w:r>
    </w:p>
    <w:p w14:paraId="10CD22F1" w14:textId="77777777" w:rsidR="00092BF6" w:rsidRPr="00092BF6" w:rsidRDefault="00092BF6" w:rsidP="00092BF6">
      <w:pPr>
        <w:keepLines/>
        <w:suppressAutoHyphens/>
        <w:jc w:val="both"/>
      </w:pPr>
    </w:p>
    <w:p w14:paraId="28C21FA4" w14:textId="77777777" w:rsidR="00092BF6" w:rsidRPr="00092BF6" w:rsidRDefault="00092BF6" w:rsidP="00092BF6">
      <w:pPr>
        <w:keepLines/>
        <w:suppressAutoHyphens/>
        <w:spacing w:before="240"/>
        <w:jc w:val="both"/>
        <w:rPr>
          <w:b/>
          <w:i/>
        </w:rPr>
      </w:pPr>
      <w:r w:rsidRPr="00092BF6">
        <w:rPr>
          <w:b/>
          <w:i/>
        </w:rPr>
        <w:t>Participant:</w:t>
      </w:r>
    </w:p>
    <w:p w14:paraId="3A4490DF" w14:textId="77777777" w:rsidR="00092BF6" w:rsidRPr="00092BF6" w:rsidRDefault="00092BF6" w:rsidP="00092BF6">
      <w:pPr>
        <w:suppressAutoHyphens/>
        <w:jc w:val="both"/>
      </w:pPr>
    </w:p>
    <w:p w14:paraId="7376A0FC" w14:textId="77777777" w:rsidR="00092BF6" w:rsidRPr="00092BF6" w:rsidRDefault="00092BF6" w:rsidP="00092BF6">
      <w:pPr>
        <w:suppressAutoHyphens/>
        <w:jc w:val="both"/>
      </w:pPr>
    </w:p>
    <w:p w14:paraId="290AEBEB" w14:textId="77777777" w:rsidR="00092BF6" w:rsidRPr="00092BF6" w:rsidRDefault="00092BF6" w:rsidP="00092BF6">
      <w:pPr>
        <w:suppressAutoHyphens/>
        <w:jc w:val="both"/>
      </w:pPr>
      <w:r w:rsidRPr="00092BF6">
        <w:t>By: ______________________________________________</w:t>
      </w:r>
    </w:p>
    <w:p w14:paraId="23096054" w14:textId="77777777" w:rsidR="00092BF6" w:rsidRPr="00092BF6" w:rsidRDefault="00092BF6" w:rsidP="00092BF6">
      <w:pPr>
        <w:suppressAutoHyphens/>
        <w:jc w:val="both"/>
      </w:pPr>
    </w:p>
    <w:p w14:paraId="39C134B5" w14:textId="77777777" w:rsidR="00092BF6" w:rsidRPr="00092BF6" w:rsidRDefault="00092BF6" w:rsidP="00092BF6">
      <w:pPr>
        <w:suppressAutoHyphens/>
        <w:jc w:val="both"/>
      </w:pPr>
      <w:r w:rsidRPr="00092BF6">
        <w:t xml:space="preserve">Name: </w:t>
      </w:r>
      <w:r w:rsidRPr="00092BF6">
        <w:fldChar w:fldCharType="begin">
          <w:ffData>
            <w:name w:val="Text5"/>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440FD474" w14:textId="77777777" w:rsidR="00092BF6" w:rsidRPr="00092BF6" w:rsidRDefault="00092BF6" w:rsidP="00092BF6">
      <w:pPr>
        <w:suppressAutoHyphens/>
        <w:jc w:val="both"/>
      </w:pPr>
    </w:p>
    <w:p w14:paraId="2E5631AB" w14:textId="77777777" w:rsidR="00092BF6" w:rsidRPr="00092BF6" w:rsidRDefault="00092BF6" w:rsidP="00092BF6">
      <w:pPr>
        <w:suppressAutoHyphens/>
        <w:jc w:val="both"/>
      </w:pPr>
      <w:r w:rsidRPr="00092BF6">
        <w:t xml:space="preserve">Title: </w:t>
      </w:r>
      <w:r w:rsidRPr="00092BF6">
        <w:fldChar w:fldCharType="begin">
          <w:ffData>
            <w:name w:val="Text6"/>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BBC4A8F" w14:textId="77777777" w:rsidR="00092BF6" w:rsidRPr="00092BF6" w:rsidRDefault="00092BF6" w:rsidP="00092BF6">
      <w:pPr>
        <w:suppressAutoHyphens/>
        <w:jc w:val="both"/>
      </w:pPr>
    </w:p>
    <w:p w14:paraId="418516D5" w14:textId="77777777" w:rsidR="00092BF6" w:rsidRPr="00092BF6" w:rsidRDefault="00092BF6" w:rsidP="00092BF6">
      <w:pPr>
        <w:suppressAutoHyphens/>
        <w:jc w:val="both"/>
      </w:pPr>
      <w:r w:rsidRPr="00092BF6">
        <w:t xml:space="preserve">Date: </w:t>
      </w:r>
      <w:r w:rsidRPr="00092BF6">
        <w:fldChar w:fldCharType="begin">
          <w:ffData>
            <w:name w:val="Text7"/>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r w:rsidRPr="00092BF6">
        <w:tab/>
      </w:r>
    </w:p>
    <w:p w14:paraId="29C9BCC7" w14:textId="77777777" w:rsidR="00092BF6" w:rsidRPr="00092BF6" w:rsidRDefault="00092BF6" w:rsidP="00092BF6">
      <w:pPr>
        <w:suppressAutoHyphens/>
        <w:jc w:val="both"/>
      </w:pPr>
    </w:p>
    <w:p w14:paraId="3B5BD823" w14:textId="77777777" w:rsidR="00092BF6" w:rsidRPr="00092BF6" w:rsidRDefault="00092BF6" w:rsidP="00092BF6">
      <w:pPr>
        <w:suppressAutoHyphens/>
        <w:jc w:val="both"/>
      </w:pPr>
    </w:p>
    <w:p w14:paraId="4D7F993F" w14:textId="77777777" w:rsidR="00092BF6" w:rsidRPr="00092BF6" w:rsidRDefault="00092BF6" w:rsidP="00092BF6">
      <w:pPr>
        <w:suppressAutoHyphens/>
        <w:jc w:val="both"/>
      </w:pPr>
      <w:r w:rsidRPr="00092BF6">
        <w:t xml:space="preserve">Market Participant Name: </w:t>
      </w:r>
      <w:r w:rsidRPr="00092BF6">
        <w:fldChar w:fldCharType="begin">
          <w:ffData>
            <w:name w:val="Text8"/>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3326DA42" w14:textId="77777777" w:rsidR="00092BF6" w:rsidRPr="00092BF6" w:rsidRDefault="00092BF6" w:rsidP="00092BF6">
      <w:pPr>
        <w:suppressAutoHyphens/>
        <w:jc w:val="both"/>
      </w:pPr>
    </w:p>
    <w:p w14:paraId="748FDDAE" w14:textId="77777777" w:rsidR="00092BF6" w:rsidRPr="00092BF6" w:rsidRDefault="00092BF6" w:rsidP="00092BF6">
      <w:pPr>
        <w:suppressAutoHyphens/>
        <w:jc w:val="both"/>
      </w:pPr>
    </w:p>
    <w:p w14:paraId="4E3855E5" w14:textId="77777777" w:rsidR="00092BF6" w:rsidRPr="00092BF6" w:rsidRDefault="00092BF6" w:rsidP="00092BF6">
      <w:pPr>
        <w:suppressAutoHyphens/>
        <w:jc w:val="both"/>
      </w:pPr>
      <w:r w:rsidRPr="00092BF6">
        <w:t xml:space="preserve">Market Participant DUNS: </w:t>
      </w:r>
      <w:r w:rsidRPr="00092BF6">
        <w:fldChar w:fldCharType="begin">
          <w:ffData>
            <w:name w:val="Text9"/>
            <w:enabled/>
            <w:calcOnExit w:val="0"/>
            <w:textInput/>
          </w:ffData>
        </w:fldChar>
      </w:r>
      <w:r w:rsidRPr="00092BF6">
        <w:instrText xml:space="preserve"> FORMTEXT </w:instrText>
      </w:r>
      <w:r w:rsidRPr="00092BF6">
        <w:fldChar w:fldCharType="separate"/>
      </w:r>
      <w:r w:rsidRPr="00092BF6">
        <w:rPr>
          <w:noProof/>
        </w:rPr>
        <w:t> </w:t>
      </w:r>
      <w:r w:rsidRPr="00092BF6">
        <w:rPr>
          <w:noProof/>
        </w:rPr>
        <w:t> </w:t>
      </w:r>
      <w:r w:rsidRPr="00092BF6">
        <w:rPr>
          <w:noProof/>
        </w:rPr>
        <w:t> </w:t>
      </w:r>
      <w:r w:rsidRPr="00092BF6">
        <w:rPr>
          <w:noProof/>
        </w:rPr>
        <w:t> </w:t>
      </w:r>
      <w:r w:rsidRPr="00092BF6">
        <w:rPr>
          <w:noProof/>
        </w:rPr>
        <w:t> </w:t>
      </w:r>
      <w:r w:rsidRPr="00092BF6">
        <w:fldChar w:fldCharType="end"/>
      </w:r>
    </w:p>
    <w:p w14:paraId="62440B6E" w14:textId="77777777" w:rsidR="00092BF6" w:rsidRPr="00092BF6" w:rsidRDefault="00092BF6" w:rsidP="00092BF6">
      <w:pPr>
        <w:rPr>
          <w:b/>
          <w:i/>
          <w:iCs/>
        </w:rPr>
      </w:pPr>
    </w:p>
    <w:p w14:paraId="6777619C" w14:textId="77777777" w:rsidR="00092BF6" w:rsidRPr="00092BF6" w:rsidDel="00C04E15" w:rsidRDefault="00092BF6" w:rsidP="00092BF6">
      <w:pPr>
        <w:keepNext/>
        <w:suppressAutoHyphens/>
        <w:jc w:val="both"/>
      </w:pPr>
    </w:p>
    <w:p w14:paraId="69E89807" w14:textId="77777777" w:rsidR="00092BF6" w:rsidRPr="00092BF6" w:rsidRDefault="00092BF6" w:rsidP="00092BF6">
      <w:pPr>
        <w:rPr>
          <w:color w:val="333300"/>
          <w:szCs w:val="20"/>
        </w:rPr>
      </w:pPr>
    </w:p>
    <w:p w14:paraId="1B1D3623" w14:textId="77777777" w:rsidR="00092BF6" w:rsidRPr="00092BF6" w:rsidRDefault="00092BF6" w:rsidP="00092BF6">
      <w:pPr>
        <w:rPr>
          <w:color w:val="333300"/>
          <w:szCs w:val="20"/>
        </w:rPr>
      </w:pPr>
    </w:p>
    <w:p w14:paraId="4AB29E47" w14:textId="77777777" w:rsidR="00092BF6" w:rsidRPr="00092BF6" w:rsidRDefault="00092BF6" w:rsidP="00092BF6">
      <w:pPr>
        <w:rPr>
          <w:color w:val="333300"/>
          <w:szCs w:val="20"/>
        </w:rPr>
      </w:pPr>
    </w:p>
    <w:p w14:paraId="416EE129" w14:textId="77777777" w:rsidR="00092BF6" w:rsidRPr="00092BF6" w:rsidRDefault="00092BF6" w:rsidP="00092BF6">
      <w:pPr>
        <w:rPr>
          <w:color w:val="333300"/>
          <w:szCs w:val="20"/>
        </w:rPr>
      </w:pPr>
    </w:p>
    <w:p w14:paraId="55C0B3CA" w14:textId="77777777" w:rsidR="00092BF6" w:rsidRPr="00092BF6" w:rsidRDefault="00092BF6" w:rsidP="00092BF6">
      <w:pPr>
        <w:rPr>
          <w:color w:val="333300"/>
          <w:szCs w:val="20"/>
        </w:rPr>
      </w:pPr>
    </w:p>
    <w:p w14:paraId="5CBE3AAD" w14:textId="77777777" w:rsidR="00092BF6" w:rsidRPr="00092BF6" w:rsidRDefault="00092BF6" w:rsidP="00092BF6">
      <w:pPr>
        <w:rPr>
          <w:color w:val="333300"/>
          <w:szCs w:val="20"/>
        </w:rPr>
      </w:pPr>
    </w:p>
    <w:p w14:paraId="08DDE714" w14:textId="77777777" w:rsidR="00092BF6" w:rsidRPr="00092BF6" w:rsidRDefault="00092BF6" w:rsidP="00092BF6">
      <w:pPr>
        <w:rPr>
          <w:color w:val="333300"/>
          <w:szCs w:val="20"/>
        </w:rPr>
      </w:pPr>
    </w:p>
    <w:p w14:paraId="43F690C7" w14:textId="77777777" w:rsidR="00092BF6" w:rsidRPr="00092BF6" w:rsidRDefault="00092BF6" w:rsidP="00092BF6">
      <w:pPr>
        <w:rPr>
          <w:color w:val="333300"/>
          <w:szCs w:val="20"/>
        </w:rPr>
      </w:pPr>
    </w:p>
    <w:p w14:paraId="651D0A11" w14:textId="77777777" w:rsidR="00092BF6" w:rsidRPr="00092BF6" w:rsidRDefault="00092BF6" w:rsidP="00092BF6">
      <w:pPr>
        <w:rPr>
          <w:color w:val="333300"/>
          <w:szCs w:val="20"/>
        </w:rPr>
      </w:pPr>
    </w:p>
    <w:p w14:paraId="26181DF8" w14:textId="77777777" w:rsidR="00092BF6" w:rsidRPr="00092BF6" w:rsidRDefault="00092BF6" w:rsidP="00092BF6">
      <w:pPr>
        <w:rPr>
          <w:color w:val="333300"/>
          <w:szCs w:val="20"/>
        </w:rPr>
      </w:pPr>
    </w:p>
    <w:p w14:paraId="06428D3D" w14:textId="77777777" w:rsidR="00092BF6" w:rsidRPr="00092BF6" w:rsidRDefault="00092BF6" w:rsidP="00092BF6">
      <w:pPr>
        <w:rPr>
          <w:color w:val="333300"/>
          <w:szCs w:val="20"/>
        </w:rPr>
      </w:pPr>
    </w:p>
    <w:p w14:paraId="4230FDFB" w14:textId="77777777" w:rsidR="00092BF6" w:rsidRPr="00092BF6" w:rsidRDefault="00092BF6" w:rsidP="00092BF6">
      <w:pPr>
        <w:rPr>
          <w:color w:val="333300"/>
          <w:szCs w:val="20"/>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ook w:val="04A0" w:firstRow="1" w:lastRow="0" w:firstColumn="1" w:lastColumn="0" w:noHBand="0" w:noVBand="1"/>
      </w:tblPr>
      <w:tblGrid>
        <w:gridCol w:w="9332"/>
      </w:tblGrid>
      <w:tr w:rsidR="00092BF6" w:rsidRPr="00092BF6" w14:paraId="401BB48B" w14:textId="77777777" w:rsidTr="00B3311E">
        <w:tc>
          <w:tcPr>
            <w:tcW w:w="9558" w:type="dxa"/>
            <w:shd w:val="pct12" w:color="auto" w:fill="auto"/>
          </w:tcPr>
          <w:p w14:paraId="6C8C4F16" w14:textId="77777777" w:rsidR="00092BF6" w:rsidRPr="00092BF6" w:rsidRDefault="00092BF6" w:rsidP="00092BF6">
            <w:pPr>
              <w:spacing w:before="120" w:after="240"/>
              <w:rPr>
                <w:b/>
                <w:i/>
                <w:lang w:val="x-none" w:eastAsia="x-none"/>
              </w:rPr>
            </w:pPr>
            <w:r w:rsidRPr="00092BF6">
              <w:rPr>
                <w:b/>
                <w:i/>
                <w:lang w:val="x-none" w:eastAsia="x-none"/>
              </w:rPr>
              <w:lastRenderedPageBreak/>
              <w:t xml:space="preserve">[NPRR857:  </w:t>
            </w:r>
            <w:r w:rsidRPr="00092BF6">
              <w:rPr>
                <w:b/>
                <w:i/>
                <w:lang w:eastAsia="x-none"/>
              </w:rPr>
              <w:t>Replace Section 22 Attachment C above with the following</w:t>
            </w:r>
            <w:r w:rsidRPr="00092BF6">
              <w:rPr>
                <w:b/>
                <w:i/>
                <w:lang w:val="x-none" w:eastAsia="x-none"/>
              </w:rPr>
              <w:t xml:space="preserve"> upon system implementation</w:t>
            </w:r>
            <w:r w:rsidRPr="00092BF6">
              <w:rPr>
                <w:b/>
                <w:i/>
                <w:lang w:eastAsia="x-none"/>
              </w:rPr>
              <w:t xml:space="preserve"> </w:t>
            </w:r>
            <w:r w:rsidRPr="00092BF6">
              <w:rPr>
                <w:b/>
                <w:i/>
                <w:iCs/>
                <w:lang w:val="x-none" w:eastAsia="x-none"/>
              </w:rPr>
              <w:t>and satisfying the following conditions:  (1) Southern Cross provides ERCOT with funds to cover the entire estimated cost of the project; and (2) Southern Cross has signed an interconnection agreement with a TSP and the TSP gives ERCOT written notice that Southern Cross has provided it with:  (a) Notice to proceed with the construction of the interconnection; and (b) The financial security required to fund the interconnection facilities</w:t>
            </w:r>
            <w:r w:rsidRPr="00092BF6">
              <w:rPr>
                <w:b/>
                <w:i/>
                <w:lang w:val="x-none" w:eastAsia="x-none"/>
              </w:rPr>
              <w:t>:]</w:t>
            </w:r>
          </w:p>
          <w:p w14:paraId="5DC2F514" w14:textId="77777777" w:rsidR="00092BF6" w:rsidRPr="00092BF6" w:rsidRDefault="00092BF6" w:rsidP="00092BF6">
            <w:pPr>
              <w:jc w:val="center"/>
            </w:pPr>
            <w:r w:rsidRPr="00092BF6">
              <w:t>Amendment to</w:t>
            </w:r>
          </w:p>
          <w:p w14:paraId="1B40E44C" w14:textId="77777777" w:rsidR="00092BF6" w:rsidRPr="00092BF6" w:rsidRDefault="00092BF6" w:rsidP="00092BF6">
            <w:pPr>
              <w:jc w:val="center"/>
            </w:pPr>
            <w:r w:rsidRPr="00092BF6">
              <w:t>Standard Form Market Participant Agreement</w:t>
            </w:r>
          </w:p>
          <w:p w14:paraId="2382FDE5" w14:textId="77777777" w:rsidR="00092BF6" w:rsidRPr="00092BF6" w:rsidRDefault="00092BF6" w:rsidP="00092BF6">
            <w:pPr>
              <w:jc w:val="center"/>
            </w:pPr>
            <w:r w:rsidRPr="00092BF6">
              <w:t>Between</w:t>
            </w:r>
          </w:p>
          <w:p w14:paraId="7352FC33" w14:textId="77777777" w:rsidR="00092BF6" w:rsidRPr="00092BF6" w:rsidRDefault="00092BF6" w:rsidP="00092BF6">
            <w:pPr>
              <w:jc w:val="center"/>
            </w:pPr>
            <w:r w:rsidRPr="00092BF6">
              <w:t>[Participant]</w:t>
            </w:r>
          </w:p>
          <w:p w14:paraId="51A231B4" w14:textId="77777777" w:rsidR="00092BF6" w:rsidRPr="00092BF6" w:rsidRDefault="00092BF6" w:rsidP="00092BF6">
            <w:pPr>
              <w:jc w:val="center"/>
            </w:pPr>
            <w:r w:rsidRPr="00092BF6">
              <w:t>and</w:t>
            </w:r>
          </w:p>
          <w:p w14:paraId="5659A5EC" w14:textId="77777777" w:rsidR="00092BF6" w:rsidRPr="00092BF6" w:rsidRDefault="00092BF6" w:rsidP="00092BF6">
            <w:pPr>
              <w:jc w:val="center"/>
            </w:pPr>
            <w:r w:rsidRPr="00092BF6">
              <w:t>Electric Reliability Council of Texas, Inc.</w:t>
            </w:r>
          </w:p>
          <w:p w14:paraId="483F3F47" w14:textId="77777777" w:rsidR="00092BF6" w:rsidRPr="00092BF6" w:rsidRDefault="00092BF6" w:rsidP="00092BF6">
            <w:pPr>
              <w:jc w:val="center"/>
            </w:pPr>
          </w:p>
          <w:p w14:paraId="3D6B59E4" w14:textId="77777777" w:rsidR="00092BF6" w:rsidRPr="00092BF6" w:rsidRDefault="00092BF6" w:rsidP="00092BF6">
            <w:pPr>
              <w:jc w:val="both"/>
            </w:pPr>
          </w:p>
          <w:p w14:paraId="5A644429" w14:textId="77777777" w:rsidR="00092BF6" w:rsidRPr="00092BF6" w:rsidRDefault="00092BF6" w:rsidP="00092BF6">
            <w:pPr>
              <w:jc w:val="both"/>
            </w:pPr>
            <w:r w:rsidRPr="00092BF6">
              <w:tab/>
              <w:t>This AMENDMENT to the Standard Form Market Participant Agreement (“Amendment”), effective as of the ___________ day of ____________________, ___________ (“Effective Date”), is entered into by and between [Participant], a [State of Registration and Entity Type] (“Participant”) and Electric Reliability Council of Texas, Inc., a Texas non-profit corporation (“ERCOT”).</w:t>
            </w:r>
          </w:p>
          <w:p w14:paraId="5397CBE9" w14:textId="77777777" w:rsidR="00092BF6" w:rsidRPr="00092BF6" w:rsidRDefault="00092BF6" w:rsidP="00092BF6"/>
          <w:p w14:paraId="01767C85" w14:textId="77777777" w:rsidR="00092BF6" w:rsidRPr="00092BF6" w:rsidRDefault="00092BF6" w:rsidP="00092BF6">
            <w:pPr>
              <w:jc w:val="center"/>
              <w:rPr>
                <w:u w:val="single"/>
              </w:rPr>
            </w:pPr>
            <w:r w:rsidRPr="00092BF6">
              <w:rPr>
                <w:u w:val="single"/>
              </w:rPr>
              <w:t>Recitals</w:t>
            </w:r>
          </w:p>
          <w:p w14:paraId="3993A9BF" w14:textId="77777777" w:rsidR="00092BF6" w:rsidRPr="00092BF6" w:rsidRDefault="00092BF6" w:rsidP="00092BF6">
            <w:pPr>
              <w:jc w:val="both"/>
            </w:pPr>
          </w:p>
          <w:p w14:paraId="70E3DD66" w14:textId="77777777" w:rsidR="00092BF6" w:rsidRPr="00092BF6" w:rsidRDefault="00092BF6" w:rsidP="00092BF6">
            <w:pPr>
              <w:jc w:val="both"/>
            </w:pPr>
            <w:proofErr w:type="gramStart"/>
            <w:r w:rsidRPr="00092BF6">
              <w:t>WHEREAS,</w:t>
            </w:r>
            <w:proofErr w:type="gramEnd"/>
            <w:r w:rsidRPr="00092BF6">
              <w:t xml:space="preserve"> Participant and ERCOT entered into a Standard Form Market Participant Agreement (SFA) dated ______________; and</w:t>
            </w:r>
          </w:p>
          <w:p w14:paraId="70B195A0" w14:textId="77777777" w:rsidR="00092BF6" w:rsidRPr="00092BF6" w:rsidRDefault="00092BF6" w:rsidP="00092BF6">
            <w:pPr>
              <w:jc w:val="both"/>
            </w:pPr>
          </w:p>
          <w:p w14:paraId="67C619D4" w14:textId="77777777" w:rsidR="00092BF6" w:rsidRPr="00092BF6" w:rsidRDefault="00092BF6" w:rsidP="00092BF6">
            <w:pPr>
              <w:jc w:val="both"/>
            </w:pPr>
            <w:proofErr w:type="gramStart"/>
            <w:r w:rsidRPr="00092BF6">
              <w:t>WHEREAS,</w:t>
            </w:r>
            <w:proofErr w:type="gramEnd"/>
            <w:r w:rsidRPr="00092BF6">
              <w:t xml:space="preserve"> Participant and ERCOT wish to amend that SFA to include Market Participant registrations designated below.</w:t>
            </w:r>
          </w:p>
          <w:p w14:paraId="35D9B9DA" w14:textId="77777777" w:rsidR="00092BF6" w:rsidRPr="00092BF6" w:rsidRDefault="00092BF6" w:rsidP="00092BF6">
            <w:pPr>
              <w:jc w:val="both"/>
            </w:pPr>
          </w:p>
          <w:p w14:paraId="7CBB9FE2" w14:textId="77777777" w:rsidR="00092BF6" w:rsidRPr="00092BF6" w:rsidRDefault="00092BF6" w:rsidP="00092BF6">
            <w:pPr>
              <w:jc w:val="both"/>
            </w:pPr>
            <w:r w:rsidRPr="00092BF6">
              <w:t>NOW, THEREFORE, Participant and ERCOT agree that paragraph A in the “Recitals” section of that SFA shall be deleted in its entirety and replaced with the following:</w:t>
            </w:r>
          </w:p>
          <w:p w14:paraId="44F18A13" w14:textId="77777777" w:rsidR="00092BF6" w:rsidRPr="00092BF6" w:rsidRDefault="00092BF6" w:rsidP="00092BF6">
            <w:pPr>
              <w:jc w:val="both"/>
            </w:pPr>
          </w:p>
          <w:p w14:paraId="014AE72E" w14:textId="77777777" w:rsidR="00092BF6" w:rsidRPr="00092BF6" w:rsidRDefault="00092BF6" w:rsidP="00092BF6">
            <w:pPr>
              <w:jc w:val="both"/>
            </w:pPr>
            <w:r w:rsidRPr="00092BF6">
              <w:t>A.</w:t>
            </w:r>
            <w:r w:rsidRPr="00092BF6">
              <w:tab/>
              <w:t xml:space="preserve">As defined in the ERCOT Protocols, Participant is a (check all that apply): </w:t>
            </w:r>
          </w:p>
          <w:p w14:paraId="31936EE2" w14:textId="77777777" w:rsidR="00092BF6" w:rsidRPr="00092BF6" w:rsidRDefault="00092BF6" w:rsidP="00092BF6">
            <w:pPr>
              <w:ind w:left="1440"/>
              <w:jc w:val="both"/>
            </w:pPr>
          </w:p>
          <w:p w14:paraId="00119D29"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Load Serving Entity (LSE)</w:t>
            </w:r>
          </w:p>
          <w:p w14:paraId="3EC6F0B2" w14:textId="77777777" w:rsidR="00092BF6" w:rsidRPr="00092BF6" w:rsidRDefault="00092BF6" w:rsidP="00092BF6">
            <w:pPr>
              <w:ind w:left="720"/>
              <w:jc w:val="both"/>
            </w:pPr>
          </w:p>
          <w:p w14:paraId="710CA0BC"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Qualified Scheduling Entity (QSE)</w:t>
            </w:r>
          </w:p>
          <w:p w14:paraId="0C7F47C8" w14:textId="77777777" w:rsidR="00092BF6" w:rsidRPr="00092BF6" w:rsidRDefault="00092BF6" w:rsidP="00092BF6">
            <w:pPr>
              <w:ind w:left="720"/>
              <w:jc w:val="both"/>
            </w:pPr>
          </w:p>
          <w:p w14:paraId="09F184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Transmission Service Provider (TSP)</w:t>
            </w:r>
          </w:p>
          <w:p w14:paraId="116E0E44" w14:textId="77777777" w:rsidR="00092BF6" w:rsidRPr="00092BF6" w:rsidRDefault="00092BF6" w:rsidP="00092BF6">
            <w:pPr>
              <w:ind w:left="720"/>
              <w:jc w:val="both"/>
            </w:pPr>
          </w:p>
          <w:p w14:paraId="4625FD53"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Distribution Service Provider (DSP)</w:t>
            </w:r>
          </w:p>
          <w:p w14:paraId="3A7442F4" w14:textId="77777777" w:rsidR="00092BF6" w:rsidRPr="00092BF6" w:rsidRDefault="00092BF6" w:rsidP="00092BF6">
            <w:pPr>
              <w:ind w:left="720"/>
              <w:jc w:val="both"/>
            </w:pPr>
          </w:p>
          <w:p w14:paraId="19395067"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Congestion Revenue Right (CRR) Account Holder</w:t>
            </w:r>
          </w:p>
          <w:p w14:paraId="46CE3704" w14:textId="77777777" w:rsidR="00092BF6" w:rsidRPr="00092BF6" w:rsidRDefault="00092BF6" w:rsidP="00092BF6">
            <w:pPr>
              <w:ind w:left="720"/>
              <w:jc w:val="both"/>
            </w:pPr>
          </w:p>
          <w:p w14:paraId="702165BF" w14:textId="77777777"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Resource Entity</w:t>
            </w:r>
          </w:p>
          <w:p w14:paraId="4C4953A9" w14:textId="77777777" w:rsidR="00092BF6" w:rsidRPr="00092BF6" w:rsidRDefault="00092BF6" w:rsidP="00092BF6">
            <w:pPr>
              <w:ind w:left="720"/>
              <w:jc w:val="both"/>
            </w:pPr>
          </w:p>
          <w:p w14:paraId="341B5D3A" w14:textId="626C1AB4" w:rsidR="00092BF6" w:rsidRPr="00092BF6" w:rsidRDefault="00092BF6" w:rsidP="00092BF6">
            <w:pPr>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w:t>
            </w:r>
            <w:del w:id="1775" w:author="TEBA" w:date="2024-12-10T07:11:00Z">
              <w:r w:rsidRPr="00092BF6" w:rsidDel="009A56E6">
                <w:delText xml:space="preserve">Renewable </w:delText>
              </w:r>
            </w:del>
            <w:r w:rsidRPr="00092BF6">
              <w:t xml:space="preserve">Energy </w:t>
            </w:r>
            <w:ins w:id="1776" w:author="TEBA" w:date="2024-12-10T07:11:00Z">
              <w:r w:rsidR="009A56E6">
                <w:t xml:space="preserve">Attribute </w:t>
              </w:r>
            </w:ins>
            <w:del w:id="1777" w:author="TEBA" w:date="2024-12-10T07:11:00Z">
              <w:r w:rsidRPr="00092BF6" w:rsidDel="009A56E6">
                <w:delText xml:space="preserve">Credit </w:delText>
              </w:r>
            </w:del>
            <w:ins w:id="1778" w:author="TEBA" w:date="2024-12-10T07:11:00Z">
              <w:r w:rsidR="009A56E6">
                <w:t>Certific</w:t>
              </w:r>
            </w:ins>
            <w:ins w:id="1779" w:author="TEBA" w:date="2024-12-10T07:12:00Z">
              <w:r w:rsidR="009A56E6">
                <w:t>ate</w:t>
              </w:r>
            </w:ins>
            <w:ins w:id="1780" w:author="TEBA" w:date="2024-12-10T07:11:00Z">
              <w:r w:rsidR="009A56E6" w:rsidRPr="00092BF6">
                <w:t xml:space="preserve"> </w:t>
              </w:r>
            </w:ins>
            <w:r w:rsidRPr="00092BF6">
              <w:t>(</w:t>
            </w:r>
            <w:del w:id="1781" w:author="TEBA" w:date="2024-12-10T07:12:00Z">
              <w:r w:rsidRPr="00092BF6" w:rsidDel="009A56E6">
                <w:delText>REC</w:delText>
              </w:r>
            </w:del>
            <w:ins w:id="1782" w:author="TEBA" w:date="2024-12-10T07:12:00Z">
              <w:r w:rsidR="009A56E6">
                <w:t>EAC</w:t>
              </w:r>
            </w:ins>
            <w:r w:rsidRPr="00092BF6">
              <w:t xml:space="preserve">) Account Holder </w:t>
            </w:r>
          </w:p>
          <w:p w14:paraId="18D443F4" w14:textId="77777777" w:rsidR="00092BF6" w:rsidRPr="00092BF6" w:rsidRDefault="00092BF6" w:rsidP="00092BF6">
            <w:pPr>
              <w:ind w:left="720"/>
              <w:jc w:val="both"/>
            </w:pPr>
          </w:p>
          <w:p w14:paraId="223F9EDD" w14:textId="77777777" w:rsidR="00092BF6" w:rsidRPr="00092BF6" w:rsidRDefault="00092BF6" w:rsidP="00092BF6">
            <w:pPr>
              <w:spacing w:after="120"/>
              <w:ind w:left="720"/>
              <w:jc w:val="both"/>
            </w:pPr>
            <w:r w:rsidRPr="00092BF6">
              <w:fldChar w:fldCharType="begin">
                <w:ffData>
                  <w:name w:val="Check1"/>
                  <w:enabled/>
                  <w:calcOnExit w:val="0"/>
                  <w:checkBox>
                    <w:sizeAuto/>
                    <w:default w:val="0"/>
                  </w:checkBox>
                </w:ffData>
              </w:fldChar>
            </w:r>
            <w:r w:rsidRPr="00092BF6">
              <w:instrText xml:space="preserve"> FORMCHECKBOX </w:instrText>
            </w:r>
            <w:r w:rsidR="0029772A">
              <w:fldChar w:fldCharType="separate"/>
            </w:r>
            <w:r w:rsidRPr="00092BF6">
              <w:fldChar w:fldCharType="end"/>
            </w:r>
            <w:r w:rsidRPr="00092BF6">
              <w:t xml:space="preserve"> Direct Current Tie Operator (DCTO)  </w:t>
            </w:r>
          </w:p>
          <w:p w14:paraId="7DBE591A" w14:textId="77777777" w:rsidR="00092BF6" w:rsidRPr="00092BF6" w:rsidRDefault="00092BF6" w:rsidP="00092BF6">
            <w:pPr>
              <w:spacing w:after="120"/>
              <w:ind w:left="720"/>
              <w:jc w:val="both"/>
            </w:pPr>
          </w:p>
          <w:p w14:paraId="0A6D2BF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modifies the existing SFA only to include those Market Participant registrations designated above by Participant.</w:t>
            </w:r>
          </w:p>
          <w:p w14:paraId="193C5D67"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p>
          <w:p w14:paraId="3BD7F483" w14:textId="77777777" w:rsidR="00092BF6" w:rsidRPr="00092BF6" w:rsidRDefault="00092BF6" w:rsidP="00092BF6">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 w:rsidRPr="00092BF6">
              <w:t>This Amendment in no way alters the terms and conditions of the existing SFA other than as specifically set forth herein.</w:t>
            </w:r>
          </w:p>
          <w:p w14:paraId="66CC12FD" w14:textId="77777777" w:rsidR="00092BF6" w:rsidRPr="00092BF6" w:rsidRDefault="00092BF6" w:rsidP="00092BF6">
            <w:pPr>
              <w:spacing w:before="120" w:after="120"/>
              <w:jc w:val="both"/>
            </w:pPr>
            <w:r w:rsidRPr="00092BF6">
              <w:t>SIGNED, ACCEPTED AND AGREED TO by each undersigned signatory who, by signature hereto, represents and warrants that he or she has full power and authority to execute this Amendment to the Standard Form Market Participant Agreement.</w:t>
            </w:r>
          </w:p>
          <w:p w14:paraId="3E01661A" w14:textId="77777777" w:rsidR="00092BF6" w:rsidRPr="00092BF6" w:rsidRDefault="00092BF6" w:rsidP="00092BF6">
            <w:pPr>
              <w:tabs>
                <w:tab w:val="left" w:pos="1080"/>
              </w:tabs>
              <w:spacing w:before="240" w:after="240"/>
              <w:ind w:left="1080" w:hanging="1080"/>
              <w:outlineLvl w:val="2"/>
              <w:rPr>
                <w:b/>
                <w:bCs/>
                <w:i/>
              </w:rPr>
            </w:pPr>
            <w:r w:rsidRPr="00092BF6">
              <w:rPr>
                <w:b/>
                <w:bCs/>
                <w:i/>
              </w:rPr>
              <w:t>Electric Reliability Council of Texas, Inc.:</w:t>
            </w:r>
          </w:p>
          <w:p w14:paraId="56B6C664" w14:textId="77777777" w:rsidR="00092BF6" w:rsidRPr="00092BF6" w:rsidRDefault="00092BF6" w:rsidP="00092BF6">
            <w:pPr>
              <w:suppressAutoHyphens/>
              <w:jc w:val="both"/>
            </w:pPr>
          </w:p>
          <w:p w14:paraId="3CE5C717" w14:textId="77777777" w:rsidR="00092BF6" w:rsidRPr="00092BF6" w:rsidRDefault="00092BF6" w:rsidP="00092BF6">
            <w:pPr>
              <w:suppressAutoHyphens/>
              <w:jc w:val="both"/>
            </w:pPr>
            <w:r w:rsidRPr="00092BF6">
              <w:t>By: ______________________________________________</w:t>
            </w:r>
          </w:p>
          <w:p w14:paraId="56139240" w14:textId="77777777" w:rsidR="00092BF6" w:rsidRPr="00092BF6" w:rsidRDefault="00092BF6" w:rsidP="00092BF6">
            <w:pPr>
              <w:suppressAutoHyphens/>
              <w:jc w:val="both"/>
            </w:pPr>
          </w:p>
          <w:p w14:paraId="47DE735F" w14:textId="77777777" w:rsidR="00092BF6" w:rsidRPr="00092BF6" w:rsidRDefault="00092BF6" w:rsidP="00092BF6">
            <w:pPr>
              <w:suppressAutoHyphens/>
              <w:jc w:val="both"/>
            </w:pPr>
            <w:r w:rsidRPr="00092BF6">
              <w:t>Name: ___________________________________________</w:t>
            </w:r>
          </w:p>
          <w:p w14:paraId="3BFCE059" w14:textId="77777777" w:rsidR="00092BF6" w:rsidRPr="00092BF6" w:rsidRDefault="00092BF6" w:rsidP="00092BF6">
            <w:pPr>
              <w:suppressAutoHyphens/>
              <w:jc w:val="both"/>
            </w:pPr>
          </w:p>
          <w:p w14:paraId="6F379231" w14:textId="77777777" w:rsidR="00092BF6" w:rsidRPr="00092BF6" w:rsidRDefault="00092BF6" w:rsidP="00092BF6">
            <w:pPr>
              <w:suppressAutoHyphens/>
              <w:jc w:val="both"/>
            </w:pPr>
            <w:r w:rsidRPr="00092BF6">
              <w:t>Title: ____________________________________________</w:t>
            </w:r>
          </w:p>
          <w:p w14:paraId="41F0562A" w14:textId="77777777" w:rsidR="00092BF6" w:rsidRPr="00092BF6" w:rsidRDefault="00092BF6" w:rsidP="00092BF6">
            <w:pPr>
              <w:suppressAutoHyphens/>
              <w:jc w:val="both"/>
            </w:pPr>
          </w:p>
          <w:p w14:paraId="3C26668B" w14:textId="77777777" w:rsidR="00092BF6" w:rsidRPr="00092BF6" w:rsidRDefault="00092BF6" w:rsidP="00092BF6">
            <w:pPr>
              <w:suppressAutoHyphens/>
              <w:jc w:val="both"/>
            </w:pPr>
            <w:r w:rsidRPr="00092BF6">
              <w:t>Date: _____________________________</w:t>
            </w:r>
          </w:p>
          <w:p w14:paraId="2838C1CF" w14:textId="77777777" w:rsidR="00092BF6" w:rsidRPr="00092BF6" w:rsidRDefault="00092BF6" w:rsidP="00092BF6">
            <w:pPr>
              <w:keepLines/>
              <w:suppressAutoHyphens/>
              <w:jc w:val="both"/>
            </w:pPr>
          </w:p>
          <w:p w14:paraId="246FD77A" w14:textId="77777777" w:rsidR="00092BF6" w:rsidRPr="00092BF6" w:rsidRDefault="00092BF6" w:rsidP="00092BF6">
            <w:pPr>
              <w:keepLines/>
              <w:suppressAutoHyphens/>
              <w:spacing w:before="240"/>
              <w:jc w:val="both"/>
              <w:rPr>
                <w:b/>
                <w:i/>
              </w:rPr>
            </w:pPr>
            <w:r w:rsidRPr="00092BF6">
              <w:rPr>
                <w:b/>
                <w:i/>
              </w:rPr>
              <w:t>Participant:</w:t>
            </w:r>
          </w:p>
          <w:p w14:paraId="71AA1C6A" w14:textId="77777777" w:rsidR="00092BF6" w:rsidRPr="00092BF6" w:rsidRDefault="00092BF6" w:rsidP="00092BF6">
            <w:pPr>
              <w:suppressAutoHyphens/>
              <w:jc w:val="both"/>
            </w:pPr>
          </w:p>
          <w:p w14:paraId="2610F815" w14:textId="77777777" w:rsidR="00092BF6" w:rsidRPr="00092BF6" w:rsidRDefault="00092BF6" w:rsidP="00092BF6">
            <w:pPr>
              <w:suppressAutoHyphens/>
              <w:jc w:val="both"/>
            </w:pPr>
          </w:p>
          <w:p w14:paraId="740A14EB" w14:textId="77777777" w:rsidR="00092BF6" w:rsidRPr="00092BF6" w:rsidRDefault="00092BF6" w:rsidP="00092BF6">
            <w:pPr>
              <w:suppressAutoHyphens/>
              <w:jc w:val="both"/>
            </w:pPr>
            <w:r w:rsidRPr="00092BF6">
              <w:t>By: ______________________________________________</w:t>
            </w:r>
          </w:p>
          <w:p w14:paraId="41D16CAA" w14:textId="77777777" w:rsidR="00092BF6" w:rsidRPr="00092BF6" w:rsidRDefault="00092BF6" w:rsidP="00092BF6">
            <w:pPr>
              <w:suppressAutoHyphens/>
              <w:jc w:val="both"/>
            </w:pPr>
          </w:p>
          <w:p w14:paraId="1A4281D0" w14:textId="77777777" w:rsidR="00092BF6" w:rsidRPr="00092BF6" w:rsidRDefault="00092BF6" w:rsidP="00092BF6">
            <w:pPr>
              <w:suppressAutoHyphens/>
              <w:jc w:val="both"/>
            </w:pPr>
            <w:r w:rsidRPr="00092BF6">
              <w:t>Name: ____________________________________________</w:t>
            </w:r>
          </w:p>
          <w:p w14:paraId="047ACA0E" w14:textId="77777777" w:rsidR="00092BF6" w:rsidRPr="00092BF6" w:rsidRDefault="00092BF6" w:rsidP="00092BF6">
            <w:pPr>
              <w:suppressAutoHyphens/>
              <w:jc w:val="both"/>
            </w:pPr>
          </w:p>
          <w:p w14:paraId="75A6251E" w14:textId="77777777" w:rsidR="00092BF6" w:rsidRPr="00092BF6" w:rsidRDefault="00092BF6" w:rsidP="00092BF6">
            <w:pPr>
              <w:suppressAutoHyphens/>
              <w:jc w:val="both"/>
            </w:pPr>
            <w:r w:rsidRPr="00092BF6">
              <w:t>Title: _____________________________________________</w:t>
            </w:r>
          </w:p>
          <w:p w14:paraId="01EAEC49" w14:textId="77777777" w:rsidR="00092BF6" w:rsidRPr="00092BF6" w:rsidRDefault="00092BF6" w:rsidP="00092BF6">
            <w:pPr>
              <w:suppressAutoHyphens/>
              <w:jc w:val="both"/>
            </w:pPr>
          </w:p>
          <w:p w14:paraId="2C774DB7" w14:textId="77777777" w:rsidR="00092BF6" w:rsidRPr="00092BF6" w:rsidRDefault="00092BF6" w:rsidP="00092BF6">
            <w:pPr>
              <w:suppressAutoHyphens/>
              <w:jc w:val="both"/>
            </w:pPr>
            <w:r w:rsidRPr="00092BF6">
              <w:t>Date:________________________________</w:t>
            </w:r>
            <w:r w:rsidRPr="00092BF6">
              <w:rPr>
                <w:u w:val="single"/>
              </w:rPr>
              <w:tab/>
            </w:r>
            <w:r w:rsidRPr="00092BF6">
              <w:rPr>
                <w:u w:val="single"/>
              </w:rPr>
              <w:tab/>
              <w:t xml:space="preserve">    </w:t>
            </w:r>
            <w:r w:rsidRPr="00092BF6">
              <w:tab/>
            </w:r>
          </w:p>
          <w:p w14:paraId="77ED2ADD" w14:textId="77777777" w:rsidR="00092BF6" w:rsidRPr="00092BF6" w:rsidRDefault="00092BF6" w:rsidP="00092BF6">
            <w:pPr>
              <w:suppressAutoHyphens/>
              <w:jc w:val="both"/>
            </w:pPr>
          </w:p>
          <w:p w14:paraId="609258C5" w14:textId="77777777" w:rsidR="00092BF6" w:rsidRPr="00092BF6" w:rsidRDefault="00092BF6" w:rsidP="00092BF6">
            <w:pPr>
              <w:suppressAutoHyphens/>
              <w:jc w:val="both"/>
            </w:pPr>
          </w:p>
          <w:p w14:paraId="69645A66" w14:textId="77777777" w:rsidR="00092BF6" w:rsidRPr="00092BF6" w:rsidRDefault="00092BF6" w:rsidP="00092BF6">
            <w:pPr>
              <w:suppressAutoHyphens/>
              <w:jc w:val="both"/>
            </w:pPr>
            <w:r w:rsidRPr="00092BF6">
              <w:t>Market Participant Name: ____________________________________________________</w:t>
            </w:r>
          </w:p>
          <w:p w14:paraId="49ECFD48" w14:textId="77777777" w:rsidR="00092BF6" w:rsidRPr="00092BF6" w:rsidRDefault="00092BF6" w:rsidP="00092BF6">
            <w:pPr>
              <w:suppressAutoHyphens/>
              <w:jc w:val="both"/>
            </w:pPr>
          </w:p>
          <w:p w14:paraId="23BD8129" w14:textId="77777777" w:rsidR="00092BF6" w:rsidRPr="00092BF6" w:rsidRDefault="00092BF6" w:rsidP="00092BF6">
            <w:pPr>
              <w:suppressAutoHyphens/>
              <w:jc w:val="both"/>
            </w:pPr>
          </w:p>
          <w:p w14:paraId="3810B8BE" w14:textId="77777777" w:rsidR="00092BF6" w:rsidRPr="00092BF6" w:rsidRDefault="00092BF6" w:rsidP="00092BF6">
            <w:pPr>
              <w:suppressAutoHyphens/>
              <w:jc w:val="both"/>
            </w:pPr>
            <w:r w:rsidRPr="00092BF6">
              <w:t>Market Participant DUNS: ____________________________________________________</w:t>
            </w:r>
          </w:p>
          <w:p w14:paraId="748C295C" w14:textId="77777777" w:rsidR="00092BF6" w:rsidRPr="00092BF6" w:rsidRDefault="00092BF6" w:rsidP="00092BF6">
            <w:pPr>
              <w:keepNext/>
              <w:suppressAutoHyphens/>
              <w:jc w:val="both"/>
            </w:pPr>
          </w:p>
        </w:tc>
      </w:tr>
    </w:tbl>
    <w:p w14:paraId="01EA17BC" w14:textId="77777777" w:rsidR="00092BF6" w:rsidRPr="00092BF6" w:rsidRDefault="00092BF6" w:rsidP="00092BF6">
      <w:pPr>
        <w:rPr>
          <w:color w:val="333300"/>
          <w:szCs w:val="20"/>
        </w:rPr>
      </w:pPr>
    </w:p>
    <w:p w14:paraId="5A27B3C9" w14:textId="77777777" w:rsidR="00453D4E" w:rsidRPr="00CF1BDF" w:rsidRDefault="00453D4E" w:rsidP="00453D4E">
      <w:pPr>
        <w:tabs>
          <w:tab w:val="left" w:pos="0"/>
        </w:tabs>
        <w:spacing w:after="240"/>
        <w:ind w:left="720" w:hanging="720"/>
      </w:pPr>
    </w:p>
    <w:sectPr w:rsidR="00453D4E" w:rsidRPr="00CF1BDF">
      <w:headerReference w:type="default" r:id="rId30"/>
      <w:footerReference w:type="even" r:id="rId31"/>
      <w:footerReference w:type="first" r:id="rId32"/>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7" w:author="ERCOT Market Rules" w:date="2024-12-17T12:27:00Z" w:initials="JT">
    <w:p w14:paraId="104B2364" w14:textId="0C8062AB" w:rsidR="00763AA6" w:rsidRDefault="00763AA6" w:rsidP="00763AA6">
      <w:pPr>
        <w:pStyle w:val="CommentText"/>
      </w:pPr>
      <w:r>
        <w:rPr>
          <w:rStyle w:val="CommentReference"/>
        </w:rPr>
        <w:annotationRef/>
      </w:r>
      <w:r>
        <w:t>Please note NPR</w:t>
      </w:r>
      <w:r w:rsidR="002C5986">
        <w:t>R</w:t>
      </w:r>
      <w:r>
        <w:t>1246 also propose</w:t>
      </w:r>
      <w:r w:rsidR="002C5986">
        <w:t>s</w:t>
      </w:r>
      <w:r>
        <w:t xml:space="preserve"> revisions to this section.</w:t>
      </w:r>
    </w:p>
  </w:comment>
  <w:comment w:id="25" w:author="ERCOT Market Rules" w:date="2024-12-17T12:28:00Z" w:initials="JT">
    <w:p w14:paraId="5FA75792" w14:textId="77777777" w:rsidR="00750469" w:rsidRDefault="00750469" w:rsidP="00750469">
      <w:pPr>
        <w:pStyle w:val="CommentText"/>
      </w:pPr>
      <w:r>
        <w:rPr>
          <w:rStyle w:val="CommentReference"/>
        </w:rPr>
        <w:annotationRef/>
      </w:r>
      <w:r>
        <w:t>Please note NPRR1250 also proposes revisions to this definition.</w:t>
      </w:r>
    </w:p>
  </w:comment>
  <w:comment w:id="150" w:author="ERCOT Market Rules" w:date="2024-12-17T12:29:00Z" w:initials="JT">
    <w:p w14:paraId="021EBA80" w14:textId="7A23A60D" w:rsidR="00310DBC" w:rsidRDefault="00310DBC" w:rsidP="00310DBC">
      <w:pPr>
        <w:pStyle w:val="CommentText"/>
      </w:pPr>
      <w:r>
        <w:rPr>
          <w:rStyle w:val="CommentReference"/>
        </w:rPr>
        <w:annotationRef/>
      </w:r>
      <w:r>
        <w:t>Please note NPRR1250 also proposes revisions to this section.</w:t>
      </w:r>
    </w:p>
  </w:comment>
  <w:comment w:id="193" w:author="ERCOT Market Rules" w:date="2024-12-17T12:29:00Z" w:initials="JT">
    <w:p w14:paraId="265DE417" w14:textId="77777777" w:rsidR="00677D8F" w:rsidRDefault="00677D8F" w:rsidP="00677D8F">
      <w:pPr>
        <w:pStyle w:val="CommentText"/>
      </w:pPr>
      <w:r>
        <w:rPr>
          <w:rStyle w:val="CommentReference"/>
        </w:rPr>
        <w:annotationRef/>
      </w:r>
      <w:r>
        <w:t>Please note NPRR1250 also proposes revisions to this section.</w:t>
      </w:r>
    </w:p>
  </w:comment>
  <w:comment w:id="362" w:author="ERCOT Market Rules" w:date="2024-12-17T12:30:00Z" w:initials="JT">
    <w:p w14:paraId="6392A6B3" w14:textId="77777777" w:rsidR="00677D8F" w:rsidRDefault="00677D8F" w:rsidP="00677D8F">
      <w:pPr>
        <w:pStyle w:val="CommentText"/>
      </w:pPr>
      <w:r>
        <w:rPr>
          <w:rStyle w:val="CommentReference"/>
        </w:rPr>
        <w:annotationRef/>
      </w:r>
      <w:r>
        <w:t>Please note NPRR1250 also proposes revisions to this section.</w:t>
      </w:r>
    </w:p>
  </w:comment>
  <w:comment w:id="777" w:author="ERCOT Market Rules" w:date="2024-12-17T12:30:00Z" w:initials="JT">
    <w:p w14:paraId="76DC5A78" w14:textId="66A43DEC" w:rsidR="00D16037" w:rsidRDefault="00D16037" w:rsidP="00D16037">
      <w:pPr>
        <w:pStyle w:val="CommentText"/>
      </w:pPr>
      <w:r>
        <w:rPr>
          <w:rStyle w:val="CommentReference"/>
        </w:rPr>
        <w:annotationRef/>
      </w:r>
      <w:r>
        <w:t>Please note NPRR1250 also proposes revisions to this section.</w:t>
      </w:r>
    </w:p>
  </w:comment>
  <w:comment w:id="796" w:author="ERCOT Market Rules" w:date="2024-12-17T12:30:00Z" w:initials="JT">
    <w:p w14:paraId="30A946CC" w14:textId="77777777" w:rsidR="00D16037" w:rsidRDefault="00D16037" w:rsidP="00D16037">
      <w:pPr>
        <w:pStyle w:val="CommentText"/>
      </w:pPr>
      <w:r>
        <w:rPr>
          <w:rStyle w:val="CommentReference"/>
        </w:rPr>
        <w:annotationRef/>
      </w:r>
      <w:r>
        <w:t>Please note NPRR1250 also proposes revisions to this section.</w:t>
      </w:r>
    </w:p>
  </w:comment>
  <w:comment w:id="846" w:author="ERCOT Market Rules" w:date="2024-12-17T12:30:00Z" w:initials="JT">
    <w:p w14:paraId="36D3BC15" w14:textId="77777777" w:rsidR="00D16037" w:rsidRDefault="00D16037" w:rsidP="00D16037">
      <w:pPr>
        <w:pStyle w:val="CommentText"/>
      </w:pPr>
      <w:r>
        <w:rPr>
          <w:rStyle w:val="CommentReference"/>
        </w:rPr>
        <w:annotationRef/>
      </w:r>
      <w:r>
        <w:t>Please note NPRR1250 also proposes revisions to this section.</w:t>
      </w:r>
    </w:p>
  </w:comment>
  <w:comment w:id="963" w:author="ERCOT Market Rules" w:date="2024-12-17T12:31:00Z" w:initials="JT">
    <w:p w14:paraId="7075FFC0" w14:textId="47E5AF80" w:rsidR="00CA1F24" w:rsidRDefault="00CA1F24" w:rsidP="00CA1F24">
      <w:pPr>
        <w:pStyle w:val="CommentText"/>
      </w:pPr>
      <w:r>
        <w:rPr>
          <w:rStyle w:val="CommentReference"/>
        </w:rPr>
        <w:annotationRef/>
      </w:r>
      <w:r>
        <w:t>Please note NPRR1250 also proposes revisions to this section.</w:t>
      </w:r>
    </w:p>
  </w:comment>
  <w:comment w:id="974" w:author="ERCOT Market Rules" w:date="2024-12-17T12:31:00Z" w:initials="JT">
    <w:p w14:paraId="5D2C8707" w14:textId="77777777" w:rsidR="00CA1F24" w:rsidRDefault="00CA1F24" w:rsidP="00CA1F24">
      <w:pPr>
        <w:pStyle w:val="CommentText"/>
      </w:pPr>
      <w:r>
        <w:rPr>
          <w:rStyle w:val="CommentReference"/>
        </w:rPr>
        <w:annotationRef/>
      </w:r>
      <w:r>
        <w:t>Please note NPRR1250 also proposes revisions to this section.</w:t>
      </w:r>
    </w:p>
  </w:comment>
  <w:comment w:id="987" w:author="ERCOT Market Rules" w:date="2024-12-17T12:31:00Z" w:initials="JT">
    <w:p w14:paraId="44B4CBDF" w14:textId="77777777" w:rsidR="00CA1F24" w:rsidRDefault="00CA1F24" w:rsidP="00CA1F24">
      <w:pPr>
        <w:pStyle w:val="CommentText"/>
      </w:pPr>
      <w:r>
        <w:rPr>
          <w:rStyle w:val="CommentReference"/>
        </w:rPr>
        <w:annotationRef/>
      </w:r>
      <w:r>
        <w:t>Please note NPRR1250 also proposes revisions to this section.</w:t>
      </w:r>
    </w:p>
  </w:comment>
  <w:comment w:id="1021" w:author="ERCOT Market Rules" w:date="2024-12-17T12:31:00Z" w:initials="JT">
    <w:p w14:paraId="3D8D4A27" w14:textId="77777777" w:rsidR="00CA1F24" w:rsidRDefault="00CA1F24" w:rsidP="00CA1F24">
      <w:pPr>
        <w:pStyle w:val="CommentText"/>
      </w:pPr>
      <w:r>
        <w:rPr>
          <w:rStyle w:val="CommentReference"/>
        </w:rPr>
        <w:annotationRef/>
      </w:r>
      <w:r>
        <w:t>Please note NPRR1250 also proposes revisions to this section.</w:t>
      </w:r>
    </w:p>
  </w:comment>
  <w:comment w:id="1114" w:author="ERCOT Market Rules" w:date="2024-12-17T12:32:00Z" w:initials="JT">
    <w:p w14:paraId="14C64F85" w14:textId="77777777" w:rsidR="00CA1F24" w:rsidRDefault="00CA1F24" w:rsidP="00CA1F24">
      <w:pPr>
        <w:pStyle w:val="CommentText"/>
      </w:pPr>
      <w:r>
        <w:rPr>
          <w:rStyle w:val="CommentReference"/>
        </w:rPr>
        <w:annotationRef/>
      </w:r>
      <w:r>
        <w:t>Please note NPRR1250 also proposes revisions to this section.</w:t>
      </w:r>
    </w:p>
  </w:comment>
  <w:comment w:id="1159" w:author="ERCOT Market Rules" w:date="2024-12-17T12:32:00Z" w:initials="JT">
    <w:p w14:paraId="6CFE9311" w14:textId="77777777" w:rsidR="007B7619" w:rsidRDefault="007B7619" w:rsidP="007B7619">
      <w:pPr>
        <w:pStyle w:val="CommentText"/>
      </w:pPr>
      <w:r>
        <w:rPr>
          <w:rStyle w:val="CommentReference"/>
        </w:rPr>
        <w:annotationRef/>
      </w:r>
      <w:r>
        <w:t>Please note NPRR1250 also proposes revisions to this section.</w:t>
      </w:r>
    </w:p>
  </w:comment>
  <w:comment w:id="1207" w:author="ERCOT Market Rules" w:date="2024-12-17T12:32:00Z" w:initials="JT">
    <w:p w14:paraId="5E8EB930" w14:textId="77777777" w:rsidR="007B7619" w:rsidRDefault="007B7619" w:rsidP="007B7619">
      <w:pPr>
        <w:pStyle w:val="CommentText"/>
      </w:pPr>
      <w:r>
        <w:rPr>
          <w:rStyle w:val="CommentReference"/>
        </w:rPr>
        <w:annotationRef/>
      </w:r>
      <w:r>
        <w:t>Please note NPRR1250 also proposes revisions to this section.</w:t>
      </w:r>
    </w:p>
  </w:comment>
  <w:comment w:id="1282" w:author="ERCOT Market Rules" w:date="2024-12-17T12:33:00Z" w:initials="JT">
    <w:p w14:paraId="31EC66E7" w14:textId="77777777" w:rsidR="00240E96" w:rsidRDefault="00240E96" w:rsidP="00240E96">
      <w:pPr>
        <w:pStyle w:val="CommentText"/>
      </w:pPr>
      <w:r>
        <w:rPr>
          <w:rStyle w:val="CommentReference"/>
        </w:rPr>
        <w:annotationRef/>
      </w:r>
      <w:r>
        <w:t>Please note NPRR1250 also proposes revisions to this section.</w:t>
      </w:r>
    </w:p>
  </w:comment>
  <w:comment w:id="1435" w:author="ERCOT Market Rules" w:date="2024-12-17T12:33:00Z" w:initials="JT">
    <w:p w14:paraId="2DB5CD4D" w14:textId="77777777" w:rsidR="00240E96" w:rsidRDefault="00240E96" w:rsidP="00240E96">
      <w:pPr>
        <w:pStyle w:val="CommentText"/>
      </w:pPr>
      <w:r>
        <w:rPr>
          <w:rStyle w:val="CommentReference"/>
        </w:rPr>
        <w:annotationRef/>
      </w:r>
      <w:r>
        <w:t>Please note NPRR1250 also proposes revisions to this section.</w:t>
      </w:r>
    </w:p>
  </w:comment>
  <w:comment w:id="1444" w:author="ERCOT Market Rules" w:date="2024-12-17T12:33:00Z" w:initials="JT">
    <w:p w14:paraId="0A1B65FF" w14:textId="77777777" w:rsidR="00240E96" w:rsidRDefault="00240E96" w:rsidP="00240E96">
      <w:pPr>
        <w:pStyle w:val="CommentText"/>
      </w:pPr>
      <w:r>
        <w:rPr>
          <w:rStyle w:val="CommentReference"/>
        </w:rPr>
        <w:annotationRef/>
      </w:r>
      <w:r>
        <w:t>Please note NPRR1250 also proposes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04B2364" w15:done="0"/>
  <w15:commentEx w15:paraId="5FA75792" w15:done="0"/>
  <w15:commentEx w15:paraId="021EBA80" w15:done="0"/>
  <w15:commentEx w15:paraId="265DE417" w15:done="0"/>
  <w15:commentEx w15:paraId="6392A6B3" w15:done="0"/>
  <w15:commentEx w15:paraId="76DC5A78" w15:done="0"/>
  <w15:commentEx w15:paraId="30A946CC" w15:done="0"/>
  <w15:commentEx w15:paraId="36D3BC15" w15:done="0"/>
  <w15:commentEx w15:paraId="7075FFC0" w15:done="0"/>
  <w15:commentEx w15:paraId="5D2C8707" w15:done="0"/>
  <w15:commentEx w15:paraId="44B4CBDF" w15:done="0"/>
  <w15:commentEx w15:paraId="3D8D4A27" w15:done="0"/>
  <w15:commentEx w15:paraId="14C64F85" w15:done="0"/>
  <w15:commentEx w15:paraId="6CFE9311" w15:done="0"/>
  <w15:commentEx w15:paraId="5E8EB930" w15:done="0"/>
  <w15:commentEx w15:paraId="31EC66E7" w15:done="0"/>
  <w15:commentEx w15:paraId="2DB5CD4D" w15:done="0"/>
  <w15:commentEx w15:paraId="0A1B65F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0BECBB" w16cex:dateUtc="2024-12-17T18:27:00Z"/>
  <w16cex:commentExtensible w16cex:durableId="2B0BED09" w16cex:dateUtc="2024-12-17T18:28:00Z"/>
  <w16cex:commentExtensible w16cex:durableId="2B0BED31" w16cex:dateUtc="2024-12-17T18:29:00Z"/>
  <w16cex:commentExtensible w16cex:durableId="2B0BED41" w16cex:dateUtc="2024-12-17T18:29:00Z"/>
  <w16cex:commentExtensible w16cex:durableId="2B0BED51" w16cex:dateUtc="2024-12-17T18:30:00Z"/>
  <w16cex:commentExtensible w16cex:durableId="2B0BED67" w16cex:dateUtc="2024-12-17T18:30:00Z"/>
  <w16cex:commentExtensible w16cex:durableId="2B0BED74" w16cex:dateUtc="2024-12-17T18:30:00Z"/>
  <w16cex:commentExtensible w16cex:durableId="2B0BED82" w16cex:dateUtc="2024-12-17T18:30:00Z"/>
  <w16cex:commentExtensible w16cex:durableId="2B0BED95" w16cex:dateUtc="2024-12-17T18:31:00Z"/>
  <w16cex:commentExtensible w16cex:durableId="2B0BED9F" w16cex:dateUtc="2024-12-17T18:31:00Z"/>
  <w16cex:commentExtensible w16cex:durableId="2B0BEDAF" w16cex:dateUtc="2024-12-17T18:31:00Z"/>
  <w16cex:commentExtensible w16cex:durableId="2B0BEDBD" w16cex:dateUtc="2024-12-17T18:31:00Z"/>
  <w16cex:commentExtensible w16cex:durableId="2B0BEDCC" w16cex:dateUtc="2024-12-17T18:32:00Z"/>
  <w16cex:commentExtensible w16cex:durableId="2B0BEDDD" w16cex:dateUtc="2024-12-17T18:32:00Z"/>
  <w16cex:commentExtensible w16cex:durableId="2B0BEDED" w16cex:dateUtc="2024-12-17T18:32:00Z"/>
  <w16cex:commentExtensible w16cex:durableId="2B0BEDFD" w16cex:dateUtc="2024-12-17T18:33:00Z"/>
  <w16cex:commentExtensible w16cex:durableId="2B0BEE10" w16cex:dateUtc="2024-12-17T18:33:00Z"/>
  <w16cex:commentExtensible w16cex:durableId="2B0BEE1D" w16cex:dateUtc="2024-12-17T18: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4B2364" w16cid:durableId="2B0BECBB"/>
  <w16cid:commentId w16cid:paraId="5FA75792" w16cid:durableId="2B0BED09"/>
  <w16cid:commentId w16cid:paraId="021EBA80" w16cid:durableId="2B0BED31"/>
  <w16cid:commentId w16cid:paraId="265DE417" w16cid:durableId="2B0BED41"/>
  <w16cid:commentId w16cid:paraId="6392A6B3" w16cid:durableId="2B0BED51"/>
  <w16cid:commentId w16cid:paraId="76DC5A78" w16cid:durableId="2B0BED67"/>
  <w16cid:commentId w16cid:paraId="30A946CC" w16cid:durableId="2B0BED74"/>
  <w16cid:commentId w16cid:paraId="36D3BC15" w16cid:durableId="2B0BED82"/>
  <w16cid:commentId w16cid:paraId="7075FFC0" w16cid:durableId="2B0BED95"/>
  <w16cid:commentId w16cid:paraId="5D2C8707" w16cid:durableId="2B0BED9F"/>
  <w16cid:commentId w16cid:paraId="44B4CBDF" w16cid:durableId="2B0BEDAF"/>
  <w16cid:commentId w16cid:paraId="3D8D4A27" w16cid:durableId="2B0BEDBD"/>
  <w16cid:commentId w16cid:paraId="14C64F85" w16cid:durableId="2B0BEDCC"/>
  <w16cid:commentId w16cid:paraId="6CFE9311" w16cid:durableId="2B0BEDDD"/>
  <w16cid:commentId w16cid:paraId="5E8EB930" w16cid:durableId="2B0BEDED"/>
  <w16cid:commentId w16cid:paraId="31EC66E7" w16cid:durableId="2B0BEDFD"/>
  <w16cid:commentId w16cid:paraId="2DB5CD4D" w16cid:durableId="2B0BEE10"/>
  <w16cid:commentId w16cid:paraId="0A1B65FF" w16cid:durableId="2B0BEE1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1F2F1" w14:textId="77777777" w:rsidR="004A0202" w:rsidRDefault="004A0202">
      <w:r>
        <w:separator/>
      </w:r>
    </w:p>
  </w:endnote>
  <w:endnote w:type="continuationSeparator" w:id="0">
    <w:p w14:paraId="43AEC4FF" w14:textId="77777777" w:rsidR="004A0202" w:rsidRDefault="004A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171C1" w14:textId="77777777" w:rsidR="00584B3F" w:rsidRDefault="00584B3F">
    <w:pPr>
      <w:pStyle w:val="Footer"/>
      <w:framePr w:wrap="around" w:vAnchor="text" w:hAnchor="margin" w:xAlign="right" w:y="1"/>
    </w:pPr>
    <w:r>
      <w:fldChar w:fldCharType="begin"/>
    </w:r>
    <w:r>
      <w:instrText xml:space="preserve">PAGE  </w:instrText>
    </w:r>
    <w:r>
      <w:fldChar w:fldCharType="separate"/>
    </w:r>
    <w:r>
      <w:t>1</w:t>
    </w:r>
    <w:r>
      <w:fldChar w:fldCharType="end"/>
    </w:r>
  </w:p>
  <w:p w14:paraId="6575C949" w14:textId="77777777" w:rsidR="00584B3F" w:rsidRDefault="00584B3F">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31C79" w14:textId="07B4B389" w:rsidR="007F7825" w:rsidRDefault="008774C5" w:rsidP="007F7825">
    <w:pPr>
      <w:pStyle w:val="Footer"/>
      <w:tabs>
        <w:tab w:val="clear" w:pos="4320"/>
        <w:tab w:val="clear" w:pos="8640"/>
        <w:tab w:val="right" w:pos="9360"/>
      </w:tabs>
      <w:rPr>
        <w:rFonts w:ascii="Arial" w:hAnsi="Arial" w:cs="Arial"/>
        <w:sz w:val="18"/>
      </w:rPr>
    </w:pPr>
    <w:r>
      <w:rPr>
        <w:rFonts w:ascii="Arial" w:hAnsi="Arial" w:cs="Arial"/>
        <w:sz w:val="18"/>
      </w:rPr>
      <w:t>1264</w:t>
    </w:r>
    <w:r w:rsidR="007F7825">
      <w:rPr>
        <w:rFonts w:ascii="Arial" w:hAnsi="Arial" w:cs="Arial"/>
        <w:sz w:val="18"/>
      </w:rPr>
      <w:t>NPRR</w:t>
    </w:r>
    <w:r w:rsidR="00B35787">
      <w:rPr>
        <w:rFonts w:ascii="Arial" w:hAnsi="Arial" w:cs="Arial"/>
        <w:sz w:val="18"/>
      </w:rPr>
      <w:t>-</w:t>
    </w:r>
    <w:r w:rsidR="004D7C27">
      <w:rPr>
        <w:rFonts w:ascii="Arial" w:hAnsi="Arial" w:cs="Arial"/>
        <w:sz w:val="18"/>
      </w:rPr>
      <w:t>1</w:t>
    </w:r>
    <w:r w:rsidR="006F4267">
      <w:rPr>
        <w:rFonts w:ascii="Arial" w:hAnsi="Arial" w:cs="Arial"/>
        <w:sz w:val="18"/>
      </w:rPr>
      <w:t>5</w:t>
    </w:r>
    <w:r w:rsidR="00007512">
      <w:rPr>
        <w:rFonts w:ascii="Arial" w:hAnsi="Arial" w:cs="Arial"/>
        <w:sz w:val="18"/>
      </w:rPr>
      <w:t xml:space="preserve"> </w:t>
    </w:r>
    <w:r w:rsidR="0027167F">
      <w:rPr>
        <w:rFonts w:ascii="Arial" w:hAnsi="Arial" w:cs="Arial"/>
        <w:sz w:val="18"/>
      </w:rPr>
      <w:t>EnergyTag</w:t>
    </w:r>
    <w:r w:rsidR="00007512">
      <w:rPr>
        <w:rFonts w:ascii="Arial" w:hAnsi="Arial" w:cs="Arial"/>
        <w:sz w:val="18"/>
      </w:rPr>
      <w:t xml:space="preserve"> </w:t>
    </w:r>
    <w:r w:rsidR="00C10F82">
      <w:rPr>
        <w:rFonts w:ascii="Arial" w:hAnsi="Arial" w:cs="Arial"/>
        <w:sz w:val="18"/>
      </w:rPr>
      <w:t>Comments</w:t>
    </w:r>
    <w:r w:rsidR="007F7825">
      <w:rPr>
        <w:rFonts w:ascii="Arial" w:hAnsi="Arial" w:cs="Arial"/>
        <w:sz w:val="18"/>
      </w:rPr>
      <w:t xml:space="preserve"> </w:t>
    </w:r>
    <w:r w:rsidR="0027167F">
      <w:rPr>
        <w:rFonts w:ascii="Arial" w:hAnsi="Arial" w:cs="Arial"/>
        <w:sz w:val="18"/>
      </w:rPr>
      <w:t>030</w:t>
    </w:r>
    <w:r w:rsidR="006F4267">
      <w:rPr>
        <w:rFonts w:ascii="Arial" w:hAnsi="Arial" w:cs="Arial"/>
        <w:sz w:val="18"/>
      </w:rPr>
      <w:t>5</w:t>
    </w:r>
    <w:r w:rsidR="0027167F">
      <w:rPr>
        <w:rFonts w:ascii="Arial" w:hAnsi="Arial" w:cs="Arial"/>
        <w:sz w:val="18"/>
      </w:rPr>
      <w:t>25</w:t>
    </w:r>
    <w:r w:rsidR="007F7825">
      <w:rPr>
        <w:rFonts w:ascii="Arial" w:hAnsi="Arial" w:cs="Arial"/>
        <w:sz w:val="18"/>
      </w:rPr>
      <w:tab/>
      <w:t>Pa</w:t>
    </w:r>
    <w:r w:rsidR="007F7825" w:rsidRPr="00412DCA">
      <w:rPr>
        <w:rFonts w:ascii="Arial" w:hAnsi="Arial" w:cs="Arial"/>
        <w:sz w:val="18"/>
      </w:rPr>
      <w:t xml:space="preserve">ge </w:t>
    </w:r>
    <w:r w:rsidR="007F7825" w:rsidRPr="00412DCA">
      <w:rPr>
        <w:rFonts w:ascii="Arial" w:hAnsi="Arial" w:cs="Arial"/>
        <w:sz w:val="18"/>
      </w:rPr>
      <w:fldChar w:fldCharType="begin"/>
    </w:r>
    <w:r w:rsidR="007F7825" w:rsidRPr="00412DCA">
      <w:rPr>
        <w:rFonts w:ascii="Arial" w:hAnsi="Arial" w:cs="Arial"/>
        <w:sz w:val="18"/>
      </w:rPr>
      <w:instrText xml:space="preserve"> PAGE </w:instrText>
    </w:r>
    <w:r w:rsidR="007F7825" w:rsidRPr="00412DCA">
      <w:rPr>
        <w:rFonts w:ascii="Arial" w:hAnsi="Arial" w:cs="Arial"/>
        <w:sz w:val="18"/>
      </w:rPr>
      <w:fldChar w:fldCharType="separate"/>
    </w:r>
    <w:r w:rsidR="007F7825">
      <w:rPr>
        <w:rFonts w:ascii="Arial" w:hAnsi="Arial" w:cs="Arial"/>
        <w:sz w:val="18"/>
      </w:rPr>
      <w:t>1</w:t>
    </w:r>
    <w:r w:rsidR="007F7825" w:rsidRPr="00412DCA">
      <w:rPr>
        <w:rFonts w:ascii="Arial" w:hAnsi="Arial" w:cs="Arial"/>
        <w:sz w:val="18"/>
      </w:rPr>
      <w:fldChar w:fldCharType="end"/>
    </w:r>
    <w:r w:rsidR="007F7825" w:rsidRPr="00412DCA">
      <w:rPr>
        <w:rFonts w:ascii="Arial" w:hAnsi="Arial" w:cs="Arial"/>
        <w:sz w:val="18"/>
      </w:rPr>
      <w:t xml:space="preserve"> of </w:t>
    </w:r>
    <w:r w:rsidR="007F7825" w:rsidRPr="00412DCA">
      <w:rPr>
        <w:rFonts w:ascii="Arial" w:hAnsi="Arial" w:cs="Arial"/>
        <w:sz w:val="18"/>
      </w:rPr>
      <w:fldChar w:fldCharType="begin"/>
    </w:r>
    <w:r w:rsidR="007F7825" w:rsidRPr="00412DCA">
      <w:rPr>
        <w:rFonts w:ascii="Arial" w:hAnsi="Arial" w:cs="Arial"/>
        <w:sz w:val="18"/>
      </w:rPr>
      <w:instrText xml:space="preserve"> NUMPAGES </w:instrText>
    </w:r>
    <w:r w:rsidR="007F7825" w:rsidRPr="00412DCA">
      <w:rPr>
        <w:rFonts w:ascii="Arial" w:hAnsi="Arial" w:cs="Arial"/>
        <w:sz w:val="18"/>
      </w:rPr>
      <w:fldChar w:fldCharType="separate"/>
    </w:r>
    <w:r w:rsidR="007F7825">
      <w:rPr>
        <w:rFonts w:ascii="Arial" w:hAnsi="Arial" w:cs="Arial"/>
        <w:sz w:val="18"/>
      </w:rPr>
      <w:t>2</w:t>
    </w:r>
    <w:r w:rsidR="007F7825" w:rsidRPr="00412DCA">
      <w:rPr>
        <w:rFonts w:ascii="Arial" w:hAnsi="Arial" w:cs="Arial"/>
        <w:sz w:val="18"/>
      </w:rPr>
      <w:fldChar w:fldCharType="end"/>
    </w:r>
  </w:p>
  <w:p w14:paraId="03F09036" w14:textId="4F29674F" w:rsidR="00584B3F" w:rsidRPr="00B35787" w:rsidRDefault="007F7825" w:rsidP="00B35787">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E1F2E" w14:textId="0BA3DF09" w:rsid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 xml:space="preserve">XXXNPRR-01 </w:t>
    </w:r>
    <w:r w:rsidRPr="00D931A0">
      <w:rPr>
        <w:rFonts w:ascii="Arial" w:hAnsi="Arial" w:cs="Arial"/>
        <w:sz w:val="18"/>
      </w:rPr>
      <w:t>Creation of a New Energy Attribute Certificate Program</w:t>
    </w:r>
    <w:r>
      <w:rPr>
        <w:rFonts w:ascii="Arial" w:hAnsi="Arial" w:cs="Arial"/>
        <w:sz w:val="18"/>
      </w:rPr>
      <w:t xml:space="preserve"> 12XX24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Pr>
        <w:rFonts w:ascii="Arial" w:hAnsi="Arial" w:cs="Arial"/>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sz w:val="18"/>
      </w:rPr>
      <w:t>4</w:t>
    </w:r>
    <w:r w:rsidRPr="00412DCA">
      <w:rPr>
        <w:rFonts w:ascii="Arial" w:hAnsi="Arial" w:cs="Arial"/>
        <w:sz w:val="18"/>
      </w:rPr>
      <w:fldChar w:fldCharType="end"/>
    </w:r>
  </w:p>
  <w:p w14:paraId="2CABB9F7" w14:textId="6538F7C5" w:rsidR="00584B3F" w:rsidRPr="00D931A0" w:rsidRDefault="00D931A0" w:rsidP="00D931A0">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359B" w14:textId="77777777" w:rsidR="00092BF6" w:rsidRDefault="00092BF6">
    <w:pPr>
      <w:pStyle w:val="Footer"/>
      <w:framePr w:wrap="around" w:vAnchor="text" w:hAnchor="margin" w:xAlign="right" w:y="1"/>
    </w:pPr>
    <w:r>
      <w:fldChar w:fldCharType="begin"/>
    </w:r>
    <w:r>
      <w:instrText xml:space="preserve">PAGE  </w:instrText>
    </w:r>
    <w:r>
      <w:fldChar w:fldCharType="separate"/>
    </w:r>
    <w:r>
      <w:t>1</w:t>
    </w:r>
    <w:r>
      <w:fldChar w:fldCharType="end"/>
    </w:r>
  </w:p>
  <w:p w14:paraId="061E3888" w14:textId="77777777" w:rsidR="00092BF6" w:rsidRDefault="00092BF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BD385" w14:textId="77777777" w:rsidR="00092BF6" w:rsidRPr="0012002B" w:rsidRDefault="00092BF6">
    <w:pPr>
      <w:pStyle w:val="Footer"/>
      <w:jc w:val="center"/>
      <w:rPr>
        <w:smallCaps/>
        <w:sz w:val="20"/>
        <w:szCs w:val="20"/>
      </w:rPr>
    </w:pPr>
    <w:r w:rsidRPr="0012002B">
      <w:rPr>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A04BE" w14:textId="77777777" w:rsidR="004A0202" w:rsidRDefault="004A0202">
      <w:r>
        <w:separator/>
      </w:r>
    </w:p>
  </w:footnote>
  <w:footnote w:type="continuationSeparator" w:id="0">
    <w:p w14:paraId="5B937ECA" w14:textId="77777777" w:rsidR="004A0202" w:rsidRDefault="004A02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0AB68" w14:textId="77777777" w:rsidR="006F4267" w:rsidRDefault="006F42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F85B" w14:textId="02B3C2E3" w:rsidR="00584B3F" w:rsidRDefault="00C10F82" w:rsidP="00404ECD">
    <w:pPr>
      <w:pStyle w:val="Header"/>
      <w:jc w:val="center"/>
    </w:pPr>
    <w:r>
      <w:rPr>
        <w:sz w:val="32"/>
      </w:rPr>
      <w:t>NPRR Comments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A021A" w14:textId="29C6E6B4" w:rsidR="00404ECD" w:rsidRDefault="00404ECD" w:rsidP="00404ECD">
    <w:pPr>
      <w:pStyle w:val="Header"/>
      <w:jc w:val="center"/>
    </w:pPr>
    <w:r>
      <w:rPr>
        <w:sz w:val="32"/>
      </w:rPr>
      <w:t>Nodal Protocol Revision Request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4E23BBFE" w:rsidR="00D176CF" w:rsidRDefault="00007512"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013760"/>
    <w:multiLevelType w:val="singleLevel"/>
    <w:tmpl w:val="04090015"/>
    <w:lvl w:ilvl="0">
      <w:start w:val="1"/>
      <w:numFmt w:val="upperLetter"/>
      <w:lvlText w:val="%1."/>
      <w:lvlJc w:val="left"/>
      <w:pPr>
        <w:tabs>
          <w:tab w:val="num" w:pos="360"/>
        </w:tabs>
        <w:ind w:left="360" w:hanging="360"/>
      </w:pPr>
      <w:rPr>
        <w:rFonts w:hint="default"/>
      </w:rPr>
    </w:lvl>
  </w:abstractNum>
  <w:abstractNum w:abstractNumId="4" w15:restartNumberingAfterBreak="0">
    <w:nsid w:val="1E4B4D67"/>
    <w:multiLevelType w:val="hybridMultilevel"/>
    <w:tmpl w:val="77D6F0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AE0BFA"/>
    <w:multiLevelType w:val="hybridMultilevel"/>
    <w:tmpl w:val="51407CCC"/>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10"/>
  </w:num>
  <w:num w:numId="6" w16cid:durableId="1071393571">
    <w:abstractNumId w:val="10"/>
  </w:num>
  <w:num w:numId="7" w16cid:durableId="1413744175">
    <w:abstractNumId w:val="10"/>
  </w:num>
  <w:num w:numId="8" w16cid:durableId="1147820290">
    <w:abstractNumId w:val="10"/>
  </w:num>
  <w:num w:numId="9" w16cid:durableId="729764067">
    <w:abstractNumId w:val="10"/>
  </w:num>
  <w:num w:numId="10" w16cid:durableId="651908752">
    <w:abstractNumId w:val="10"/>
  </w:num>
  <w:num w:numId="11" w16cid:durableId="2021545621">
    <w:abstractNumId w:val="10"/>
  </w:num>
  <w:num w:numId="12" w16cid:durableId="2033334835">
    <w:abstractNumId w:val="10"/>
  </w:num>
  <w:num w:numId="13" w16cid:durableId="1354840513">
    <w:abstractNumId w:val="10"/>
  </w:num>
  <w:num w:numId="14" w16cid:durableId="2082215892">
    <w:abstractNumId w:val="6"/>
  </w:num>
  <w:num w:numId="15" w16cid:durableId="1265773267">
    <w:abstractNumId w:val="9"/>
  </w:num>
  <w:num w:numId="16" w16cid:durableId="304939696">
    <w:abstractNumId w:val="12"/>
  </w:num>
  <w:num w:numId="17" w16cid:durableId="1837302691">
    <w:abstractNumId w:val="13"/>
  </w:num>
  <w:num w:numId="18" w16cid:durableId="2140175323">
    <w:abstractNumId w:val="7"/>
  </w:num>
  <w:num w:numId="19" w16cid:durableId="731661008">
    <w:abstractNumId w:val="11"/>
  </w:num>
  <w:num w:numId="20" w16cid:durableId="1512917052">
    <w:abstractNumId w:val="2"/>
  </w:num>
  <w:num w:numId="21" w16cid:durableId="2026707343">
    <w:abstractNumId w:val="5"/>
  </w:num>
  <w:num w:numId="22" w16cid:durableId="1669558516">
    <w:abstractNumId w:val="4"/>
  </w:num>
  <w:num w:numId="23" w16cid:durableId="1673794507">
    <w:abstractNumId w:val="3"/>
  </w:num>
  <w:num w:numId="24" w16cid:durableId="2126120467">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Market Rules">
    <w15:presenceInfo w15:providerId="None" w15:userId="ERCOT Market Rules"/>
  </w15:person>
  <w15:person w15:author="TEBA">
    <w15:presenceInfo w15:providerId="None" w15:userId="TEBA"/>
  </w15:person>
  <w15:person w15:author="EnergyTag 030525">
    <w15:presenceInfo w15:providerId="None" w15:userId="EnergyTag 030525"/>
  </w15:person>
  <w15:person w15:author="Constellation 021125">
    <w15:presenceInfo w15:providerId="None" w15:userId="Constellation 0211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DF4"/>
    <w:rsid w:val="00006711"/>
    <w:rsid w:val="000067C1"/>
    <w:rsid w:val="0000724A"/>
    <w:rsid w:val="00007512"/>
    <w:rsid w:val="0002693B"/>
    <w:rsid w:val="00060A5A"/>
    <w:rsid w:val="000634D8"/>
    <w:rsid w:val="00064B44"/>
    <w:rsid w:val="00067FE2"/>
    <w:rsid w:val="00075040"/>
    <w:rsid w:val="0007682E"/>
    <w:rsid w:val="00092BF6"/>
    <w:rsid w:val="000B14D2"/>
    <w:rsid w:val="000B6AB8"/>
    <w:rsid w:val="000C54C1"/>
    <w:rsid w:val="000C62CB"/>
    <w:rsid w:val="000D1AEB"/>
    <w:rsid w:val="000D3E64"/>
    <w:rsid w:val="000F1094"/>
    <w:rsid w:val="000F13C5"/>
    <w:rsid w:val="00101370"/>
    <w:rsid w:val="00105A36"/>
    <w:rsid w:val="00113172"/>
    <w:rsid w:val="001313B4"/>
    <w:rsid w:val="0014546D"/>
    <w:rsid w:val="001500D9"/>
    <w:rsid w:val="00156DB7"/>
    <w:rsid w:val="00157228"/>
    <w:rsid w:val="001577AF"/>
    <w:rsid w:val="00160C3C"/>
    <w:rsid w:val="00171CAA"/>
    <w:rsid w:val="00176375"/>
    <w:rsid w:val="0017783C"/>
    <w:rsid w:val="00182F97"/>
    <w:rsid w:val="00183365"/>
    <w:rsid w:val="00184BF9"/>
    <w:rsid w:val="0019314C"/>
    <w:rsid w:val="00195543"/>
    <w:rsid w:val="001B178D"/>
    <w:rsid w:val="001B49CB"/>
    <w:rsid w:val="001B6FC3"/>
    <w:rsid w:val="001B70EF"/>
    <w:rsid w:val="001D2A31"/>
    <w:rsid w:val="001D3AA3"/>
    <w:rsid w:val="001E4C5F"/>
    <w:rsid w:val="001F35F4"/>
    <w:rsid w:val="001F38F0"/>
    <w:rsid w:val="00201C77"/>
    <w:rsid w:val="002063FB"/>
    <w:rsid w:val="00224CDC"/>
    <w:rsid w:val="00237430"/>
    <w:rsid w:val="00240E96"/>
    <w:rsid w:val="0024273A"/>
    <w:rsid w:val="002546E6"/>
    <w:rsid w:val="0026307D"/>
    <w:rsid w:val="0026330E"/>
    <w:rsid w:val="0027167F"/>
    <w:rsid w:val="00275222"/>
    <w:rsid w:val="00276A99"/>
    <w:rsid w:val="00283059"/>
    <w:rsid w:val="002868A1"/>
    <w:rsid w:val="00286AD9"/>
    <w:rsid w:val="00291441"/>
    <w:rsid w:val="00296497"/>
    <w:rsid w:val="002966F3"/>
    <w:rsid w:val="0029772A"/>
    <w:rsid w:val="002B69F3"/>
    <w:rsid w:val="002B763A"/>
    <w:rsid w:val="002C5986"/>
    <w:rsid w:val="002C5A83"/>
    <w:rsid w:val="002C6FC6"/>
    <w:rsid w:val="002C7A5E"/>
    <w:rsid w:val="002D382A"/>
    <w:rsid w:val="002E476B"/>
    <w:rsid w:val="002E4828"/>
    <w:rsid w:val="002F1EDD"/>
    <w:rsid w:val="003013F2"/>
    <w:rsid w:val="0030232A"/>
    <w:rsid w:val="00303687"/>
    <w:rsid w:val="0030694A"/>
    <w:rsid w:val="003069F4"/>
    <w:rsid w:val="00310DBC"/>
    <w:rsid w:val="00320D77"/>
    <w:rsid w:val="00347E72"/>
    <w:rsid w:val="0035442B"/>
    <w:rsid w:val="00357CC6"/>
    <w:rsid w:val="00360920"/>
    <w:rsid w:val="003704E0"/>
    <w:rsid w:val="00384709"/>
    <w:rsid w:val="00384CD7"/>
    <w:rsid w:val="00386C35"/>
    <w:rsid w:val="003A3D77"/>
    <w:rsid w:val="003B1A8C"/>
    <w:rsid w:val="003B1BE8"/>
    <w:rsid w:val="003B307E"/>
    <w:rsid w:val="003B5AED"/>
    <w:rsid w:val="003C07B3"/>
    <w:rsid w:val="003C6B7B"/>
    <w:rsid w:val="003D13F1"/>
    <w:rsid w:val="003D5B0D"/>
    <w:rsid w:val="003E00B6"/>
    <w:rsid w:val="003E2219"/>
    <w:rsid w:val="003F424B"/>
    <w:rsid w:val="00402286"/>
    <w:rsid w:val="00404ECD"/>
    <w:rsid w:val="004073B2"/>
    <w:rsid w:val="004135BD"/>
    <w:rsid w:val="00424D9E"/>
    <w:rsid w:val="004302A4"/>
    <w:rsid w:val="004441CD"/>
    <w:rsid w:val="0044445A"/>
    <w:rsid w:val="00445124"/>
    <w:rsid w:val="004463BA"/>
    <w:rsid w:val="00453D4E"/>
    <w:rsid w:val="004822D4"/>
    <w:rsid w:val="00487CCC"/>
    <w:rsid w:val="0049290B"/>
    <w:rsid w:val="004A0202"/>
    <w:rsid w:val="004A4451"/>
    <w:rsid w:val="004B2DD1"/>
    <w:rsid w:val="004B2F7D"/>
    <w:rsid w:val="004B3C54"/>
    <w:rsid w:val="004C30CF"/>
    <w:rsid w:val="004C6C13"/>
    <w:rsid w:val="004D3958"/>
    <w:rsid w:val="004D67B5"/>
    <w:rsid w:val="004D6F6A"/>
    <w:rsid w:val="004D7C27"/>
    <w:rsid w:val="004F2C45"/>
    <w:rsid w:val="005000FF"/>
    <w:rsid w:val="005008DF"/>
    <w:rsid w:val="005045D0"/>
    <w:rsid w:val="00514549"/>
    <w:rsid w:val="005249D2"/>
    <w:rsid w:val="00534C6C"/>
    <w:rsid w:val="005434CD"/>
    <w:rsid w:val="0054740C"/>
    <w:rsid w:val="005518E9"/>
    <w:rsid w:val="00551CC7"/>
    <w:rsid w:val="00555554"/>
    <w:rsid w:val="00572739"/>
    <w:rsid w:val="00575293"/>
    <w:rsid w:val="00575AD2"/>
    <w:rsid w:val="00575E6B"/>
    <w:rsid w:val="00580515"/>
    <w:rsid w:val="0058417F"/>
    <w:rsid w:val="005841C0"/>
    <w:rsid w:val="00584B3F"/>
    <w:rsid w:val="0059260F"/>
    <w:rsid w:val="005A536D"/>
    <w:rsid w:val="005B7526"/>
    <w:rsid w:val="005C1568"/>
    <w:rsid w:val="005C157E"/>
    <w:rsid w:val="005D0A77"/>
    <w:rsid w:val="005E5074"/>
    <w:rsid w:val="0060068B"/>
    <w:rsid w:val="00605EB1"/>
    <w:rsid w:val="00612E4F"/>
    <w:rsid w:val="00613501"/>
    <w:rsid w:val="00615D5E"/>
    <w:rsid w:val="006162DD"/>
    <w:rsid w:val="00622030"/>
    <w:rsid w:val="00622662"/>
    <w:rsid w:val="00622E99"/>
    <w:rsid w:val="00624C97"/>
    <w:rsid w:val="006253C9"/>
    <w:rsid w:val="00625E5D"/>
    <w:rsid w:val="0063501E"/>
    <w:rsid w:val="00657C61"/>
    <w:rsid w:val="00662C03"/>
    <w:rsid w:val="006632B1"/>
    <w:rsid w:val="0066370F"/>
    <w:rsid w:val="00665D20"/>
    <w:rsid w:val="00677D8F"/>
    <w:rsid w:val="006A0784"/>
    <w:rsid w:val="006A3ADA"/>
    <w:rsid w:val="006A697B"/>
    <w:rsid w:val="006A7C79"/>
    <w:rsid w:val="006B4DDE"/>
    <w:rsid w:val="006B5D44"/>
    <w:rsid w:val="006C1A66"/>
    <w:rsid w:val="006C7FE8"/>
    <w:rsid w:val="006D7930"/>
    <w:rsid w:val="006E2BFE"/>
    <w:rsid w:val="006E3282"/>
    <w:rsid w:val="006E4597"/>
    <w:rsid w:val="006E6625"/>
    <w:rsid w:val="006E7954"/>
    <w:rsid w:val="006F4267"/>
    <w:rsid w:val="007010DA"/>
    <w:rsid w:val="00706508"/>
    <w:rsid w:val="0070777D"/>
    <w:rsid w:val="00712229"/>
    <w:rsid w:val="00713498"/>
    <w:rsid w:val="007158DC"/>
    <w:rsid w:val="00724A82"/>
    <w:rsid w:val="007322C7"/>
    <w:rsid w:val="00733723"/>
    <w:rsid w:val="00741C23"/>
    <w:rsid w:val="00743968"/>
    <w:rsid w:val="00750469"/>
    <w:rsid w:val="00760157"/>
    <w:rsid w:val="00763AA6"/>
    <w:rsid w:val="00770AB3"/>
    <w:rsid w:val="00775302"/>
    <w:rsid w:val="00781899"/>
    <w:rsid w:val="0078383B"/>
    <w:rsid w:val="00785415"/>
    <w:rsid w:val="00786294"/>
    <w:rsid w:val="00791CB9"/>
    <w:rsid w:val="00792AA0"/>
    <w:rsid w:val="00793130"/>
    <w:rsid w:val="00797DEE"/>
    <w:rsid w:val="007A1BE1"/>
    <w:rsid w:val="007B3233"/>
    <w:rsid w:val="007B5A42"/>
    <w:rsid w:val="007B7619"/>
    <w:rsid w:val="007C199B"/>
    <w:rsid w:val="007D3073"/>
    <w:rsid w:val="007D64B9"/>
    <w:rsid w:val="007D6F4D"/>
    <w:rsid w:val="007D72D4"/>
    <w:rsid w:val="007E0452"/>
    <w:rsid w:val="007E7E57"/>
    <w:rsid w:val="007F6524"/>
    <w:rsid w:val="007F752B"/>
    <w:rsid w:val="007F7825"/>
    <w:rsid w:val="008064D0"/>
    <w:rsid w:val="008070C0"/>
    <w:rsid w:val="008079D1"/>
    <w:rsid w:val="00811C12"/>
    <w:rsid w:val="00823D3B"/>
    <w:rsid w:val="00832E49"/>
    <w:rsid w:val="00837464"/>
    <w:rsid w:val="00845778"/>
    <w:rsid w:val="00846AAD"/>
    <w:rsid w:val="00852A79"/>
    <w:rsid w:val="00866C8C"/>
    <w:rsid w:val="00876312"/>
    <w:rsid w:val="008774C5"/>
    <w:rsid w:val="00887E28"/>
    <w:rsid w:val="00893ABD"/>
    <w:rsid w:val="00894370"/>
    <w:rsid w:val="008962F1"/>
    <w:rsid w:val="0089633B"/>
    <w:rsid w:val="008A48FC"/>
    <w:rsid w:val="008B3907"/>
    <w:rsid w:val="008C4F6E"/>
    <w:rsid w:val="008D2B52"/>
    <w:rsid w:val="008D472A"/>
    <w:rsid w:val="008D5C3A"/>
    <w:rsid w:val="008D725C"/>
    <w:rsid w:val="008E2870"/>
    <w:rsid w:val="008E6DA2"/>
    <w:rsid w:val="008F6DD5"/>
    <w:rsid w:val="00905423"/>
    <w:rsid w:val="00907B1E"/>
    <w:rsid w:val="00923855"/>
    <w:rsid w:val="00930AD5"/>
    <w:rsid w:val="00930EB1"/>
    <w:rsid w:val="00943AFD"/>
    <w:rsid w:val="00944810"/>
    <w:rsid w:val="009553BB"/>
    <w:rsid w:val="00963A51"/>
    <w:rsid w:val="00964AEB"/>
    <w:rsid w:val="00967D46"/>
    <w:rsid w:val="00983B6E"/>
    <w:rsid w:val="009936F8"/>
    <w:rsid w:val="00997AE4"/>
    <w:rsid w:val="009A33DE"/>
    <w:rsid w:val="009A3772"/>
    <w:rsid w:val="009A56E6"/>
    <w:rsid w:val="009A66B3"/>
    <w:rsid w:val="009B3702"/>
    <w:rsid w:val="009C784F"/>
    <w:rsid w:val="009D17F0"/>
    <w:rsid w:val="009E350C"/>
    <w:rsid w:val="009F25C1"/>
    <w:rsid w:val="009F53F2"/>
    <w:rsid w:val="00A0597E"/>
    <w:rsid w:val="00A11857"/>
    <w:rsid w:val="00A12D7D"/>
    <w:rsid w:val="00A13C05"/>
    <w:rsid w:val="00A13DD1"/>
    <w:rsid w:val="00A23F9B"/>
    <w:rsid w:val="00A33728"/>
    <w:rsid w:val="00A33815"/>
    <w:rsid w:val="00A354BE"/>
    <w:rsid w:val="00A42552"/>
    <w:rsid w:val="00A42796"/>
    <w:rsid w:val="00A42D08"/>
    <w:rsid w:val="00A5311D"/>
    <w:rsid w:val="00A53261"/>
    <w:rsid w:val="00A5670D"/>
    <w:rsid w:val="00A67346"/>
    <w:rsid w:val="00AA36E2"/>
    <w:rsid w:val="00AA4FD2"/>
    <w:rsid w:val="00AB46A6"/>
    <w:rsid w:val="00AC385E"/>
    <w:rsid w:val="00AD3B58"/>
    <w:rsid w:val="00AD6DA7"/>
    <w:rsid w:val="00AF56C6"/>
    <w:rsid w:val="00AF7CB2"/>
    <w:rsid w:val="00B00D04"/>
    <w:rsid w:val="00B032E8"/>
    <w:rsid w:val="00B06A28"/>
    <w:rsid w:val="00B25D31"/>
    <w:rsid w:val="00B340B6"/>
    <w:rsid w:val="00B35787"/>
    <w:rsid w:val="00B36BD6"/>
    <w:rsid w:val="00B464BA"/>
    <w:rsid w:val="00B57F96"/>
    <w:rsid w:val="00B67892"/>
    <w:rsid w:val="00B968D6"/>
    <w:rsid w:val="00BA15BD"/>
    <w:rsid w:val="00BA242C"/>
    <w:rsid w:val="00BA4D33"/>
    <w:rsid w:val="00BA7001"/>
    <w:rsid w:val="00BB16D4"/>
    <w:rsid w:val="00BC2D06"/>
    <w:rsid w:val="00BD3B75"/>
    <w:rsid w:val="00C10F82"/>
    <w:rsid w:val="00C11D14"/>
    <w:rsid w:val="00C16941"/>
    <w:rsid w:val="00C24984"/>
    <w:rsid w:val="00C54EDF"/>
    <w:rsid w:val="00C61752"/>
    <w:rsid w:val="00C6587F"/>
    <w:rsid w:val="00C744EB"/>
    <w:rsid w:val="00C90702"/>
    <w:rsid w:val="00C917FF"/>
    <w:rsid w:val="00C9603E"/>
    <w:rsid w:val="00C9766A"/>
    <w:rsid w:val="00CA1F24"/>
    <w:rsid w:val="00CA26E2"/>
    <w:rsid w:val="00CC191B"/>
    <w:rsid w:val="00CC4F39"/>
    <w:rsid w:val="00CC645D"/>
    <w:rsid w:val="00CD544C"/>
    <w:rsid w:val="00CF1BDF"/>
    <w:rsid w:val="00CF1F6D"/>
    <w:rsid w:val="00CF4256"/>
    <w:rsid w:val="00CF76A2"/>
    <w:rsid w:val="00D04FE8"/>
    <w:rsid w:val="00D073DD"/>
    <w:rsid w:val="00D16037"/>
    <w:rsid w:val="00D176CF"/>
    <w:rsid w:val="00D17AD5"/>
    <w:rsid w:val="00D21B10"/>
    <w:rsid w:val="00D26BA3"/>
    <w:rsid w:val="00D271E3"/>
    <w:rsid w:val="00D40574"/>
    <w:rsid w:val="00D412D1"/>
    <w:rsid w:val="00D47A80"/>
    <w:rsid w:val="00D51ACB"/>
    <w:rsid w:val="00D630A9"/>
    <w:rsid w:val="00D632EE"/>
    <w:rsid w:val="00D64ED6"/>
    <w:rsid w:val="00D85807"/>
    <w:rsid w:val="00D87349"/>
    <w:rsid w:val="00D90C96"/>
    <w:rsid w:val="00D91EE9"/>
    <w:rsid w:val="00D931A0"/>
    <w:rsid w:val="00D9627A"/>
    <w:rsid w:val="00D97220"/>
    <w:rsid w:val="00DB4924"/>
    <w:rsid w:val="00DB4F0F"/>
    <w:rsid w:val="00DD127D"/>
    <w:rsid w:val="00DE20FB"/>
    <w:rsid w:val="00DE5787"/>
    <w:rsid w:val="00E034FF"/>
    <w:rsid w:val="00E066C5"/>
    <w:rsid w:val="00E14D47"/>
    <w:rsid w:val="00E1641C"/>
    <w:rsid w:val="00E16F78"/>
    <w:rsid w:val="00E26708"/>
    <w:rsid w:val="00E27EFF"/>
    <w:rsid w:val="00E34958"/>
    <w:rsid w:val="00E37AB0"/>
    <w:rsid w:val="00E44E73"/>
    <w:rsid w:val="00E52071"/>
    <w:rsid w:val="00E530CD"/>
    <w:rsid w:val="00E71C39"/>
    <w:rsid w:val="00E73679"/>
    <w:rsid w:val="00E77E4A"/>
    <w:rsid w:val="00E81FCA"/>
    <w:rsid w:val="00E862F1"/>
    <w:rsid w:val="00EA56E6"/>
    <w:rsid w:val="00EA5C65"/>
    <w:rsid w:val="00EA694D"/>
    <w:rsid w:val="00EB15A1"/>
    <w:rsid w:val="00EB4C57"/>
    <w:rsid w:val="00EC2763"/>
    <w:rsid w:val="00EC335F"/>
    <w:rsid w:val="00EC48FB"/>
    <w:rsid w:val="00ED3965"/>
    <w:rsid w:val="00EE1F79"/>
    <w:rsid w:val="00EF0261"/>
    <w:rsid w:val="00EF1920"/>
    <w:rsid w:val="00EF232A"/>
    <w:rsid w:val="00F00F09"/>
    <w:rsid w:val="00F05A69"/>
    <w:rsid w:val="00F3362A"/>
    <w:rsid w:val="00F340CB"/>
    <w:rsid w:val="00F365ED"/>
    <w:rsid w:val="00F43FFD"/>
    <w:rsid w:val="00F44236"/>
    <w:rsid w:val="00F47F95"/>
    <w:rsid w:val="00F52517"/>
    <w:rsid w:val="00F52E00"/>
    <w:rsid w:val="00F56445"/>
    <w:rsid w:val="00F771C4"/>
    <w:rsid w:val="00F819CA"/>
    <w:rsid w:val="00F82970"/>
    <w:rsid w:val="00FA1417"/>
    <w:rsid w:val="00FA57B2"/>
    <w:rsid w:val="00FB0637"/>
    <w:rsid w:val="00FB1C88"/>
    <w:rsid w:val="00FB509B"/>
    <w:rsid w:val="00FC2B7C"/>
    <w:rsid w:val="00FC3D4B"/>
    <w:rsid w:val="00FC5684"/>
    <w:rsid w:val="00FC6312"/>
    <w:rsid w:val="00FC6D35"/>
    <w:rsid w:val="00FD3B94"/>
    <w:rsid w:val="00FD6FC8"/>
    <w:rsid w:val="00FE1A1D"/>
    <w:rsid w:val="00FE36E3"/>
    <w:rsid w:val="00FE469D"/>
    <w:rsid w:val="00FE6B01"/>
    <w:rsid w:val="00FF2F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aliases w:val="h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aliases w:val="h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aliases w:val="h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aliases w:val="h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E862F1"/>
    <w:rPr>
      <w:b/>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E862F1"/>
    <w:rPr>
      <w:sz w:val="24"/>
      <w:szCs w:val="24"/>
    </w:rPr>
  </w:style>
  <w:style w:type="character" w:customStyle="1" w:styleId="ui-provider">
    <w:name w:val="ui-provider"/>
    <w:basedOn w:val="DefaultParagraphFont"/>
    <w:rsid w:val="00E862F1"/>
  </w:style>
  <w:style w:type="character" w:customStyle="1" w:styleId="Heading2Char">
    <w:name w:val="Heading 2 Char"/>
    <w:aliases w:val="h2 Char"/>
    <w:link w:val="Heading2"/>
    <w:rsid w:val="00852A79"/>
    <w:rPr>
      <w:b/>
      <w:sz w:val="24"/>
    </w:rPr>
  </w:style>
  <w:style w:type="paragraph" w:customStyle="1" w:styleId="BodyTextNumbered">
    <w:name w:val="Body Text Numbered"/>
    <w:basedOn w:val="BodyText3"/>
    <w:link w:val="BodyTextNumberedChar1"/>
    <w:rsid w:val="00B36BD6"/>
    <w:rPr>
      <w:sz w:val="24"/>
    </w:rPr>
  </w:style>
  <w:style w:type="paragraph" w:styleId="BodyText3">
    <w:name w:val="Body Text 3"/>
    <w:basedOn w:val="Normal"/>
    <w:link w:val="BodyText3Char"/>
    <w:rsid w:val="00B36BD6"/>
    <w:pPr>
      <w:spacing w:after="120"/>
    </w:pPr>
    <w:rPr>
      <w:sz w:val="16"/>
      <w:szCs w:val="16"/>
    </w:rPr>
  </w:style>
  <w:style w:type="character" w:customStyle="1" w:styleId="BodyText3Char">
    <w:name w:val="Body Text 3 Char"/>
    <w:basedOn w:val="DefaultParagraphFont"/>
    <w:link w:val="BodyText3"/>
    <w:rsid w:val="00B36BD6"/>
    <w:rPr>
      <w:sz w:val="16"/>
      <w:szCs w:val="16"/>
    </w:rPr>
  </w:style>
  <w:style w:type="character" w:customStyle="1" w:styleId="HeaderChar">
    <w:name w:val="Header Char"/>
    <w:link w:val="Header"/>
    <w:rsid w:val="00A23F9B"/>
    <w:rPr>
      <w:rFonts w:ascii="Arial" w:hAnsi="Arial"/>
      <w:b/>
      <w:bCs/>
      <w:sz w:val="24"/>
      <w:szCs w:val="24"/>
    </w:rPr>
  </w:style>
  <w:style w:type="character" w:customStyle="1" w:styleId="BodyTextNumberedChar1">
    <w:name w:val="Body Text Numbered Char1"/>
    <w:link w:val="BodyTextNumbered"/>
    <w:rsid w:val="00A5670D"/>
    <w:rPr>
      <w:sz w:val="24"/>
      <w:szCs w:val="16"/>
    </w:rPr>
  </w:style>
  <w:style w:type="character" w:customStyle="1" w:styleId="FooterChar">
    <w:name w:val="Footer Char"/>
    <w:basedOn w:val="DefaultParagraphFont"/>
    <w:link w:val="Footer"/>
    <w:uiPriority w:val="99"/>
    <w:rsid w:val="00D40574"/>
    <w:rPr>
      <w:sz w:val="24"/>
      <w:szCs w:val="24"/>
    </w:rPr>
  </w:style>
  <w:style w:type="character" w:customStyle="1" w:styleId="FootnoteTextChar">
    <w:name w:val="Footnote Text Char"/>
    <w:link w:val="FootnoteText"/>
    <w:rsid w:val="00CA26E2"/>
    <w:rPr>
      <w:sz w:val="18"/>
    </w:rPr>
  </w:style>
  <w:style w:type="character" w:styleId="FootnoteReference">
    <w:name w:val="footnote reference"/>
    <w:rsid w:val="00CA26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8/08/relationships/commentsExtensible" Target="commentsExtensible.xml"/><Relationship Id="rId18" Type="http://schemas.openxmlformats.org/officeDocument/2006/relationships/image" Target="media/image3.w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4.bin"/><Relationship Id="rId34" Type="http://schemas.microsoft.com/office/2011/relationships/people" Target="people.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oleObject" Target="embeddings/oleObject2.bin"/><Relationship Id="rId25" Type="http://schemas.openxmlformats.org/officeDocument/2006/relationships/footer" Target="footer2.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image" Target="media/image4.wmf"/><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24" Type="http://schemas.openxmlformats.org/officeDocument/2006/relationships/footer" Target="footer1.xml"/><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header" Target="header2.xml"/><Relationship Id="rId28" Type="http://schemas.openxmlformats.org/officeDocument/2006/relationships/footer" Target="footer4.xml"/><Relationship Id="rId10" Type="http://schemas.openxmlformats.org/officeDocument/2006/relationships/comments" Target="comments.xml"/><Relationship Id="rId19" Type="http://schemas.openxmlformats.org/officeDocument/2006/relationships/oleObject" Target="embeddings/oleObject3.bin"/><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alex@energytag.org" TargetMode="External"/><Relationship Id="rId14" Type="http://schemas.openxmlformats.org/officeDocument/2006/relationships/image" Target="media/image1.wmf"/><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4.xml"/><Relationship Id="rId35" Type="http://schemas.openxmlformats.org/officeDocument/2006/relationships/theme" Target="theme/theme1.xml"/><Relationship Id="rId8" Type="http://schemas.openxmlformats.org/officeDocument/2006/relationships/hyperlink" Target="https://www.ercot.com/mktrules/issues/NPRR12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67</Pages>
  <Words>19261</Words>
  <Characters>131843</Characters>
  <Application>Microsoft Office Word</Application>
  <DocSecurity>0</DocSecurity>
  <Lines>1098</Lines>
  <Paragraphs>301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150803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2</cp:revision>
  <cp:lastPrinted>2013-11-15T22:11:00Z</cp:lastPrinted>
  <dcterms:created xsi:type="dcterms:W3CDTF">2025-03-11T20:37:00Z</dcterms:created>
  <dcterms:modified xsi:type="dcterms:W3CDTF">2025-03-11T20:37:00Z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